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B8459E" w14:textId="0F7FB6FE" w:rsidR="00CB10C8" w:rsidRPr="0080728B" w:rsidRDefault="00C16B79" w:rsidP="0080728B">
      <w:pPr>
        <w:widowControl w:val="0"/>
        <w:jc w:val="center"/>
        <w:rPr>
          <w:rFonts w:ascii="Times New Roman" w:hAnsi="Times New Roman" w:cs="Times New Roman"/>
          <w:b/>
          <w:sz w:val="22"/>
          <w:szCs w:val="22"/>
        </w:rPr>
      </w:pPr>
      <w:r>
        <w:rPr>
          <w:rFonts w:ascii="Times New Roman" w:hAnsi="Times New Roman" w:cs="Times New Roman"/>
          <w:b/>
          <w:sz w:val="22"/>
          <w:szCs w:val="22"/>
        </w:rPr>
        <w:t>ДОГОВОР ПОДРЯДА № </w:t>
      </w:r>
    </w:p>
    <w:p w14:paraId="2E53B8C2" w14:textId="77777777" w:rsidR="00CD006D" w:rsidRPr="0080728B" w:rsidRDefault="00CD006D" w:rsidP="0080728B">
      <w:pPr>
        <w:widowControl w:val="0"/>
        <w:jc w:val="center"/>
        <w:rPr>
          <w:rFonts w:ascii="Times New Roman" w:hAnsi="Times New Roman" w:cs="Times New Roman"/>
          <w:b/>
          <w:sz w:val="22"/>
          <w:szCs w:val="22"/>
        </w:rPr>
      </w:pPr>
      <w:r w:rsidRPr="0080728B">
        <w:rPr>
          <w:rFonts w:ascii="Times New Roman" w:hAnsi="Times New Roman" w:cs="Times New Roman"/>
          <w:b/>
          <w:sz w:val="22"/>
          <w:szCs w:val="22"/>
        </w:rPr>
        <w:t xml:space="preserve">на выполнение проектных </w:t>
      </w:r>
      <w:r w:rsidR="009400BE" w:rsidRPr="0080728B">
        <w:rPr>
          <w:rFonts w:ascii="Times New Roman" w:hAnsi="Times New Roman" w:cs="Times New Roman"/>
          <w:b/>
          <w:sz w:val="22"/>
          <w:szCs w:val="22"/>
        </w:rPr>
        <w:t xml:space="preserve">и изыскательских </w:t>
      </w:r>
      <w:r w:rsidRPr="0080728B">
        <w:rPr>
          <w:rFonts w:ascii="Times New Roman" w:hAnsi="Times New Roman" w:cs="Times New Roman"/>
          <w:b/>
          <w:sz w:val="22"/>
          <w:szCs w:val="22"/>
        </w:rPr>
        <w:t>работ</w:t>
      </w:r>
    </w:p>
    <w:p w14:paraId="5CE3B5C7"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между</w:t>
      </w:r>
    </w:p>
    <w:p w14:paraId="26C18230" w14:textId="4E70B193" w:rsidR="00CD006D" w:rsidRPr="0080728B" w:rsidRDefault="00C16B79" w:rsidP="0080728B">
      <w:pPr>
        <w:widowControl w:val="0"/>
        <w:jc w:val="center"/>
        <w:rPr>
          <w:rFonts w:ascii="Times New Roman" w:hAnsi="Times New Roman" w:cs="Times New Roman"/>
          <w:b/>
          <w:bCs/>
          <w:sz w:val="22"/>
          <w:szCs w:val="22"/>
        </w:rPr>
      </w:pPr>
      <w:r>
        <w:rPr>
          <w:rFonts w:ascii="Times New Roman" w:hAnsi="Times New Roman" w:cs="Times New Roman"/>
          <w:b/>
          <w:bCs/>
          <w:sz w:val="22"/>
          <w:szCs w:val="22"/>
        </w:rPr>
        <w:t>ООО «ЕвроСибЭнерго-Гидрогенерация»</w:t>
      </w:r>
    </w:p>
    <w:p w14:paraId="68AC3EAE" w14:textId="77777777" w:rsidR="00CD006D" w:rsidRPr="0080728B" w:rsidRDefault="00CD006D" w:rsidP="0080728B">
      <w:pPr>
        <w:widowControl w:val="0"/>
        <w:jc w:val="center"/>
        <w:rPr>
          <w:rFonts w:ascii="Times New Roman" w:hAnsi="Times New Roman" w:cs="Times New Roman"/>
          <w:b/>
          <w:bCs/>
          <w:sz w:val="22"/>
          <w:szCs w:val="22"/>
        </w:rPr>
      </w:pPr>
      <w:r w:rsidRPr="0080728B">
        <w:rPr>
          <w:rFonts w:ascii="Times New Roman" w:hAnsi="Times New Roman" w:cs="Times New Roman"/>
          <w:b/>
          <w:bCs/>
          <w:sz w:val="22"/>
          <w:szCs w:val="22"/>
        </w:rPr>
        <w:t>и</w:t>
      </w:r>
    </w:p>
    <w:p w14:paraId="32ED91D9" w14:textId="77777777" w:rsidR="00CD006D" w:rsidRDefault="00CD006D" w:rsidP="0080728B">
      <w:pPr>
        <w:widowControl w:val="0"/>
        <w:jc w:val="center"/>
        <w:rPr>
          <w:rFonts w:ascii="Times New Roman" w:hAnsi="Times New Roman" w:cs="Times New Roman"/>
          <w:b/>
          <w:bCs/>
          <w:sz w:val="22"/>
          <w:szCs w:val="22"/>
        </w:rPr>
      </w:pPr>
      <w:r w:rsidRPr="00C16B79">
        <w:rPr>
          <w:rFonts w:ascii="Times New Roman" w:hAnsi="Times New Roman" w:cs="Times New Roman"/>
          <w:b/>
          <w:bCs/>
          <w:sz w:val="22"/>
          <w:szCs w:val="22"/>
          <w:highlight w:val="yellow"/>
        </w:rPr>
        <w:t>[</w:t>
      </w:r>
      <w:r w:rsidRPr="00C16B79">
        <w:rPr>
          <w:rFonts w:ascii="Times New Roman" w:hAnsi="Times New Roman" w:cs="Times New Roman"/>
          <w:b/>
          <w:bCs/>
          <w:i/>
          <w:sz w:val="22"/>
          <w:szCs w:val="22"/>
          <w:highlight w:val="yellow"/>
        </w:rPr>
        <w:t>Наименование Подрядчика</w:t>
      </w:r>
      <w:r w:rsidRPr="00C16B79">
        <w:rPr>
          <w:rFonts w:ascii="Times New Roman" w:hAnsi="Times New Roman" w:cs="Times New Roman"/>
          <w:b/>
          <w:bCs/>
          <w:sz w:val="22"/>
          <w:szCs w:val="22"/>
          <w:highlight w:val="yellow"/>
        </w:rPr>
        <w:t>]</w:t>
      </w:r>
    </w:p>
    <w:p w14:paraId="1D1C59B9" w14:textId="77777777" w:rsidR="004D4B78" w:rsidRDefault="004D4B78" w:rsidP="0080728B">
      <w:pPr>
        <w:widowControl w:val="0"/>
        <w:jc w:val="center"/>
        <w:rPr>
          <w:rFonts w:ascii="Times New Roman" w:hAnsi="Times New Roman" w:cs="Times New Roman"/>
          <w:b/>
          <w:bCs/>
          <w:sz w:val="22"/>
          <w:szCs w:val="22"/>
        </w:rPr>
      </w:pPr>
    </w:p>
    <w:p w14:paraId="63AADED4" w14:textId="77777777" w:rsidR="004D4B78" w:rsidRDefault="004D4B78" w:rsidP="0080728B">
      <w:pPr>
        <w:widowControl w:val="0"/>
        <w:jc w:val="center"/>
        <w:rPr>
          <w:rFonts w:ascii="Times New Roman" w:hAnsi="Times New Roman" w:cs="Times New Roman"/>
          <w:b/>
          <w:bCs/>
          <w:sz w:val="22"/>
          <w:szCs w:val="22"/>
        </w:rPr>
      </w:pPr>
    </w:p>
    <w:p w14:paraId="2D3355F1" w14:textId="77777777" w:rsidR="004D4B78" w:rsidRDefault="004D4B78" w:rsidP="0080728B">
      <w:pPr>
        <w:widowControl w:val="0"/>
        <w:jc w:val="center"/>
        <w:rPr>
          <w:rFonts w:ascii="Times New Roman" w:hAnsi="Times New Roman" w:cs="Times New Roman"/>
          <w:b/>
          <w:bCs/>
          <w:sz w:val="22"/>
          <w:szCs w:val="22"/>
        </w:rPr>
      </w:pPr>
    </w:p>
    <w:p w14:paraId="2574B9BF" w14:textId="77777777" w:rsidR="004D4B78" w:rsidRDefault="004D4B78" w:rsidP="0080728B">
      <w:pPr>
        <w:widowControl w:val="0"/>
        <w:jc w:val="center"/>
        <w:rPr>
          <w:rFonts w:ascii="Times New Roman" w:hAnsi="Times New Roman" w:cs="Times New Roman"/>
          <w:b/>
          <w:bCs/>
          <w:sz w:val="22"/>
          <w:szCs w:val="22"/>
        </w:rPr>
      </w:pPr>
    </w:p>
    <w:p w14:paraId="0A069AE6" w14:textId="77777777" w:rsidR="004D4B78" w:rsidRDefault="004D4B78" w:rsidP="0080728B">
      <w:pPr>
        <w:widowControl w:val="0"/>
        <w:jc w:val="center"/>
        <w:rPr>
          <w:rFonts w:ascii="Times New Roman" w:hAnsi="Times New Roman" w:cs="Times New Roman"/>
          <w:b/>
          <w:bCs/>
          <w:sz w:val="22"/>
          <w:szCs w:val="22"/>
        </w:rPr>
      </w:pPr>
    </w:p>
    <w:p w14:paraId="3A711A1C" w14:textId="77777777" w:rsidR="004D4B78" w:rsidRDefault="004D4B78" w:rsidP="0080728B">
      <w:pPr>
        <w:widowControl w:val="0"/>
        <w:jc w:val="center"/>
        <w:rPr>
          <w:rFonts w:ascii="Times New Roman" w:hAnsi="Times New Roman" w:cs="Times New Roman"/>
          <w:b/>
          <w:bCs/>
          <w:sz w:val="22"/>
          <w:szCs w:val="22"/>
        </w:rPr>
      </w:pPr>
    </w:p>
    <w:p w14:paraId="200372A0" w14:textId="77777777" w:rsidR="004D4B78" w:rsidRDefault="004D4B78" w:rsidP="0080728B">
      <w:pPr>
        <w:widowControl w:val="0"/>
        <w:jc w:val="center"/>
        <w:rPr>
          <w:rFonts w:ascii="Times New Roman" w:hAnsi="Times New Roman" w:cs="Times New Roman"/>
          <w:b/>
          <w:bCs/>
          <w:sz w:val="22"/>
          <w:szCs w:val="22"/>
        </w:rPr>
      </w:pPr>
    </w:p>
    <w:p w14:paraId="3F511E6B" w14:textId="77777777" w:rsidR="004D4B78" w:rsidRDefault="004D4B78" w:rsidP="0080728B">
      <w:pPr>
        <w:widowControl w:val="0"/>
        <w:jc w:val="center"/>
        <w:rPr>
          <w:rFonts w:ascii="Times New Roman" w:hAnsi="Times New Roman" w:cs="Times New Roman"/>
          <w:b/>
          <w:bCs/>
          <w:sz w:val="22"/>
          <w:szCs w:val="22"/>
        </w:rPr>
      </w:pPr>
    </w:p>
    <w:p w14:paraId="2608D4DA" w14:textId="77777777" w:rsidR="004D4B78" w:rsidRDefault="004D4B78" w:rsidP="0080728B">
      <w:pPr>
        <w:widowControl w:val="0"/>
        <w:jc w:val="center"/>
        <w:rPr>
          <w:rFonts w:ascii="Times New Roman" w:hAnsi="Times New Roman" w:cs="Times New Roman"/>
          <w:b/>
          <w:bCs/>
          <w:sz w:val="22"/>
          <w:szCs w:val="22"/>
        </w:rPr>
      </w:pPr>
    </w:p>
    <w:p w14:paraId="3BDA6AD7" w14:textId="77777777" w:rsidR="004D4B78" w:rsidRDefault="004D4B78" w:rsidP="0080728B">
      <w:pPr>
        <w:widowControl w:val="0"/>
        <w:jc w:val="center"/>
        <w:rPr>
          <w:rFonts w:ascii="Times New Roman" w:hAnsi="Times New Roman" w:cs="Times New Roman"/>
          <w:b/>
          <w:bCs/>
          <w:sz w:val="22"/>
          <w:szCs w:val="22"/>
        </w:rPr>
      </w:pPr>
    </w:p>
    <w:p w14:paraId="4541840F" w14:textId="77777777" w:rsidR="004D4B78" w:rsidRDefault="004D4B78" w:rsidP="0080728B">
      <w:pPr>
        <w:widowControl w:val="0"/>
        <w:jc w:val="center"/>
        <w:rPr>
          <w:rFonts w:ascii="Times New Roman" w:hAnsi="Times New Roman" w:cs="Times New Roman"/>
          <w:b/>
          <w:bCs/>
          <w:sz w:val="22"/>
          <w:szCs w:val="22"/>
        </w:rPr>
      </w:pPr>
    </w:p>
    <w:p w14:paraId="7D741800" w14:textId="77777777" w:rsidR="004D4B78" w:rsidRDefault="004D4B78" w:rsidP="0080728B">
      <w:pPr>
        <w:widowControl w:val="0"/>
        <w:jc w:val="center"/>
        <w:rPr>
          <w:rFonts w:ascii="Times New Roman" w:hAnsi="Times New Roman" w:cs="Times New Roman"/>
          <w:b/>
          <w:bCs/>
          <w:sz w:val="22"/>
          <w:szCs w:val="22"/>
        </w:rPr>
      </w:pPr>
    </w:p>
    <w:p w14:paraId="69C9AF0F" w14:textId="77777777" w:rsidR="004D4B78" w:rsidRDefault="004D4B78" w:rsidP="0080728B">
      <w:pPr>
        <w:widowControl w:val="0"/>
        <w:jc w:val="center"/>
        <w:rPr>
          <w:rFonts w:ascii="Times New Roman" w:hAnsi="Times New Roman" w:cs="Times New Roman"/>
          <w:b/>
          <w:bCs/>
          <w:sz w:val="22"/>
          <w:szCs w:val="22"/>
        </w:rPr>
      </w:pPr>
    </w:p>
    <w:p w14:paraId="794DC469" w14:textId="77777777" w:rsidR="004D4B78" w:rsidRDefault="004D4B78" w:rsidP="0080728B">
      <w:pPr>
        <w:widowControl w:val="0"/>
        <w:jc w:val="center"/>
        <w:rPr>
          <w:rFonts w:ascii="Times New Roman" w:hAnsi="Times New Roman" w:cs="Times New Roman"/>
          <w:b/>
          <w:bCs/>
          <w:sz w:val="22"/>
          <w:szCs w:val="22"/>
        </w:rPr>
      </w:pPr>
    </w:p>
    <w:p w14:paraId="3774FAEA" w14:textId="77777777" w:rsidR="004D4B78" w:rsidRDefault="004D4B78" w:rsidP="0080728B">
      <w:pPr>
        <w:widowControl w:val="0"/>
        <w:jc w:val="center"/>
        <w:rPr>
          <w:rFonts w:ascii="Times New Roman" w:hAnsi="Times New Roman" w:cs="Times New Roman"/>
          <w:b/>
          <w:bCs/>
          <w:sz w:val="22"/>
          <w:szCs w:val="22"/>
        </w:rPr>
      </w:pPr>
    </w:p>
    <w:p w14:paraId="1DCAA5C5" w14:textId="77777777" w:rsidR="004D4B78" w:rsidRDefault="004D4B78" w:rsidP="0080728B">
      <w:pPr>
        <w:widowControl w:val="0"/>
        <w:jc w:val="center"/>
        <w:rPr>
          <w:rFonts w:ascii="Times New Roman" w:hAnsi="Times New Roman" w:cs="Times New Roman"/>
          <w:b/>
          <w:bCs/>
          <w:sz w:val="22"/>
          <w:szCs w:val="22"/>
        </w:rPr>
      </w:pPr>
    </w:p>
    <w:p w14:paraId="02464A57" w14:textId="77777777" w:rsidR="004D4B78" w:rsidRPr="0080728B" w:rsidRDefault="004D4B78" w:rsidP="0080728B">
      <w:pPr>
        <w:widowControl w:val="0"/>
        <w:jc w:val="center"/>
        <w:rPr>
          <w:rFonts w:ascii="Times New Roman" w:hAnsi="Times New Roman" w:cs="Times New Roman"/>
          <w:b/>
          <w:bCs/>
          <w:sz w:val="22"/>
          <w:szCs w:val="22"/>
        </w:rPr>
      </w:pPr>
    </w:p>
    <w:p w14:paraId="5F00F63D" w14:textId="624943FE" w:rsidR="00CD006D" w:rsidRPr="00C16B79" w:rsidRDefault="00C16B79" w:rsidP="0080728B">
      <w:pPr>
        <w:widowControl w:val="0"/>
        <w:jc w:val="center"/>
        <w:rPr>
          <w:rFonts w:ascii="Times New Roman" w:hAnsi="Times New Roman" w:cs="Times New Roman"/>
          <w:b/>
          <w:bCs/>
          <w:sz w:val="22"/>
          <w:szCs w:val="22"/>
          <w:lang w:val="en-US"/>
        </w:rPr>
      </w:pPr>
      <w:r w:rsidRPr="00C16B79">
        <w:rPr>
          <w:rFonts w:ascii="Times New Roman" w:hAnsi="Times New Roman" w:cs="Times New Roman"/>
          <w:b/>
          <w:bCs/>
          <w:sz w:val="22"/>
          <w:szCs w:val="22"/>
          <w:highlight w:val="yellow"/>
          <w:lang w:val="en-US"/>
        </w:rPr>
        <w:t>[</w:t>
      </w:r>
      <w:r w:rsidRPr="00C16B79">
        <w:rPr>
          <w:rFonts w:ascii="Times New Roman" w:hAnsi="Times New Roman" w:cs="Times New Roman"/>
          <w:b/>
          <w:bCs/>
          <w:sz w:val="22"/>
          <w:szCs w:val="22"/>
          <w:highlight w:val="yellow"/>
        </w:rPr>
        <w:t>Дата</w:t>
      </w:r>
      <w:r w:rsidRPr="00C16B79">
        <w:rPr>
          <w:rFonts w:ascii="Times New Roman" w:hAnsi="Times New Roman" w:cs="Times New Roman"/>
          <w:b/>
          <w:bCs/>
          <w:sz w:val="22"/>
          <w:szCs w:val="22"/>
          <w:highlight w:val="yellow"/>
          <w:lang w:val="en-US"/>
        </w:rPr>
        <w:t>]</w:t>
      </w:r>
    </w:p>
    <w:p w14:paraId="42F37C25" w14:textId="0446A3CE"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C16B79">
        <w:rPr>
          <w:rFonts w:ascii="Times New Roman" w:hAnsi="Times New Roman" w:cs="Times New Roman"/>
          <w:b/>
          <w:bCs/>
          <w:sz w:val="22"/>
          <w:szCs w:val="22"/>
        </w:rPr>
        <w:t>Иркутск</w:t>
      </w:r>
    </w:p>
    <w:p w14:paraId="6B438D58" w14:textId="77777777" w:rsidR="004D4B78" w:rsidRDefault="004D4B78" w:rsidP="0080728B">
      <w:pPr>
        <w:widowControl w:val="0"/>
        <w:jc w:val="center"/>
        <w:rPr>
          <w:rFonts w:ascii="Times New Roman" w:hAnsi="Times New Roman" w:cs="Times New Roman"/>
          <w:b/>
          <w:bCs/>
          <w:sz w:val="22"/>
          <w:szCs w:val="22"/>
        </w:rPr>
      </w:pPr>
    </w:p>
    <w:p w14:paraId="19925039" w14:textId="77777777"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11"/>
          <w:footerReference w:type="default" r:id="rId12"/>
          <w:pgSz w:w="11906" w:h="16838" w:code="9"/>
          <w:pgMar w:top="1134" w:right="851" w:bottom="1134" w:left="1701" w:header="709" w:footer="709" w:gutter="0"/>
          <w:cols w:space="708"/>
          <w:vAlign w:val="bottom"/>
          <w:titlePg/>
          <w:docGrid w:linePitch="360"/>
        </w:sectPr>
      </w:pPr>
    </w:p>
    <w:p w14:paraId="6BFBF102" w14:textId="77777777" w:rsidR="008F3F84" w:rsidRPr="008F3F84" w:rsidRDefault="008F3F84" w:rsidP="008F3F84">
      <w:pPr>
        <w:widowControl w:val="0"/>
        <w:jc w:val="center"/>
        <w:rPr>
          <w:rFonts w:ascii="Times New Roman" w:eastAsia="Times New Roman" w:hAnsi="Times New Roman" w:cs="Times New Roman"/>
          <w:b/>
          <w:sz w:val="22"/>
          <w:szCs w:val="22"/>
        </w:rPr>
      </w:pPr>
      <w:r w:rsidRPr="008F3F84">
        <w:rPr>
          <w:rFonts w:ascii="Times New Roman" w:eastAsia="Times New Roman" w:hAnsi="Times New Roman" w:cs="Times New Roman"/>
          <w:b/>
          <w:sz w:val="22"/>
          <w:szCs w:val="22"/>
        </w:rPr>
        <w:lastRenderedPageBreak/>
        <w:t>ОГЛАВЛЕНИЕ</w:t>
      </w:r>
    </w:p>
    <w:p w14:paraId="3B59C5C7" w14:textId="30B5AE91" w:rsidR="008F3F84" w:rsidRPr="000D2D16" w:rsidRDefault="008F3F84"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b/>
          <w:bCs/>
          <w:noProof/>
          <w:sz w:val="22"/>
          <w:szCs w:val="22"/>
        </w:rPr>
        <w:fldChar w:fldCharType="begin"/>
      </w:r>
      <w:r w:rsidRPr="008F3F84">
        <w:rPr>
          <w:rFonts w:ascii="Times New Roman" w:eastAsia="Times New Roman" w:hAnsi="Times New Roman" w:cs="Times New Roman"/>
          <w:b/>
          <w:bCs/>
          <w:noProof/>
          <w:sz w:val="22"/>
          <w:szCs w:val="22"/>
        </w:rPr>
        <w:instrText xml:space="preserve"> TOC \o "1-1" \h \z \u </w:instrText>
      </w:r>
      <w:r w:rsidRPr="006239F5">
        <w:rPr>
          <w:rFonts w:ascii="Times New Roman" w:eastAsia="Times New Roman" w:hAnsi="Times New Roman" w:cs="Times New Roman"/>
          <w:b/>
          <w:bCs/>
          <w:noProof/>
          <w:sz w:val="22"/>
          <w:szCs w:val="22"/>
        </w:rPr>
        <w:fldChar w:fldCharType="separate"/>
      </w:r>
      <w:hyperlink w:anchor="_Toc518653245" w:history="1">
        <w:r w:rsidRPr="000D2D16">
          <w:rPr>
            <w:rFonts w:ascii="Times New Roman" w:eastAsia="Times New Roman" w:hAnsi="Times New Roman" w:cs="Times New Roman"/>
            <w:bCs/>
            <w:noProof/>
            <w:sz w:val="22"/>
            <w:szCs w:val="22"/>
            <w:u w:val="single"/>
          </w:rPr>
          <w:t>РАЗДЕЛ I.</w:t>
        </w:r>
        <w:r w:rsidRPr="000D2D16">
          <w:rPr>
            <w:rFonts w:ascii="Times New Roman" w:eastAsia="Times New Roman" w:hAnsi="Times New Roman" w:cs="Times New Roman"/>
            <w:noProof/>
            <w:sz w:val="22"/>
            <w:szCs w:val="22"/>
          </w:rPr>
          <w:tab/>
        </w:r>
        <w:r w:rsidRPr="000D2D16">
          <w:rPr>
            <w:rFonts w:ascii="Times New Roman" w:eastAsia="Times New Roman" w:hAnsi="Times New Roman" w:cs="Times New Roman"/>
            <w:bCs/>
            <w:noProof/>
            <w:sz w:val="22"/>
            <w:szCs w:val="22"/>
            <w:u w:val="single"/>
          </w:rPr>
          <w:t>ОСНОВНЫЕ ПОЛОЖЕНИЯ ДОГОВОРА</w:t>
        </w:r>
        <w:r w:rsidRPr="000D2D16">
          <w:rPr>
            <w:rFonts w:ascii="Times New Roman" w:eastAsia="Times New Roman" w:hAnsi="Times New Roman" w:cs="Times New Roman"/>
            <w:bCs/>
            <w:noProof/>
            <w:webHidden/>
            <w:sz w:val="22"/>
            <w:szCs w:val="22"/>
          </w:rPr>
          <w:tab/>
        </w:r>
        <w:r w:rsidRPr="000D2D16">
          <w:rPr>
            <w:rFonts w:ascii="Times New Roman" w:eastAsia="Times New Roman" w:hAnsi="Times New Roman" w:cs="Times New Roman"/>
            <w:bCs/>
            <w:noProof/>
            <w:webHidden/>
            <w:sz w:val="22"/>
            <w:szCs w:val="22"/>
          </w:rPr>
          <w:fldChar w:fldCharType="begin"/>
        </w:r>
        <w:r w:rsidRPr="000D2D16">
          <w:rPr>
            <w:rFonts w:ascii="Times New Roman" w:eastAsia="Times New Roman" w:hAnsi="Times New Roman" w:cs="Times New Roman"/>
            <w:bCs/>
            <w:noProof/>
            <w:webHidden/>
            <w:sz w:val="22"/>
            <w:szCs w:val="22"/>
          </w:rPr>
          <w:instrText xml:space="preserve"> PAGEREF _Toc518653245 \h </w:instrText>
        </w:r>
        <w:r w:rsidRPr="000D2D16">
          <w:rPr>
            <w:rFonts w:ascii="Times New Roman" w:eastAsia="Times New Roman" w:hAnsi="Times New Roman" w:cs="Times New Roman"/>
            <w:bCs/>
            <w:noProof/>
            <w:webHidden/>
            <w:sz w:val="22"/>
            <w:szCs w:val="22"/>
          </w:rPr>
        </w:r>
        <w:r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Pr="000D2D16">
          <w:rPr>
            <w:rFonts w:ascii="Times New Roman" w:eastAsia="Times New Roman" w:hAnsi="Times New Roman" w:cs="Times New Roman"/>
            <w:bCs/>
            <w:noProof/>
            <w:webHidden/>
            <w:sz w:val="22"/>
            <w:szCs w:val="22"/>
          </w:rPr>
          <w:fldChar w:fldCharType="end"/>
        </w:r>
      </w:hyperlink>
    </w:p>
    <w:p w14:paraId="7E052AFF" w14:textId="5C5C902D"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6" w:history="1">
        <w:r w:rsidR="008F3F84" w:rsidRPr="000D2D16">
          <w:rPr>
            <w:rFonts w:ascii="Times New Roman" w:eastAsia="Times New Roman" w:hAnsi="Times New Roman" w:cs="Times New Roman"/>
            <w:bCs/>
            <w:noProof/>
            <w:sz w:val="22"/>
            <w:szCs w:val="22"/>
            <w:u w:val="single"/>
          </w:rPr>
          <w:t>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Основные понятия и определения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_Toc518653246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4</w:t>
        </w:r>
        <w:r w:rsidR="008F3F84" w:rsidRPr="000D2D16">
          <w:rPr>
            <w:rFonts w:ascii="Times New Roman" w:eastAsia="Times New Roman" w:hAnsi="Times New Roman" w:cs="Times New Roman"/>
            <w:bCs/>
            <w:noProof/>
            <w:webHidden/>
            <w:sz w:val="22"/>
            <w:szCs w:val="22"/>
          </w:rPr>
          <w:fldChar w:fldCharType="end"/>
        </w:r>
      </w:hyperlink>
    </w:p>
    <w:p w14:paraId="274F7252"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7" w:history="1">
        <w:r w:rsidR="008F3F84" w:rsidRPr="000D2D16">
          <w:rPr>
            <w:rFonts w:ascii="Times New Roman" w:eastAsia="Times New Roman" w:hAnsi="Times New Roman" w:cs="Times New Roman"/>
            <w:bCs/>
            <w:noProof/>
            <w:sz w:val="22"/>
            <w:szCs w:val="22"/>
            <w:u w:val="single"/>
          </w:rPr>
          <w:t>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Предмет Договора</w:t>
        </w:r>
        <w:r w:rsidR="008F3F84" w:rsidRPr="000D2D16">
          <w:rPr>
            <w:rFonts w:ascii="Times New Roman" w:eastAsia="Times New Roman" w:hAnsi="Times New Roman" w:cs="Times New Roman"/>
            <w:bCs/>
            <w:noProof/>
            <w:webHidden/>
            <w:sz w:val="22"/>
            <w:szCs w:val="22"/>
          </w:rPr>
          <w:tab/>
          <w:t>7</w:t>
        </w:r>
      </w:hyperlink>
    </w:p>
    <w:p w14:paraId="2DE18D08"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8" w:history="1">
        <w:r w:rsidR="008F3F84" w:rsidRPr="000D2D16">
          <w:rPr>
            <w:rFonts w:ascii="Times New Roman" w:eastAsia="Times New Roman" w:hAnsi="Times New Roman" w:cs="Times New Roman"/>
            <w:bCs/>
            <w:noProof/>
            <w:sz w:val="22"/>
            <w:szCs w:val="22"/>
            <w:u w:val="single"/>
          </w:rPr>
          <w:t>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Сроки выполнения Работ</w:t>
        </w:r>
        <w:r w:rsidR="008F3F84" w:rsidRPr="000D2D16">
          <w:rPr>
            <w:rFonts w:ascii="Times New Roman" w:eastAsia="Times New Roman" w:hAnsi="Times New Roman" w:cs="Times New Roman"/>
            <w:bCs/>
            <w:noProof/>
            <w:webHidden/>
            <w:sz w:val="22"/>
            <w:szCs w:val="22"/>
          </w:rPr>
          <w:tab/>
          <w:t>8</w:t>
        </w:r>
      </w:hyperlink>
    </w:p>
    <w:p w14:paraId="40EC2C32"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49" w:history="1">
        <w:r w:rsidR="008F3F84" w:rsidRPr="000D2D16">
          <w:rPr>
            <w:rFonts w:ascii="Times New Roman" w:eastAsia="Times New Roman" w:hAnsi="Times New Roman" w:cs="Times New Roman"/>
            <w:bCs/>
            <w:noProof/>
            <w:sz w:val="22"/>
            <w:szCs w:val="22"/>
            <w:u w:val="single"/>
          </w:rPr>
          <w:t>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Цена по Договору</w:t>
        </w:r>
        <w:r w:rsidR="008F3F84" w:rsidRPr="000D2D16">
          <w:rPr>
            <w:rFonts w:ascii="Times New Roman" w:eastAsia="Times New Roman" w:hAnsi="Times New Roman" w:cs="Times New Roman"/>
            <w:bCs/>
            <w:noProof/>
            <w:webHidden/>
            <w:sz w:val="22"/>
            <w:szCs w:val="22"/>
          </w:rPr>
          <w:tab/>
          <w:t>8</w:t>
        </w:r>
      </w:hyperlink>
    </w:p>
    <w:p w14:paraId="3F684E29" w14:textId="26E1728A"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0" w:history="1">
        <w:r w:rsidR="008F3F84" w:rsidRPr="000D2D16">
          <w:rPr>
            <w:rFonts w:ascii="Times New Roman" w:eastAsia="Times New Roman" w:hAnsi="Times New Roman" w:cs="Times New Roman"/>
            <w:bCs/>
            <w:noProof/>
            <w:sz w:val="22"/>
            <w:szCs w:val="22"/>
            <w:u w:val="single"/>
          </w:rPr>
          <w:t>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и условия платежей</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13</w:t>
        </w:r>
        <w:r w:rsidR="008F3F84" w:rsidRPr="000D2D16">
          <w:rPr>
            <w:rFonts w:ascii="Times New Roman" w:eastAsia="Times New Roman" w:hAnsi="Times New Roman" w:cs="Times New Roman"/>
            <w:bCs/>
            <w:noProof/>
            <w:webHidden/>
            <w:sz w:val="22"/>
            <w:szCs w:val="22"/>
          </w:rPr>
          <w:fldChar w:fldCharType="end"/>
        </w:r>
      </w:hyperlink>
    </w:p>
    <w:p w14:paraId="1F8B4620" w14:textId="7429CB0F" w:rsidR="008F3F84" w:rsidRPr="000D2D16" w:rsidRDefault="007B0A1B" w:rsidP="008F3F84">
      <w:pPr>
        <w:widowControl w:val="0"/>
        <w:tabs>
          <w:tab w:val="left" w:pos="567"/>
          <w:tab w:val="left" w:pos="1540"/>
          <w:tab w:val="right" w:pos="9356"/>
        </w:tabs>
        <w:ind w:right="284"/>
        <w:jc w:val="both"/>
        <w:rPr>
          <w:rFonts w:ascii="Times New Roman" w:eastAsia="Times New Roman" w:hAnsi="Times New Roman" w:cs="Times New Roman"/>
          <w:noProof/>
          <w:sz w:val="22"/>
          <w:szCs w:val="22"/>
        </w:rPr>
      </w:pPr>
      <w:hyperlink w:anchor="_Toc518653251" w:history="1">
        <w:r w:rsidR="008F3F84" w:rsidRPr="000D2D16">
          <w:rPr>
            <w:rFonts w:ascii="Times New Roman" w:eastAsia="Times New Roman" w:hAnsi="Times New Roman" w:cs="Times New Roman"/>
            <w:bCs/>
            <w:noProof/>
            <w:sz w:val="22"/>
            <w:szCs w:val="22"/>
            <w:u w:val="single"/>
          </w:rPr>
          <w:t>РАЗДЕЛ 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ОБЩИЕ ОБЯЗАТЕЛЬСТВА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3D0DFB30" w14:textId="38D2D1BE"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2" w:history="1">
        <w:r w:rsidR="008F3F84" w:rsidRPr="000D2D16">
          <w:rPr>
            <w:rFonts w:ascii="Times New Roman" w:eastAsia="Times New Roman" w:hAnsi="Times New Roman" w:cs="Times New Roman"/>
            <w:bCs/>
            <w:noProof/>
            <w:sz w:val="22"/>
            <w:szCs w:val="22"/>
            <w:u w:val="single"/>
          </w:rPr>
          <w:t>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15</w:t>
        </w:r>
        <w:r w:rsidR="008F3F84" w:rsidRPr="000D2D16">
          <w:rPr>
            <w:rFonts w:ascii="Times New Roman" w:eastAsia="Times New Roman" w:hAnsi="Times New Roman" w:cs="Times New Roman"/>
            <w:bCs/>
            <w:noProof/>
            <w:webHidden/>
            <w:sz w:val="22"/>
            <w:szCs w:val="22"/>
          </w:rPr>
          <w:fldChar w:fldCharType="end"/>
        </w:r>
      </w:hyperlink>
    </w:p>
    <w:p w14:paraId="5C6A37CD"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3" w:history="1">
        <w:r w:rsidR="008F3F84" w:rsidRPr="000D2D16">
          <w:rPr>
            <w:rFonts w:ascii="Times New Roman" w:eastAsia="Times New Roman" w:hAnsi="Times New Roman" w:cs="Times New Roman"/>
            <w:bCs/>
            <w:noProof/>
            <w:sz w:val="22"/>
            <w:szCs w:val="22"/>
            <w:u w:val="single"/>
          </w:rPr>
          <w:t>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Подрядчика</w:t>
        </w:r>
        <w:r w:rsidR="008F3F84" w:rsidRPr="000D2D16">
          <w:rPr>
            <w:rFonts w:ascii="Times New Roman" w:eastAsia="Times New Roman" w:hAnsi="Times New Roman" w:cs="Times New Roman"/>
            <w:bCs/>
            <w:noProof/>
            <w:webHidden/>
            <w:sz w:val="22"/>
            <w:szCs w:val="22"/>
          </w:rPr>
          <w:tab/>
          <w:t xml:space="preserve"> 16</w:t>
        </w:r>
      </w:hyperlink>
    </w:p>
    <w:p w14:paraId="71EBABBB" w14:textId="4A21E1A0"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4" w:history="1">
        <w:r w:rsidR="008F3F84" w:rsidRPr="000D2D16">
          <w:rPr>
            <w:rFonts w:ascii="Times New Roman" w:eastAsia="Times New Roman" w:hAnsi="Times New Roman" w:cs="Times New Roman"/>
            <w:bCs/>
            <w:noProof/>
            <w:sz w:val="22"/>
            <w:szCs w:val="22"/>
            <w:u w:val="single"/>
          </w:rPr>
          <w:t>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Обязательства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7928133A" w14:textId="07F6CA3F"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5" w:history="1">
        <w:r w:rsidR="008F3F84" w:rsidRPr="000D2D16">
          <w:rPr>
            <w:rFonts w:ascii="Times New Roman" w:eastAsia="Times New Roman" w:hAnsi="Times New Roman" w:cs="Times New Roman"/>
            <w:bCs/>
            <w:noProof/>
            <w:sz w:val="22"/>
            <w:szCs w:val="22"/>
            <w:u w:val="single"/>
          </w:rPr>
          <w:t>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Заказчика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22</w:t>
        </w:r>
        <w:r w:rsidR="008F3F84" w:rsidRPr="000D2D16">
          <w:rPr>
            <w:rFonts w:ascii="Times New Roman" w:eastAsia="Times New Roman" w:hAnsi="Times New Roman" w:cs="Times New Roman"/>
            <w:bCs/>
            <w:noProof/>
            <w:webHidden/>
            <w:sz w:val="22"/>
            <w:szCs w:val="22"/>
          </w:rPr>
          <w:fldChar w:fldCharType="end"/>
        </w:r>
      </w:hyperlink>
    </w:p>
    <w:p w14:paraId="1176804C" w14:textId="67DCD301"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6" w:history="1">
        <w:r w:rsidR="008F3F84" w:rsidRPr="000D2D16">
          <w:rPr>
            <w:rFonts w:ascii="Times New Roman" w:eastAsia="Times New Roman" w:hAnsi="Times New Roman" w:cs="Times New Roman"/>
            <w:bCs/>
            <w:noProof/>
            <w:sz w:val="22"/>
            <w:szCs w:val="22"/>
            <w:u w:val="single"/>
          </w:rPr>
          <w:t>10.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Персонал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0A24B090" w14:textId="60017006"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7" w:history="1">
        <w:r w:rsidR="008F3F84" w:rsidRPr="000D2D16">
          <w:rPr>
            <w:rFonts w:ascii="Times New Roman" w:eastAsia="Times New Roman" w:hAnsi="Times New Roman" w:cs="Times New Roman"/>
            <w:bCs/>
            <w:noProof/>
            <w:sz w:val="22"/>
            <w:szCs w:val="22"/>
            <w:u w:val="single"/>
          </w:rPr>
          <w:t>11.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Членство в саморегулируемой организации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24</w:t>
        </w:r>
        <w:r w:rsidR="008F3F84" w:rsidRPr="000D2D16">
          <w:rPr>
            <w:rFonts w:ascii="Times New Roman" w:eastAsia="Times New Roman" w:hAnsi="Times New Roman" w:cs="Times New Roman"/>
            <w:bCs/>
            <w:noProof/>
            <w:webHidden/>
            <w:sz w:val="22"/>
            <w:szCs w:val="22"/>
          </w:rPr>
          <w:fldChar w:fldCharType="end"/>
        </w:r>
      </w:hyperlink>
    </w:p>
    <w:p w14:paraId="3C964CB2"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8" w:history="1">
        <w:r w:rsidR="008F3F84" w:rsidRPr="000D2D16">
          <w:rPr>
            <w:rFonts w:ascii="Times New Roman" w:eastAsia="Times New Roman" w:hAnsi="Times New Roman" w:cs="Times New Roman"/>
            <w:bCs/>
            <w:noProof/>
            <w:sz w:val="22"/>
            <w:szCs w:val="22"/>
            <w:u w:val="single"/>
          </w:rPr>
          <w:t>12.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Привлечение Субподрядных организаций</w:t>
        </w:r>
        <w:r w:rsidR="008F3F84" w:rsidRPr="000D2D16">
          <w:rPr>
            <w:rFonts w:ascii="Times New Roman" w:eastAsia="Times New Roman" w:hAnsi="Times New Roman" w:cs="Times New Roman"/>
            <w:bCs/>
            <w:noProof/>
            <w:webHidden/>
            <w:sz w:val="22"/>
            <w:szCs w:val="22"/>
          </w:rPr>
          <w:tab/>
          <w:t>18</w:t>
        </w:r>
      </w:hyperlink>
    </w:p>
    <w:p w14:paraId="6D090DF8" w14:textId="7CE12484"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59" w:history="1">
        <w:r w:rsidR="008F3F84" w:rsidRPr="000D2D16">
          <w:rPr>
            <w:rFonts w:ascii="Times New Roman" w:eastAsia="Times New Roman" w:hAnsi="Times New Roman" w:cs="Times New Roman"/>
            <w:bCs/>
            <w:noProof/>
            <w:sz w:val="22"/>
            <w:szCs w:val="22"/>
            <w:u w:val="single"/>
          </w:rPr>
          <w:t>13.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Исходные данные</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_Toc518653259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27</w:t>
        </w:r>
        <w:r w:rsidR="008F3F84" w:rsidRPr="000D2D16">
          <w:rPr>
            <w:rFonts w:ascii="Times New Roman" w:eastAsia="Times New Roman" w:hAnsi="Times New Roman" w:cs="Times New Roman"/>
            <w:bCs/>
            <w:noProof/>
            <w:webHidden/>
            <w:sz w:val="22"/>
            <w:szCs w:val="22"/>
          </w:rPr>
          <w:fldChar w:fldCharType="end"/>
        </w:r>
      </w:hyperlink>
    </w:p>
    <w:p w14:paraId="0F69E3F9" w14:textId="73978131" w:rsidR="008F3F84" w:rsidRPr="000D2D16" w:rsidRDefault="007B0A1B" w:rsidP="008F3F84">
      <w:pPr>
        <w:widowControl w:val="0"/>
        <w:tabs>
          <w:tab w:val="left" w:pos="567"/>
          <w:tab w:val="left" w:pos="1571"/>
          <w:tab w:val="right" w:pos="9356"/>
        </w:tabs>
        <w:ind w:right="284"/>
        <w:jc w:val="both"/>
        <w:rPr>
          <w:rFonts w:ascii="Times New Roman" w:eastAsia="Times New Roman" w:hAnsi="Times New Roman" w:cs="Times New Roman"/>
          <w:noProof/>
          <w:sz w:val="22"/>
          <w:szCs w:val="22"/>
        </w:rPr>
      </w:pPr>
      <w:hyperlink w:anchor="_Toc518653260" w:history="1">
        <w:r w:rsidR="008F3F84" w:rsidRPr="000D2D16">
          <w:rPr>
            <w:rFonts w:ascii="Times New Roman" w:eastAsia="Times New Roman" w:hAnsi="Times New Roman" w:cs="Times New Roman"/>
            <w:bCs/>
            <w:noProof/>
            <w:sz w:val="22"/>
            <w:szCs w:val="22"/>
            <w:u w:val="single"/>
          </w:rPr>
          <w:t>РАЗДЕЛ III.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ОРГАНИЗАЦИЯ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6C5B8B1D" w14:textId="4D654A91"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1" w:history="1">
        <w:r w:rsidR="008F3F84" w:rsidRPr="000D2D16">
          <w:rPr>
            <w:rFonts w:ascii="Times New Roman" w:eastAsia="Times New Roman" w:hAnsi="Times New Roman" w:cs="Times New Roman"/>
            <w:bCs/>
            <w:noProof/>
            <w:sz w:val="22"/>
            <w:szCs w:val="22"/>
            <w:u w:val="single"/>
          </w:rPr>
          <w:t>14.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осуществления и приемки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_Toc518653261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28</w:t>
        </w:r>
        <w:r w:rsidR="008F3F84" w:rsidRPr="000D2D16">
          <w:rPr>
            <w:rFonts w:ascii="Times New Roman" w:eastAsia="Times New Roman" w:hAnsi="Times New Roman" w:cs="Times New Roman"/>
            <w:bCs/>
            <w:noProof/>
            <w:webHidden/>
            <w:sz w:val="22"/>
            <w:szCs w:val="22"/>
          </w:rPr>
          <w:fldChar w:fldCharType="end"/>
        </w:r>
      </w:hyperlink>
    </w:p>
    <w:p w14:paraId="0EF4D891" w14:textId="5B920EF5"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2" w:history="1">
        <w:r w:rsidR="008F3F84" w:rsidRPr="000D2D16">
          <w:rPr>
            <w:rFonts w:ascii="Times New Roman" w:eastAsia="Times New Roman" w:hAnsi="Times New Roman" w:cs="Times New Roman"/>
            <w:bCs/>
            <w:noProof/>
            <w:sz w:val="22"/>
            <w:szCs w:val="22"/>
            <w:u w:val="single"/>
          </w:rPr>
          <w:t>15.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Качество выполнения Работ и контроль качества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29</w:t>
        </w:r>
        <w:r w:rsidR="008F3F84" w:rsidRPr="000D2D16">
          <w:rPr>
            <w:rFonts w:ascii="Times New Roman" w:eastAsia="Times New Roman" w:hAnsi="Times New Roman" w:cs="Times New Roman"/>
            <w:bCs/>
            <w:noProof/>
            <w:webHidden/>
            <w:sz w:val="22"/>
            <w:szCs w:val="22"/>
          </w:rPr>
          <w:fldChar w:fldCharType="end"/>
        </w:r>
      </w:hyperlink>
    </w:p>
    <w:p w14:paraId="6224DE0F" w14:textId="081DA9C4"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3" w:history="1">
        <w:r w:rsidR="008F3F84" w:rsidRPr="000D2D16">
          <w:rPr>
            <w:rFonts w:ascii="Times New Roman" w:eastAsia="Times New Roman" w:hAnsi="Times New Roman" w:cs="Times New Roman"/>
            <w:bCs/>
            <w:noProof/>
            <w:sz w:val="22"/>
            <w:szCs w:val="22"/>
            <w:u w:val="single"/>
          </w:rPr>
          <w:t>16.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Устранение недостатков в период выполнения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30</w:t>
        </w:r>
        <w:r w:rsidR="008F3F84" w:rsidRPr="000D2D16">
          <w:rPr>
            <w:rFonts w:ascii="Times New Roman" w:eastAsia="Times New Roman" w:hAnsi="Times New Roman" w:cs="Times New Roman"/>
            <w:bCs/>
            <w:noProof/>
            <w:webHidden/>
            <w:sz w:val="22"/>
            <w:szCs w:val="22"/>
          </w:rPr>
          <w:fldChar w:fldCharType="end"/>
        </w:r>
      </w:hyperlink>
    </w:p>
    <w:p w14:paraId="3B67C5CF" w14:textId="16F01FF1"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4" w:history="1">
        <w:r w:rsidR="008F3F84" w:rsidRPr="000D2D16">
          <w:rPr>
            <w:rFonts w:ascii="Times New Roman" w:eastAsia="Times New Roman" w:hAnsi="Times New Roman" w:cs="Times New Roman"/>
            <w:bCs/>
            <w:noProof/>
            <w:sz w:val="22"/>
            <w:szCs w:val="22"/>
            <w:u w:val="single"/>
          </w:rPr>
          <w:t>17.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Работ</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71C604E" w14:textId="27DBC3F4"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5" w:history="1">
        <w:r w:rsidR="008F3F84" w:rsidRPr="000D2D16">
          <w:rPr>
            <w:rFonts w:ascii="Times New Roman" w:eastAsia="Times New Roman" w:hAnsi="Times New Roman" w:cs="Times New Roman"/>
            <w:bCs/>
            <w:noProof/>
            <w:sz w:val="22"/>
            <w:szCs w:val="22"/>
            <w:u w:val="single"/>
          </w:rPr>
          <w:t>18.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Дополнительные Работы</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36A75C77" w14:textId="5877672F" w:rsidR="008F3F84" w:rsidRPr="000D2D16" w:rsidRDefault="007B0A1B"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66" w:history="1">
        <w:r w:rsidR="008F3F84" w:rsidRPr="000D2D16">
          <w:rPr>
            <w:rFonts w:ascii="Times New Roman" w:eastAsia="Times New Roman" w:hAnsi="Times New Roman" w:cs="Times New Roman"/>
            <w:bCs/>
            <w:noProof/>
            <w:sz w:val="22"/>
            <w:szCs w:val="22"/>
            <w:u w:val="single"/>
          </w:rPr>
          <w:t>РАЗДЕЛ IV.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ПРАВА НА РЕЗУЛЬТАТЫ РАБОТ ПО ДОГОВОРУ</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_Toc518653266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4D9309B0" w14:textId="5BECCB9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7" w:history="1">
        <w:r w:rsidR="008F3F84" w:rsidRPr="000D2D16">
          <w:rPr>
            <w:rFonts w:ascii="Times New Roman" w:eastAsia="Times New Roman" w:hAnsi="Times New Roman" w:cs="Times New Roman"/>
            <w:bCs/>
            <w:noProof/>
            <w:sz w:val="22"/>
            <w:szCs w:val="22"/>
            <w:u w:val="single"/>
          </w:rPr>
          <w:t>19.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Риски случайной гибели или случайного повреждения результата выполненных Работ и право собственности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_Toc518653267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31</w:t>
        </w:r>
        <w:r w:rsidR="008F3F84" w:rsidRPr="000D2D16">
          <w:rPr>
            <w:rFonts w:ascii="Times New Roman" w:eastAsia="Times New Roman" w:hAnsi="Times New Roman" w:cs="Times New Roman"/>
            <w:bCs/>
            <w:noProof/>
            <w:webHidden/>
            <w:sz w:val="22"/>
            <w:szCs w:val="22"/>
          </w:rPr>
          <w:fldChar w:fldCharType="end"/>
        </w:r>
      </w:hyperlink>
    </w:p>
    <w:p w14:paraId="1CE77138" w14:textId="32720AFD"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68" w:history="1">
        <w:r w:rsidR="008F3F84" w:rsidRPr="000D2D16">
          <w:rPr>
            <w:rFonts w:ascii="Times New Roman" w:eastAsia="Times New Roman" w:hAnsi="Times New Roman" w:cs="Times New Roman"/>
            <w:bCs/>
            <w:noProof/>
            <w:sz w:val="22"/>
            <w:szCs w:val="22"/>
            <w:u w:val="single"/>
          </w:rPr>
          <w:t>20.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Распределение прав на результаты интеллектуальной деятельности</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_Toc518653268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32</w:t>
        </w:r>
        <w:r w:rsidR="008F3F84" w:rsidRPr="000D2D16">
          <w:rPr>
            <w:rFonts w:ascii="Times New Roman" w:eastAsia="Times New Roman" w:hAnsi="Times New Roman" w:cs="Times New Roman"/>
            <w:bCs/>
            <w:noProof/>
            <w:webHidden/>
            <w:sz w:val="22"/>
            <w:szCs w:val="22"/>
          </w:rPr>
          <w:fldChar w:fldCharType="end"/>
        </w:r>
      </w:hyperlink>
    </w:p>
    <w:p w14:paraId="75EF215F" w14:textId="45702B57" w:rsidR="008F3F84" w:rsidRPr="000D2D16" w:rsidRDefault="007B0A1B" w:rsidP="008F3F84">
      <w:pPr>
        <w:widowControl w:val="0"/>
        <w:tabs>
          <w:tab w:val="left" w:pos="567"/>
          <w:tab w:val="left" w:pos="1776"/>
          <w:tab w:val="right" w:pos="9356"/>
        </w:tabs>
        <w:ind w:right="284"/>
        <w:jc w:val="both"/>
        <w:rPr>
          <w:rFonts w:ascii="Times New Roman" w:eastAsia="Times New Roman" w:hAnsi="Times New Roman" w:cs="Times New Roman"/>
          <w:noProof/>
          <w:sz w:val="22"/>
          <w:szCs w:val="22"/>
        </w:rPr>
      </w:pPr>
      <w:hyperlink w:anchor="_Toc518653269" w:history="1">
        <w:r w:rsidR="008F3F84" w:rsidRPr="000D2D16">
          <w:rPr>
            <w:rFonts w:ascii="Times New Roman" w:eastAsia="Times New Roman" w:hAnsi="Times New Roman" w:cs="Times New Roman"/>
            <w:bCs/>
            <w:noProof/>
            <w:sz w:val="22"/>
            <w:szCs w:val="22"/>
            <w:u w:val="single"/>
          </w:rPr>
          <w:t>РАЗДЕЛ V.</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 ПРИМЕНИМОЕ ПРАВО, РАЗРЕШЕНИЕ СПОРОВ</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_Toc518653269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71E023E8" w14:textId="34FCA19B"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0" w:history="1">
        <w:r w:rsidR="008F3F84" w:rsidRPr="000D2D16">
          <w:rPr>
            <w:rFonts w:ascii="Times New Roman" w:eastAsia="Times New Roman" w:hAnsi="Times New Roman" w:cs="Times New Roman"/>
            <w:bCs/>
            <w:noProof/>
            <w:sz w:val="22"/>
            <w:szCs w:val="22"/>
            <w:u w:val="single"/>
          </w:rPr>
          <w:t>21.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Ответственность сторон</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_Toc518653270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33</w:t>
        </w:r>
        <w:r w:rsidR="008F3F84" w:rsidRPr="000D2D16">
          <w:rPr>
            <w:rFonts w:ascii="Times New Roman" w:eastAsia="Times New Roman" w:hAnsi="Times New Roman" w:cs="Times New Roman"/>
            <w:bCs/>
            <w:noProof/>
            <w:webHidden/>
            <w:sz w:val="22"/>
            <w:szCs w:val="22"/>
          </w:rPr>
          <w:fldChar w:fldCharType="end"/>
        </w:r>
      </w:hyperlink>
    </w:p>
    <w:p w14:paraId="3ECE78C9"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1" w:history="1">
        <w:r w:rsidR="008F3F84" w:rsidRPr="000D2D16">
          <w:rPr>
            <w:rFonts w:ascii="Times New Roman" w:eastAsia="Times New Roman" w:hAnsi="Times New Roman" w:cs="Times New Roman"/>
            <w:bCs/>
            <w:noProof/>
            <w:sz w:val="22"/>
            <w:szCs w:val="22"/>
            <w:u w:val="single"/>
          </w:rPr>
          <w:t>22.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Разрешение споров</w:t>
        </w:r>
        <w:r w:rsidR="008F3F84" w:rsidRPr="000D2D16">
          <w:rPr>
            <w:rFonts w:ascii="Times New Roman" w:eastAsia="Times New Roman" w:hAnsi="Times New Roman" w:cs="Times New Roman"/>
            <w:bCs/>
            <w:noProof/>
            <w:webHidden/>
            <w:sz w:val="22"/>
            <w:szCs w:val="22"/>
          </w:rPr>
          <w:tab/>
        </w:r>
      </w:hyperlink>
      <w:r w:rsidR="008F3F84" w:rsidRPr="000D2D16">
        <w:rPr>
          <w:rFonts w:ascii="Times New Roman" w:eastAsia="Times New Roman" w:hAnsi="Times New Roman" w:cs="Times New Roman"/>
          <w:bCs/>
          <w:noProof/>
          <w:sz w:val="22"/>
          <w:szCs w:val="22"/>
        </w:rPr>
        <w:t>30</w:t>
      </w:r>
    </w:p>
    <w:p w14:paraId="11FC9A74" w14:textId="0B0A56C3"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2" w:history="1">
        <w:r w:rsidR="008F3F84" w:rsidRPr="000D2D16">
          <w:rPr>
            <w:rFonts w:ascii="Times New Roman" w:eastAsia="Times New Roman" w:hAnsi="Times New Roman" w:cs="Times New Roman"/>
            <w:bCs/>
            <w:noProof/>
            <w:sz w:val="22"/>
            <w:szCs w:val="22"/>
            <w:u w:val="single"/>
          </w:rPr>
          <w:t>23.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Применимое право</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_Toc518653272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22BE090B" w14:textId="27BB0553" w:rsidR="008F3F84" w:rsidRPr="000D2D16" w:rsidRDefault="007B0A1B" w:rsidP="008F3F84">
      <w:pPr>
        <w:widowControl w:val="0"/>
        <w:tabs>
          <w:tab w:val="left" w:pos="567"/>
          <w:tab w:val="left" w:pos="1557"/>
          <w:tab w:val="right" w:pos="9356"/>
        </w:tabs>
        <w:ind w:right="284"/>
        <w:jc w:val="both"/>
        <w:rPr>
          <w:rFonts w:ascii="Times New Roman" w:eastAsia="Times New Roman" w:hAnsi="Times New Roman" w:cs="Times New Roman"/>
          <w:noProof/>
          <w:sz w:val="22"/>
          <w:szCs w:val="22"/>
        </w:rPr>
      </w:pPr>
      <w:hyperlink w:anchor="_Toc518653273" w:history="1">
        <w:r w:rsidR="008F3F84" w:rsidRPr="000D2D16">
          <w:rPr>
            <w:rFonts w:ascii="Times New Roman" w:eastAsia="Times New Roman" w:hAnsi="Times New Roman" w:cs="Times New Roman"/>
            <w:bCs/>
            <w:noProof/>
            <w:sz w:val="22"/>
            <w:szCs w:val="22"/>
            <w:u w:val="single"/>
          </w:rPr>
          <w:t>РАЗДЕЛ VI.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ОСОБЫЕ УСЛОВИЯ</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_Toc518653273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6F6DA79C" w14:textId="32A0E0E1"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4" w:history="1">
        <w:r w:rsidR="008F3F84" w:rsidRPr="000D2D16">
          <w:rPr>
            <w:rFonts w:ascii="Times New Roman" w:eastAsia="Times New Roman" w:hAnsi="Times New Roman" w:cs="Times New Roman"/>
            <w:bCs/>
            <w:noProof/>
            <w:sz w:val="22"/>
            <w:szCs w:val="22"/>
            <w:u w:val="single"/>
          </w:rPr>
          <w:t>24.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Изменение, прекращение и расторжение Договора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_Toc518653274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37</w:t>
        </w:r>
        <w:r w:rsidR="008F3F84" w:rsidRPr="000D2D16">
          <w:rPr>
            <w:rFonts w:ascii="Times New Roman" w:eastAsia="Times New Roman" w:hAnsi="Times New Roman" w:cs="Times New Roman"/>
            <w:bCs/>
            <w:noProof/>
            <w:webHidden/>
            <w:sz w:val="22"/>
            <w:szCs w:val="22"/>
          </w:rPr>
          <w:fldChar w:fldCharType="end"/>
        </w:r>
      </w:hyperlink>
    </w:p>
    <w:p w14:paraId="5CC409DA" w14:textId="08B6DE4A"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5" w:history="1">
        <w:r w:rsidR="008F3F84" w:rsidRPr="000D2D16">
          <w:rPr>
            <w:rFonts w:ascii="Times New Roman" w:eastAsia="Times New Roman" w:hAnsi="Times New Roman" w:cs="Times New Roman"/>
            <w:bCs/>
            <w:noProof/>
            <w:sz w:val="22"/>
            <w:szCs w:val="22"/>
            <w:u w:val="single"/>
          </w:rPr>
          <w:t>25.</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Способы обеспечения исполнения обязательств Подрядчика</w:t>
        </w:r>
        <w:r w:rsidR="008F3F84" w:rsidRPr="000D2D16">
          <w:rPr>
            <w:rFonts w:ascii="Times New Roman" w:eastAsia="Times New Roman" w:hAnsi="Times New Roman" w:cs="Times New Roman"/>
            <w:bCs/>
            <w:noProof/>
            <w:webHidden/>
            <w:sz w:val="22"/>
            <w:szCs w:val="22"/>
          </w:rPr>
          <w:tab/>
        </w:r>
        <w:r w:rsidR="008F3F84" w:rsidRPr="000D2D16">
          <w:rPr>
            <w:rFonts w:ascii="Times New Roman" w:eastAsia="Times New Roman" w:hAnsi="Times New Roman" w:cs="Times New Roman"/>
            <w:bCs/>
            <w:noProof/>
            <w:webHidden/>
            <w:sz w:val="22"/>
            <w:szCs w:val="22"/>
          </w:rPr>
          <w:fldChar w:fldCharType="begin"/>
        </w:r>
        <w:r w:rsidR="008F3F84" w:rsidRPr="000D2D16">
          <w:rPr>
            <w:rFonts w:ascii="Times New Roman" w:eastAsia="Times New Roman" w:hAnsi="Times New Roman" w:cs="Times New Roman"/>
            <w:bCs/>
            <w:noProof/>
            <w:webHidden/>
            <w:sz w:val="22"/>
            <w:szCs w:val="22"/>
          </w:rPr>
          <w:instrText xml:space="preserve"> PAGEREF _Toc518653275 \h </w:instrText>
        </w:r>
        <w:r w:rsidR="008F3F84" w:rsidRPr="000D2D16">
          <w:rPr>
            <w:rFonts w:ascii="Times New Roman" w:eastAsia="Times New Roman" w:hAnsi="Times New Roman" w:cs="Times New Roman"/>
            <w:bCs/>
            <w:noProof/>
            <w:webHidden/>
            <w:sz w:val="22"/>
            <w:szCs w:val="22"/>
          </w:rPr>
        </w:r>
        <w:r w:rsidR="008F3F84" w:rsidRPr="000D2D16">
          <w:rPr>
            <w:rFonts w:ascii="Times New Roman" w:eastAsia="Times New Roman" w:hAnsi="Times New Roman" w:cs="Times New Roman"/>
            <w:bCs/>
            <w:noProof/>
            <w:webHidden/>
            <w:sz w:val="22"/>
            <w:szCs w:val="22"/>
          </w:rPr>
          <w:fldChar w:fldCharType="separate"/>
        </w:r>
        <w:r w:rsidR="00E43A57">
          <w:rPr>
            <w:rFonts w:ascii="Times New Roman" w:eastAsia="Times New Roman" w:hAnsi="Times New Roman" w:cs="Times New Roman"/>
            <w:bCs/>
            <w:noProof/>
            <w:webHidden/>
            <w:sz w:val="22"/>
            <w:szCs w:val="22"/>
          </w:rPr>
          <w:t>39</w:t>
        </w:r>
        <w:r w:rsidR="008F3F84" w:rsidRPr="000D2D16">
          <w:rPr>
            <w:rFonts w:ascii="Times New Roman" w:eastAsia="Times New Roman" w:hAnsi="Times New Roman" w:cs="Times New Roman"/>
            <w:bCs/>
            <w:noProof/>
            <w:webHidden/>
            <w:sz w:val="22"/>
            <w:szCs w:val="22"/>
          </w:rPr>
          <w:fldChar w:fldCharType="end"/>
        </w:r>
      </w:hyperlink>
    </w:p>
    <w:p w14:paraId="67BAC589"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6" w:history="1">
        <w:r w:rsidR="008F3F84" w:rsidRPr="000D2D16">
          <w:rPr>
            <w:rFonts w:ascii="Times New Roman" w:eastAsia="Times New Roman" w:hAnsi="Times New Roman" w:cs="Times New Roman"/>
            <w:bCs/>
            <w:noProof/>
            <w:sz w:val="22"/>
            <w:szCs w:val="22"/>
            <w:u w:val="single"/>
          </w:rPr>
          <w:t>26.</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Обстоятельства непреодолимой силы</w:t>
        </w:r>
        <w:r w:rsidR="008F3F84" w:rsidRPr="000D2D16">
          <w:rPr>
            <w:rFonts w:ascii="Times New Roman" w:eastAsia="Times New Roman" w:hAnsi="Times New Roman" w:cs="Times New Roman"/>
            <w:bCs/>
            <w:noProof/>
            <w:webHidden/>
            <w:sz w:val="22"/>
            <w:szCs w:val="22"/>
          </w:rPr>
          <w:tab/>
          <w:t>36</w:t>
        </w:r>
      </w:hyperlink>
    </w:p>
    <w:p w14:paraId="033914B4" w14:textId="77777777" w:rsidR="008F3F84" w:rsidRPr="000D2D16" w:rsidRDefault="007B0A1B" w:rsidP="008F3F84">
      <w:pPr>
        <w:widowControl w:val="0"/>
        <w:tabs>
          <w:tab w:val="left" w:pos="567"/>
          <w:tab w:val="left" w:pos="1651"/>
          <w:tab w:val="right" w:pos="9356"/>
        </w:tabs>
        <w:ind w:right="284"/>
        <w:jc w:val="both"/>
        <w:rPr>
          <w:rFonts w:ascii="Times New Roman" w:eastAsia="Times New Roman" w:hAnsi="Times New Roman" w:cs="Times New Roman"/>
          <w:noProof/>
          <w:sz w:val="22"/>
          <w:szCs w:val="22"/>
        </w:rPr>
      </w:pPr>
      <w:hyperlink w:anchor="_Toc518653277" w:history="1">
        <w:r w:rsidR="008F3F84" w:rsidRPr="000D2D16">
          <w:rPr>
            <w:rFonts w:ascii="Times New Roman" w:eastAsia="Times New Roman" w:hAnsi="Times New Roman" w:cs="Times New Roman"/>
            <w:bCs/>
            <w:noProof/>
            <w:sz w:val="22"/>
            <w:szCs w:val="22"/>
            <w:u w:val="single"/>
          </w:rPr>
          <w:t>РАЗДЕЛ VII.</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ПРОЧИЕ УСЛОВИЯ</w:t>
        </w:r>
        <w:r w:rsidR="008F3F84" w:rsidRPr="000D2D16">
          <w:rPr>
            <w:rFonts w:ascii="Times New Roman" w:eastAsia="Times New Roman" w:hAnsi="Times New Roman" w:cs="Times New Roman"/>
            <w:bCs/>
            <w:noProof/>
            <w:webHidden/>
            <w:sz w:val="22"/>
            <w:szCs w:val="22"/>
          </w:rPr>
          <w:tab/>
          <w:t>37</w:t>
        </w:r>
      </w:hyperlink>
    </w:p>
    <w:p w14:paraId="3FDC0180"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8" w:history="1">
        <w:r w:rsidR="008F3F84" w:rsidRPr="000D2D16">
          <w:rPr>
            <w:rFonts w:ascii="Times New Roman" w:eastAsia="Times New Roman" w:hAnsi="Times New Roman" w:cs="Times New Roman"/>
            <w:bCs/>
            <w:noProof/>
            <w:sz w:val="22"/>
            <w:szCs w:val="22"/>
            <w:u w:val="single"/>
          </w:rPr>
          <w:t>27.</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Конфиденциальность</w:t>
        </w:r>
        <w:r w:rsidR="008F3F84" w:rsidRPr="000D2D16">
          <w:rPr>
            <w:rFonts w:ascii="Times New Roman" w:eastAsia="Times New Roman" w:hAnsi="Times New Roman" w:cs="Times New Roman"/>
            <w:bCs/>
            <w:noProof/>
            <w:webHidden/>
            <w:sz w:val="22"/>
            <w:szCs w:val="22"/>
          </w:rPr>
          <w:tab/>
          <w:t>37</w:t>
        </w:r>
      </w:hyperlink>
    </w:p>
    <w:p w14:paraId="7632699C"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79" w:history="1">
        <w:r w:rsidR="008F3F84" w:rsidRPr="000D2D16">
          <w:rPr>
            <w:rFonts w:ascii="Times New Roman" w:eastAsia="Times New Roman" w:hAnsi="Times New Roman" w:cs="Times New Roman"/>
            <w:bCs/>
            <w:noProof/>
            <w:sz w:val="22"/>
            <w:szCs w:val="22"/>
            <w:u w:val="single"/>
          </w:rPr>
          <w:t>28.</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Толкование</w:t>
        </w:r>
        <w:r w:rsidR="008F3F84" w:rsidRPr="000D2D16">
          <w:rPr>
            <w:rFonts w:ascii="Times New Roman" w:eastAsia="Times New Roman" w:hAnsi="Times New Roman" w:cs="Times New Roman"/>
            <w:bCs/>
            <w:noProof/>
            <w:webHidden/>
            <w:sz w:val="22"/>
            <w:szCs w:val="22"/>
          </w:rPr>
          <w:tab/>
          <w:t>38</w:t>
        </w:r>
      </w:hyperlink>
    </w:p>
    <w:p w14:paraId="070A7BEA"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0" w:history="1">
        <w:r w:rsidR="008F3F84" w:rsidRPr="000D2D16">
          <w:rPr>
            <w:rFonts w:ascii="Times New Roman" w:eastAsia="Times New Roman" w:hAnsi="Times New Roman" w:cs="Times New Roman"/>
            <w:bCs/>
            <w:noProof/>
            <w:sz w:val="22"/>
            <w:szCs w:val="22"/>
            <w:u w:val="single"/>
          </w:rPr>
          <w:t>29.</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Уведомления</w:t>
        </w:r>
        <w:r w:rsidR="008F3F84" w:rsidRPr="000D2D16">
          <w:rPr>
            <w:rFonts w:ascii="Times New Roman" w:eastAsia="Times New Roman" w:hAnsi="Times New Roman" w:cs="Times New Roman"/>
            <w:bCs/>
            <w:noProof/>
            <w:webHidden/>
            <w:sz w:val="22"/>
            <w:szCs w:val="22"/>
          </w:rPr>
          <w:tab/>
          <w:t>39</w:t>
        </w:r>
      </w:hyperlink>
    </w:p>
    <w:p w14:paraId="38406566"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1" w:history="1">
        <w:r w:rsidR="008F3F84" w:rsidRPr="000D2D16">
          <w:rPr>
            <w:rFonts w:ascii="Times New Roman" w:eastAsia="Times New Roman" w:hAnsi="Times New Roman" w:cs="Times New Roman"/>
            <w:bCs/>
            <w:noProof/>
            <w:sz w:val="22"/>
            <w:szCs w:val="22"/>
            <w:u w:val="single"/>
          </w:rPr>
          <w:t>30.</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Порядок прохождения Экспертизы</w:t>
        </w:r>
        <w:r w:rsidR="008F3F84" w:rsidRPr="000D2D16">
          <w:rPr>
            <w:rFonts w:ascii="Times New Roman" w:eastAsia="Times New Roman" w:hAnsi="Times New Roman" w:cs="Times New Roman"/>
            <w:bCs/>
            <w:noProof/>
            <w:webHidden/>
            <w:sz w:val="22"/>
            <w:szCs w:val="22"/>
          </w:rPr>
          <w:tab/>
          <w:t>40</w:t>
        </w:r>
      </w:hyperlink>
    </w:p>
    <w:p w14:paraId="197EC609"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2" w:history="1">
        <w:r w:rsidR="008F3F84" w:rsidRPr="000D2D16">
          <w:rPr>
            <w:rFonts w:ascii="Times New Roman" w:eastAsia="Times New Roman" w:hAnsi="Times New Roman" w:cs="Times New Roman"/>
            <w:bCs/>
            <w:noProof/>
            <w:sz w:val="22"/>
            <w:szCs w:val="22"/>
            <w:u w:val="single"/>
          </w:rPr>
          <w:t>31.</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Авторский надзор</w:t>
        </w:r>
        <w:r w:rsidR="008F3F84" w:rsidRPr="000D2D16">
          <w:rPr>
            <w:rFonts w:ascii="Times New Roman" w:eastAsia="Times New Roman" w:hAnsi="Times New Roman" w:cs="Times New Roman"/>
            <w:bCs/>
            <w:noProof/>
            <w:webHidden/>
            <w:sz w:val="22"/>
            <w:szCs w:val="22"/>
          </w:rPr>
          <w:tab/>
          <w:t>41</w:t>
        </w:r>
      </w:hyperlink>
    </w:p>
    <w:p w14:paraId="2F8001CA"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3" w:history="1">
        <w:r w:rsidR="008F3F84" w:rsidRPr="000D2D16">
          <w:rPr>
            <w:rFonts w:ascii="Times New Roman" w:eastAsia="Times New Roman" w:hAnsi="Times New Roman" w:cs="Times New Roman"/>
            <w:bCs/>
            <w:noProof/>
            <w:sz w:val="22"/>
            <w:szCs w:val="22"/>
            <w:u w:val="single"/>
          </w:rPr>
          <w:t>32.</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Заключительные положения</w:t>
        </w:r>
        <w:r w:rsidR="008F3F84" w:rsidRPr="000D2D16">
          <w:rPr>
            <w:rFonts w:ascii="Times New Roman" w:eastAsia="Times New Roman" w:hAnsi="Times New Roman" w:cs="Times New Roman"/>
            <w:bCs/>
            <w:noProof/>
            <w:webHidden/>
            <w:sz w:val="22"/>
            <w:szCs w:val="22"/>
          </w:rPr>
          <w:tab/>
          <w:t>41</w:t>
        </w:r>
      </w:hyperlink>
    </w:p>
    <w:p w14:paraId="5CD176E7"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4" w:history="1">
        <w:r w:rsidR="008F3F84" w:rsidRPr="000D2D16">
          <w:rPr>
            <w:rFonts w:ascii="Times New Roman" w:eastAsia="Times New Roman" w:hAnsi="Times New Roman" w:cs="Times New Roman"/>
            <w:bCs/>
            <w:noProof/>
            <w:sz w:val="22"/>
            <w:szCs w:val="22"/>
            <w:u w:val="single"/>
          </w:rPr>
          <w:t>33.</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Перечень документов, прилагаемых к настоящему Договору</w:t>
        </w:r>
        <w:r w:rsidR="008F3F84" w:rsidRPr="000D2D16">
          <w:rPr>
            <w:rFonts w:ascii="Times New Roman" w:eastAsia="Times New Roman" w:hAnsi="Times New Roman" w:cs="Times New Roman"/>
            <w:bCs/>
            <w:noProof/>
            <w:webHidden/>
            <w:sz w:val="22"/>
            <w:szCs w:val="22"/>
          </w:rPr>
          <w:tab/>
          <w:t>43</w:t>
        </w:r>
      </w:hyperlink>
    </w:p>
    <w:p w14:paraId="6ACB518F"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5" w:history="1">
        <w:r w:rsidR="008F3F84" w:rsidRPr="000D2D16">
          <w:rPr>
            <w:rFonts w:ascii="Times New Roman" w:eastAsia="Times New Roman" w:hAnsi="Times New Roman" w:cs="Times New Roman"/>
            <w:bCs/>
            <w:noProof/>
            <w:sz w:val="22"/>
            <w:szCs w:val="22"/>
            <w:u w:val="single"/>
          </w:rPr>
          <w:t>34.</w:t>
        </w:r>
        <w:r w:rsidR="008F3F84" w:rsidRPr="000D2D16">
          <w:rPr>
            <w:rFonts w:ascii="Times New Roman" w:eastAsia="Times New Roman" w:hAnsi="Times New Roman" w:cs="Times New Roman"/>
            <w:noProof/>
            <w:sz w:val="22"/>
            <w:szCs w:val="22"/>
          </w:rPr>
          <w:tab/>
        </w:r>
        <w:r w:rsidR="008F3F84" w:rsidRPr="000D2D16">
          <w:rPr>
            <w:rFonts w:ascii="Times New Roman" w:eastAsia="Times New Roman" w:hAnsi="Times New Roman" w:cs="Times New Roman"/>
            <w:bCs/>
            <w:noProof/>
            <w:sz w:val="22"/>
            <w:szCs w:val="22"/>
            <w:u w:val="single"/>
          </w:rPr>
          <w:t>Реквизиты и подписи Сторон</w:t>
        </w:r>
        <w:r w:rsidR="008F3F84" w:rsidRPr="000D2D16">
          <w:rPr>
            <w:rFonts w:ascii="Times New Roman" w:eastAsia="Times New Roman" w:hAnsi="Times New Roman" w:cs="Times New Roman"/>
            <w:bCs/>
            <w:noProof/>
            <w:webHidden/>
            <w:sz w:val="22"/>
            <w:szCs w:val="22"/>
          </w:rPr>
          <w:tab/>
          <w:t>44</w:t>
        </w:r>
      </w:hyperlink>
    </w:p>
    <w:p w14:paraId="1504CC65"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6" w:history="1">
        <w:r w:rsidR="008F3F84" w:rsidRPr="000D2D16">
          <w:rPr>
            <w:rFonts w:ascii="Times New Roman" w:eastAsia="Times New Roman" w:hAnsi="Times New Roman" w:cs="Times New Roman"/>
            <w:bCs/>
            <w:noProof/>
            <w:sz w:val="22"/>
            <w:szCs w:val="22"/>
            <w:u w:val="single"/>
          </w:rPr>
          <w:t>Приложение № 1 Задание на проектирование</w:t>
        </w:r>
        <w:r w:rsidR="008F3F84" w:rsidRPr="000D2D16">
          <w:rPr>
            <w:rFonts w:ascii="Times New Roman" w:eastAsia="Times New Roman" w:hAnsi="Times New Roman" w:cs="Times New Roman"/>
            <w:bCs/>
            <w:noProof/>
            <w:webHidden/>
            <w:sz w:val="22"/>
            <w:szCs w:val="22"/>
          </w:rPr>
          <w:tab/>
          <w:t>45</w:t>
        </w:r>
      </w:hyperlink>
    </w:p>
    <w:p w14:paraId="7421F277"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7" w:history="1">
        <w:r w:rsidR="008F3F84" w:rsidRPr="000D2D16">
          <w:rPr>
            <w:rFonts w:ascii="Times New Roman" w:eastAsia="Times New Roman" w:hAnsi="Times New Roman" w:cs="Times New Roman"/>
            <w:bCs/>
            <w:noProof/>
            <w:sz w:val="22"/>
            <w:szCs w:val="22"/>
            <w:u w:val="single"/>
          </w:rPr>
          <w:t>Приложение № 2 Форма акта сдачи-приемки результатов выполненных работ</w:t>
        </w:r>
        <w:r w:rsidR="008F3F84" w:rsidRPr="000D2D16">
          <w:rPr>
            <w:rFonts w:ascii="Times New Roman" w:eastAsia="Times New Roman" w:hAnsi="Times New Roman" w:cs="Times New Roman"/>
            <w:bCs/>
            <w:noProof/>
            <w:webHidden/>
            <w:sz w:val="22"/>
            <w:szCs w:val="22"/>
          </w:rPr>
          <w:tab/>
          <w:t>46</w:t>
        </w:r>
      </w:hyperlink>
    </w:p>
    <w:p w14:paraId="555FACC6"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8" w:history="1">
        <w:r w:rsidR="008F3F84" w:rsidRPr="000D2D16">
          <w:rPr>
            <w:rFonts w:ascii="Times New Roman" w:eastAsia="Times New Roman" w:hAnsi="Times New Roman" w:cs="Times New Roman"/>
            <w:bCs/>
            <w:noProof/>
            <w:sz w:val="22"/>
            <w:szCs w:val="22"/>
            <w:u w:val="single"/>
          </w:rPr>
          <w:t>Приложение № 3 Форма акта сдачи-приемки Исходных данных</w:t>
        </w:r>
        <w:r w:rsidR="008F3F84" w:rsidRPr="000D2D16">
          <w:rPr>
            <w:rFonts w:ascii="Times New Roman" w:eastAsia="Times New Roman" w:hAnsi="Times New Roman" w:cs="Times New Roman"/>
            <w:bCs/>
            <w:noProof/>
            <w:webHidden/>
            <w:sz w:val="22"/>
            <w:szCs w:val="22"/>
          </w:rPr>
          <w:tab/>
          <w:t>47</w:t>
        </w:r>
      </w:hyperlink>
    </w:p>
    <w:p w14:paraId="52741759"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89" w:history="1">
        <w:r w:rsidR="008F3F84" w:rsidRPr="000D2D16">
          <w:rPr>
            <w:rFonts w:ascii="Times New Roman" w:eastAsia="Times New Roman" w:hAnsi="Times New Roman" w:cs="Times New Roman"/>
            <w:bCs/>
            <w:noProof/>
            <w:sz w:val="22"/>
            <w:szCs w:val="22"/>
            <w:u w:val="single"/>
          </w:rPr>
          <w:t>Приложение № 4 Протокол согласования договорной цены</w:t>
        </w:r>
        <w:r w:rsidR="008F3F84" w:rsidRPr="000D2D16">
          <w:rPr>
            <w:rFonts w:ascii="Times New Roman" w:eastAsia="Times New Roman" w:hAnsi="Times New Roman" w:cs="Times New Roman"/>
            <w:bCs/>
            <w:noProof/>
            <w:webHidden/>
            <w:sz w:val="22"/>
            <w:szCs w:val="22"/>
          </w:rPr>
          <w:tab/>
          <w:t>48</w:t>
        </w:r>
      </w:hyperlink>
    </w:p>
    <w:p w14:paraId="4AB08EFE"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0" w:history="1">
        <w:r w:rsidR="008F3F84" w:rsidRPr="000D2D16">
          <w:rPr>
            <w:rFonts w:ascii="Times New Roman" w:eastAsia="Times New Roman" w:hAnsi="Times New Roman" w:cs="Times New Roman"/>
            <w:bCs/>
            <w:noProof/>
            <w:sz w:val="22"/>
            <w:szCs w:val="22"/>
            <w:u w:val="single"/>
          </w:rPr>
          <w:t>Приложение № 5 Авторский надзор</w:t>
        </w:r>
        <w:r w:rsidR="008F3F84" w:rsidRPr="000D2D16">
          <w:rPr>
            <w:rFonts w:ascii="Times New Roman" w:eastAsia="Times New Roman" w:hAnsi="Times New Roman" w:cs="Times New Roman"/>
            <w:bCs/>
            <w:noProof/>
            <w:webHidden/>
            <w:sz w:val="22"/>
            <w:szCs w:val="22"/>
          </w:rPr>
          <w:tab/>
          <w:t>49</w:t>
        </w:r>
      </w:hyperlink>
    </w:p>
    <w:p w14:paraId="726A820F"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1" w:history="1">
        <w:r w:rsidR="008F3F84" w:rsidRPr="000D2D16">
          <w:rPr>
            <w:rFonts w:ascii="Times New Roman" w:eastAsia="Times New Roman" w:hAnsi="Times New Roman" w:cs="Times New Roman"/>
            <w:bCs/>
            <w:noProof/>
            <w:sz w:val="22"/>
            <w:szCs w:val="22"/>
            <w:u w:val="single"/>
          </w:rPr>
          <w:t>Приложение № 6 Гарантии и заверения</w:t>
        </w:r>
        <w:r w:rsidR="008F3F84" w:rsidRPr="000D2D16">
          <w:rPr>
            <w:rFonts w:ascii="Times New Roman" w:eastAsia="Times New Roman" w:hAnsi="Times New Roman" w:cs="Times New Roman"/>
            <w:bCs/>
            <w:noProof/>
            <w:webHidden/>
            <w:sz w:val="22"/>
            <w:szCs w:val="22"/>
          </w:rPr>
          <w:tab/>
          <w:t>52</w:t>
        </w:r>
      </w:hyperlink>
    </w:p>
    <w:p w14:paraId="7B0C66D7" w14:textId="77777777"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2" w:history="1">
        <w:r w:rsidR="008F3F84" w:rsidRPr="000D2D16">
          <w:rPr>
            <w:rFonts w:ascii="Times New Roman" w:eastAsia="Times New Roman" w:hAnsi="Times New Roman" w:cs="Times New Roman"/>
            <w:bCs/>
            <w:noProof/>
            <w:sz w:val="22"/>
            <w:szCs w:val="22"/>
            <w:u w:val="single"/>
          </w:rPr>
          <w:t>Приложение № 7</w:t>
        </w:r>
        <w:r w:rsidR="008F3F84" w:rsidRPr="000D2D16">
          <w:rPr>
            <w:rFonts w:ascii="Times New Roman" w:eastAsia="Times New Roman" w:hAnsi="Times New Roman" w:cs="Times New Roman"/>
            <w:bCs/>
            <w:noProof/>
            <w:webHidden/>
            <w:sz w:val="22"/>
            <w:szCs w:val="22"/>
          </w:rPr>
          <w:t xml:space="preserve"> </w:t>
        </w:r>
        <w:r w:rsidR="008F3F84" w:rsidRPr="000D2D16">
          <w:rPr>
            <w:rFonts w:ascii="Times New Roman" w:eastAsia="Times New Roman" w:hAnsi="Times New Roman" w:cs="Times New Roman"/>
            <w:bCs/>
            <w:noProof/>
            <w:sz w:val="22"/>
            <w:szCs w:val="22"/>
          </w:rPr>
          <w:t>Форма Банковской гарантии на возврат авансового платежа</w:t>
        </w:r>
        <w:r w:rsidR="008F3F84" w:rsidRPr="000D2D16">
          <w:rPr>
            <w:rFonts w:ascii="Times New Roman" w:eastAsia="Times New Roman" w:hAnsi="Times New Roman" w:cs="Times New Roman"/>
            <w:bCs/>
            <w:noProof/>
            <w:webHidden/>
            <w:sz w:val="22"/>
            <w:szCs w:val="22"/>
          </w:rPr>
          <w:t xml:space="preserve">                 57</w:t>
        </w:r>
      </w:hyperlink>
    </w:p>
    <w:p w14:paraId="594B50D6" w14:textId="6EE11DBF"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5" w:history="1">
        <w:r w:rsidR="00810DE4">
          <w:rPr>
            <w:rFonts w:ascii="Times New Roman" w:eastAsia="Times New Roman" w:hAnsi="Times New Roman" w:cs="Times New Roman"/>
            <w:bCs/>
            <w:noProof/>
            <w:sz w:val="22"/>
            <w:szCs w:val="22"/>
            <w:u w:val="single"/>
          </w:rPr>
          <w:t>Приложение № 8</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8F3F84" w:rsidRPr="000D2D16">
          <w:rPr>
            <w:rFonts w:ascii="Times New Roman" w:eastAsia="Times New Roman" w:hAnsi="Times New Roman" w:cs="Times New Roman"/>
            <w:bCs/>
            <w:noProof/>
            <w:webHidden/>
            <w:sz w:val="22"/>
            <w:szCs w:val="22"/>
          </w:rPr>
          <w:tab/>
          <w:t>63</w:t>
        </w:r>
      </w:hyperlink>
    </w:p>
    <w:p w14:paraId="39691150" w14:textId="3AD1F494"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6" w:history="1">
        <w:r w:rsidR="00810DE4">
          <w:rPr>
            <w:rFonts w:ascii="Times New Roman" w:eastAsia="Times New Roman" w:hAnsi="Times New Roman" w:cs="Times New Roman"/>
            <w:bCs/>
            <w:noProof/>
            <w:sz w:val="22"/>
            <w:szCs w:val="22"/>
            <w:u w:val="single"/>
          </w:rPr>
          <w:t>Приложение № 9</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Соглашение о соблюдении Подрядчиком требований в области антитеррористической безопасности</w:t>
        </w:r>
        <w:r w:rsidR="008F3F84" w:rsidRPr="000D2D16">
          <w:rPr>
            <w:rFonts w:ascii="Times New Roman" w:eastAsia="Times New Roman" w:hAnsi="Times New Roman" w:cs="Times New Roman"/>
            <w:bCs/>
            <w:noProof/>
            <w:webHidden/>
            <w:sz w:val="22"/>
            <w:szCs w:val="22"/>
          </w:rPr>
          <w:tab/>
          <w:t>75</w:t>
        </w:r>
      </w:hyperlink>
    </w:p>
    <w:p w14:paraId="0EC9EF4D" w14:textId="2D1167BD" w:rsidR="008F3F84" w:rsidRPr="000D2D16" w:rsidRDefault="007B0A1B" w:rsidP="008F3F84">
      <w:pPr>
        <w:widowControl w:val="0"/>
        <w:tabs>
          <w:tab w:val="left" w:pos="567"/>
          <w:tab w:val="right" w:pos="9356"/>
        </w:tabs>
        <w:ind w:right="284"/>
        <w:jc w:val="both"/>
        <w:rPr>
          <w:rFonts w:ascii="Times New Roman" w:eastAsia="Times New Roman" w:hAnsi="Times New Roman" w:cs="Times New Roman"/>
          <w:noProof/>
          <w:sz w:val="22"/>
          <w:szCs w:val="22"/>
        </w:rPr>
      </w:pPr>
      <w:hyperlink w:anchor="_Toc518653297" w:history="1">
        <w:r w:rsidR="00810DE4">
          <w:rPr>
            <w:rFonts w:ascii="Times New Roman" w:eastAsia="Times New Roman" w:hAnsi="Times New Roman" w:cs="Times New Roman"/>
            <w:bCs/>
            <w:noProof/>
            <w:sz w:val="22"/>
            <w:szCs w:val="22"/>
            <w:u w:val="single"/>
          </w:rPr>
          <w:t>Приложение № 10</w:t>
        </w:r>
        <w:r w:rsidR="008F3F84" w:rsidRPr="000D2D16">
          <w:rPr>
            <w:rFonts w:ascii="Calibri" w:eastAsia="Times New Roman" w:hAnsi="Calibri" w:cs="Times New Roman"/>
            <w:bCs/>
            <w:sz w:val="24"/>
            <w:szCs w:val="24"/>
          </w:rPr>
          <w:t xml:space="preserve"> </w:t>
        </w:r>
        <w:r w:rsidR="008F3F84" w:rsidRPr="000D2D16">
          <w:rPr>
            <w:rFonts w:ascii="Times New Roman" w:eastAsia="Times New Roman" w:hAnsi="Times New Roman" w:cs="Times New Roman"/>
            <w:bCs/>
            <w:noProof/>
            <w:sz w:val="22"/>
            <w:szCs w:val="22"/>
            <w:u w:val="single"/>
          </w:rPr>
          <w:t>Календарный график выполнения работ</w:t>
        </w:r>
        <w:r w:rsidR="008F3F84" w:rsidRPr="000D2D16">
          <w:rPr>
            <w:rFonts w:ascii="Times New Roman" w:eastAsia="Times New Roman" w:hAnsi="Times New Roman" w:cs="Times New Roman"/>
            <w:bCs/>
            <w:noProof/>
            <w:webHidden/>
            <w:sz w:val="22"/>
            <w:szCs w:val="22"/>
          </w:rPr>
          <w:tab/>
          <w:t>80</w:t>
        </w:r>
      </w:hyperlink>
    </w:p>
    <w:p w14:paraId="0D76E487" w14:textId="77777777" w:rsidR="008F3F84" w:rsidRPr="008F3F84" w:rsidRDefault="008F3F84" w:rsidP="008F3F84">
      <w:pPr>
        <w:pStyle w:val="a6"/>
        <w:widowControl w:val="0"/>
        <w:jc w:val="both"/>
        <w:rPr>
          <w:rFonts w:ascii="Times New Roman" w:eastAsia="Times New Roman" w:hAnsi="Times New Roman" w:cs="Times New Roman"/>
          <w:noProof/>
          <w:sz w:val="22"/>
          <w:szCs w:val="22"/>
        </w:rPr>
      </w:pPr>
      <w:r w:rsidRPr="006239F5">
        <w:rPr>
          <w:rFonts w:ascii="Times New Roman" w:eastAsia="Times New Roman" w:hAnsi="Times New Roman" w:cs="Times New Roman"/>
          <w:noProof/>
          <w:sz w:val="22"/>
          <w:szCs w:val="22"/>
        </w:rPr>
        <w:fldChar w:fldCharType="end"/>
      </w:r>
    </w:p>
    <w:p w14:paraId="56A41299"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BCEBBE"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EAE3B9A"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416AA0B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05C2BAE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22816E27"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1400FB8F"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7A157F21" w14:textId="53B42E53" w:rsidR="008F3F84" w:rsidRDefault="008F3F84" w:rsidP="008F3F84">
      <w:pPr>
        <w:pStyle w:val="a6"/>
        <w:widowControl w:val="0"/>
        <w:jc w:val="both"/>
        <w:rPr>
          <w:rFonts w:ascii="Times New Roman" w:eastAsia="Times New Roman" w:hAnsi="Times New Roman" w:cs="Times New Roman"/>
          <w:noProof/>
          <w:sz w:val="22"/>
          <w:szCs w:val="22"/>
        </w:rPr>
      </w:pPr>
    </w:p>
    <w:p w14:paraId="42620AA2" w14:textId="77777777" w:rsidR="007736FC" w:rsidRDefault="007736FC" w:rsidP="008F3F84">
      <w:pPr>
        <w:pStyle w:val="a6"/>
        <w:widowControl w:val="0"/>
        <w:jc w:val="both"/>
        <w:rPr>
          <w:rFonts w:ascii="Times New Roman" w:eastAsia="Times New Roman" w:hAnsi="Times New Roman" w:cs="Times New Roman"/>
          <w:noProof/>
          <w:sz w:val="22"/>
          <w:szCs w:val="22"/>
        </w:rPr>
      </w:pPr>
    </w:p>
    <w:p w14:paraId="5780DAA0" w14:textId="77777777" w:rsidR="008F3F84" w:rsidRDefault="008F3F84" w:rsidP="008F3F84">
      <w:pPr>
        <w:pStyle w:val="a6"/>
        <w:widowControl w:val="0"/>
        <w:jc w:val="both"/>
        <w:rPr>
          <w:rFonts w:ascii="Times New Roman" w:eastAsia="Times New Roman" w:hAnsi="Times New Roman" w:cs="Times New Roman"/>
          <w:noProof/>
          <w:sz w:val="22"/>
          <w:szCs w:val="22"/>
        </w:rPr>
      </w:pPr>
    </w:p>
    <w:p w14:paraId="5E48B1AF" w14:textId="77777777" w:rsidR="0095355D" w:rsidRDefault="0095355D" w:rsidP="008F3F84">
      <w:pPr>
        <w:pStyle w:val="a6"/>
        <w:widowControl w:val="0"/>
        <w:jc w:val="both"/>
        <w:rPr>
          <w:rFonts w:ascii="Times New Roman" w:hAnsi="Times New Roman" w:cs="Times New Roman"/>
          <w:sz w:val="22"/>
          <w:szCs w:val="22"/>
        </w:rPr>
      </w:pPr>
    </w:p>
    <w:p w14:paraId="34E1C28E" w14:textId="2A8F80B0" w:rsidR="00A74043" w:rsidRPr="0080728B" w:rsidRDefault="00660195" w:rsidP="008F3F8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проектных </w:t>
      </w:r>
      <w:r w:rsidR="009400BE" w:rsidRPr="0080728B">
        <w:rPr>
          <w:rFonts w:ascii="Times New Roman" w:hAnsi="Times New Roman" w:cs="Times New Roman"/>
          <w:sz w:val="22"/>
          <w:szCs w:val="22"/>
        </w:rPr>
        <w:t xml:space="preserve">и изыскательских </w:t>
      </w:r>
      <w:r w:rsidR="00C04F3A" w:rsidRPr="0080728B">
        <w:rPr>
          <w:rFonts w:ascii="Times New Roman" w:hAnsi="Times New Roman" w:cs="Times New Roman"/>
          <w:sz w:val="22"/>
          <w:szCs w:val="22"/>
        </w:rPr>
        <w:t>работ</w:t>
      </w:r>
      <w:r w:rsidR="00166663"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14:paraId="53F19A73" w14:textId="4CD0CC86" w:rsidR="009B1278" w:rsidRPr="0080728B" w:rsidRDefault="00C16B79" w:rsidP="0080728B">
      <w:pPr>
        <w:pStyle w:val="a6"/>
        <w:widowControl w:val="0"/>
        <w:jc w:val="both"/>
        <w:rPr>
          <w:rFonts w:ascii="Times New Roman" w:hAnsi="Times New Roman" w:cs="Times New Roman"/>
          <w:sz w:val="22"/>
          <w:szCs w:val="22"/>
        </w:rPr>
      </w:pPr>
      <w:r>
        <w:rPr>
          <w:rFonts w:ascii="Times New Roman" w:hAnsi="Times New Roman" w:cs="Times New Roman"/>
          <w:sz w:val="22"/>
          <w:szCs w:val="22"/>
        </w:rPr>
        <w:t>ООО «ЕвроСибЭнерго-Гидрогенерация»</w:t>
      </w:r>
      <w:r w:rsidR="002D68D5" w:rsidRPr="0080728B">
        <w:rPr>
          <w:rFonts w:ascii="Times New Roman" w:hAnsi="Times New Roman" w:cs="Times New Roman"/>
          <w:sz w:val="22"/>
          <w:szCs w:val="22"/>
        </w:rPr>
        <w:t xml:space="preserve">, </w:t>
      </w:r>
      <w:r w:rsidR="009B1278" w:rsidRPr="0080728B">
        <w:rPr>
          <w:rFonts w:ascii="Times New Roman" w:hAnsi="Times New Roman" w:cs="Times New Roman"/>
          <w:sz w:val="22"/>
          <w:szCs w:val="22"/>
        </w:rPr>
        <w:t>именуемым в дальнейшем «</w:t>
      </w:r>
      <w:r w:rsidR="009B1278" w:rsidRPr="0080728B">
        <w:rPr>
          <w:rFonts w:ascii="Times New Roman" w:hAnsi="Times New Roman" w:cs="Times New Roman"/>
          <w:b/>
          <w:sz w:val="22"/>
          <w:szCs w:val="22"/>
        </w:rPr>
        <w:t>Заказчик</w:t>
      </w:r>
      <w:r w:rsidR="009B1278"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в лице</w:t>
      </w:r>
      <w:r w:rsidR="00392E73" w:rsidRPr="0080728B">
        <w:rPr>
          <w:rFonts w:ascii="Times New Roman" w:hAnsi="Times New Roman" w:cs="Times New Roman"/>
          <w:sz w:val="22"/>
          <w:szCs w:val="22"/>
        </w:rPr>
        <w:t xml:space="preserve"> </w:t>
      </w:r>
      <w:r>
        <w:rPr>
          <w:rFonts w:ascii="Times New Roman" w:hAnsi="Times New Roman" w:cs="Times New Roman"/>
          <w:sz w:val="22"/>
          <w:szCs w:val="22"/>
        </w:rPr>
        <w:t>директора Кузнецова Сергея Владимировича</w:t>
      </w:r>
      <w:r w:rsidR="00660195" w:rsidRPr="0080728B">
        <w:rPr>
          <w:rFonts w:ascii="Times New Roman" w:hAnsi="Times New Roman" w:cs="Times New Roman"/>
          <w:sz w:val="22"/>
          <w:szCs w:val="22"/>
        </w:rPr>
        <w:t>,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(-ей)</w:t>
      </w:r>
      <w:r w:rsidR="00660195" w:rsidRPr="0080728B">
        <w:rPr>
          <w:rFonts w:ascii="Times New Roman" w:hAnsi="Times New Roman" w:cs="Times New Roman"/>
          <w:sz w:val="22"/>
          <w:szCs w:val="22"/>
        </w:rPr>
        <w:t xml:space="preserve"> на основании </w:t>
      </w:r>
      <w:r>
        <w:rPr>
          <w:rFonts w:ascii="Times New Roman" w:hAnsi="Times New Roman" w:cs="Times New Roman"/>
          <w:sz w:val="22"/>
          <w:szCs w:val="22"/>
        </w:rPr>
        <w:t>Устава</w:t>
      </w:r>
      <w:r w:rsidR="00660195" w:rsidRPr="0080728B">
        <w:rPr>
          <w:rFonts w:ascii="Times New Roman" w:hAnsi="Times New Roman" w:cs="Times New Roman"/>
          <w:sz w:val="22"/>
          <w:szCs w:val="22"/>
        </w:rPr>
        <w:t>, с одной стороны,</w:t>
      </w:r>
      <w:r w:rsidR="00A74043" w:rsidRPr="0080728B">
        <w:rPr>
          <w:rFonts w:ascii="Times New Roman" w:hAnsi="Times New Roman" w:cs="Times New Roman"/>
          <w:sz w:val="22"/>
          <w:szCs w:val="22"/>
        </w:rPr>
        <w:t xml:space="preserve"> и</w:t>
      </w:r>
    </w:p>
    <w:p w14:paraId="76BF17F3" w14:textId="65C097C3" w:rsidR="009B112F" w:rsidRPr="0080728B" w:rsidRDefault="002D68D5" w:rsidP="0080728B">
      <w:pPr>
        <w:pStyle w:val="a6"/>
        <w:widowControl w:val="0"/>
        <w:jc w:val="both"/>
        <w:rPr>
          <w:rFonts w:ascii="Times New Roman" w:hAnsi="Times New Roman" w:cs="Times New Roman"/>
          <w:sz w:val="22"/>
          <w:szCs w:val="22"/>
        </w:rPr>
      </w:pPr>
      <w:r w:rsidRPr="00C16B79">
        <w:rPr>
          <w:rFonts w:ascii="Times New Roman" w:hAnsi="Times New Roman" w:cs="Times New Roman"/>
          <w:sz w:val="22"/>
          <w:szCs w:val="22"/>
          <w:highlight w:val="yellow"/>
        </w:rPr>
        <w:t>[</w:t>
      </w:r>
      <w:r w:rsidR="00A74043" w:rsidRPr="00C16B79">
        <w:rPr>
          <w:rFonts w:ascii="Times New Roman" w:hAnsi="Times New Roman" w:cs="Times New Roman"/>
          <w:i/>
          <w:sz w:val="22"/>
          <w:szCs w:val="22"/>
          <w:highlight w:val="yellow"/>
        </w:rPr>
        <w:t>наименование подрядчика</w:t>
      </w:r>
      <w:r w:rsidRPr="00C16B79">
        <w:rPr>
          <w:rFonts w:ascii="Times New Roman" w:hAnsi="Times New Roman" w:cs="Times New Roman"/>
          <w:sz w:val="22"/>
          <w:szCs w:val="22"/>
          <w:highlight w:val="yellow"/>
        </w:rPr>
        <w:t>]</w:t>
      </w:r>
      <w:r w:rsidRPr="0080728B">
        <w:rPr>
          <w:rFonts w:ascii="Times New Roman" w:hAnsi="Times New Roman" w:cs="Times New Roman"/>
          <w:sz w:val="22"/>
          <w:szCs w:val="22"/>
        </w:rPr>
        <w:t xml:space="preserve">, </w:t>
      </w:r>
      <w:r w:rsidR="00660195" w:rsidRPr="0080728B">
        <w:rPr>
          <w:rFonts w:ascii="Times New Roman" w:hAnsi="Times New Roman" w:cs="Times New Roman"/>
          <w:sz w:val="22"/>
          <w:szCs w:val="22"/>
        </w:rPr>
        <w:t>именуем</w:t>
      </w:r>
      <w:r w:rsidR="009B1278" w:rsidRPr="0080728B">
        <w:rPr>
          <w:rFonts w:ascii="Times New Roman" w:hAnsi="Times New Roman" w:cs="Times New Roman"/>
          <w:sz w:val="22"/>
          <w:szCs w:val="22"/>
        </w:rPr>
        <w:t>ым</w:t>
      </w:r>
      <w:r w:rsidR="00660195" w:rsidRPr="0080728B">
        <w:rPr>
          <w:rFonts w:ascii="Times New Roman" w:hAnsi="Times New Roman" w:cs="Times New Roman"/>
          <w:sz w:val="22"/>
          <w:szCs w:val="22"/>
        </w:rPr>
        <w:t xml:space="preserve"> в дальнейшем «</w:t>
      </w:r>
      <w:r w:rsidR="00660195" w:rsidRPr="0080728B">
        <w:rPr>
          <w:rFonts w:ascii="Times New Roman" w:hAnsi="Times New Roman" w:cs="Times New Roman"/>
          <w:b/>
          <w:sz w:val="22"/>
          <w:szCs w:val="22"/>
        </w:rPr>
        <w:t>Подрядчик</w:t>
      </w:r>
      <w:r w:rsidR="00660195" w:rsidRPr="0080728B">
        <w:rPr>
          <w:rFonts w:ascii="Times New Roman" w:hAnsi="Times New Roman" w:cs="Times New Roman"/>
          <w:sz w:val="22"/>
          <w:szCs w:val="22"/>
        </w:rPr>
        <w:t xml:space="preserve">», в лице </w:t>
      </w:r>
      <w:r w:rsidR="00392E73" w:rsidRPr="00C16B79">
        <w:rPr>
          <w:rFonts w:ascii="Times New Roman" w:hAnsi="Times New Roman" w:cs="Times New Roman"/>
          <w:sz w:val="22"/>
          <w:szCs w:val="22"/>
          <w:highlight w:val="yellow"/>
        </w:rPr>
        <w:t>[●]</w:t>
      </w:r>
      <w:r w:rsidR="00660195" w:rsidRPr="00C16B79">
        <w:rPr>
          <w:rFonts w:ascii="Times New Roman" w:hAnsi="Times New Roman" w:cs="Times New Roman"/>
          <w:sz w:val="22"/>
          <w:szCs w:val="22"/>
          <w:highlight w:val="yellow"/>
        </w:rPr>
        <w:t>,</w:t>
      </w:r>
      <w:r w:rsidR="00660195" w:rsidRPr="0080728B">
        <w:rPr>
          <w:rFonts w:ascii="Times New Roman" w:hAnsi="Times New Roman" w:cs="Times New Roman"/>
          <w:sz w:val="22"/>
          <w:szCs w:val="22"/>
        </w:rPr>
        <w:t xml:space="preserve"> действующего</w:t>
      </w:r>
      <w:r w:rsidR="006F0124" w:rsidRPr="0080728B">
        <w:rPr>
          <w:rFonts w:ascii="Times New Roman" w:hAnsi="Times New Roman" w:cs="Times New Roman"/>
          <w:sz w:val="22"/>
          <w:szCs w:val="22"/>
        </w:rPr>
        <w:t xml:space="preserve"> </w:t>
      </w:r>
      <w:r w:rsidR="007712D2" w:rsidRPr="0080728B">
        <w:rPr>
          <w:rFonts w:ascii="Times New Roman" w:hAnsi="Times New Roman" w:cs="Times New Roman"/>
          <w:sz w:val="22"/>
          <w:szCs w:val="22"/>
        </w:rPr>
        <w:t>(-</w:t>
      </w:r>
      <w:r w:rsidR="007712D2" w:rsidRPr="0080728B">
        <w:rPr>
          <w:rFonts w:ascii="Times New Roman" w:hAnsi="Times New Roman" w:cs="Times New Roman"/>
          <w:sz w:val="22"/>
          <w:szCs w:val="22"/>
        </w:rPr>
        <w:lastRenderedPageBreak/>
        <w:t>ей)</w:t>
      </w:r>
      <w:r w:rsidR="00660195" w:rsidRPr="0080728B">
        <w:rPr>
          <w:rFonts w:ascii="Times New Roman" w:hAnsi="Times New Roman" w:cs="Times New Roman"/>
          <w:sz w:val="22"/>
          <w:szCs w:val="22"/>
        </w:rPr>
        <w:t xml:space="preserve"> на основании </w:t>
      </w:r>
      <w:r w:rsidR="00392E73" w:rsidRPr="00C16B79">
        <w:rPr>
          <w:rFonts w:ascii="Times New Roman" w:hAnsi="Times New Roman" w:cs="Times New Roman"/>
          <w:sz w:val="22"/>
          <w:szCs w:val="22"/>
          <w:highlight w:val="yellow"/>
        </w:rPr>
        <w:t>[●]</w:t>
      </w:r>
      <w:r w:rsidR="009B112F" w:rsidRPr="0080728B">
        <w:rPr>
          <w:rFonts w:ascii="Times New Roman" w:hAnsi="Times New Roman" w:cs="Times New Roman"/>
          <w:sz w:val="22"/>
          <w:szCs w:val="22"/>
        </w:rPr>
        <w:t>, с другой стороны,</w:t>
      </w:r>
    </w:p>
    <w:p w14:paraId="1C06ADE1" w14:textId="77777777" w:rsidR="00BF32C2" w:rsidRPr="0080728B" w:rsidRDefault="00834153"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 совместном упоминании именуемые </w:t>
      </w:r>
      <w:r w:rsidR="001969E4" w:rsidRPr="0080728B">
        <w:rPr>
          <w:rFonts w:ascii="Times New Roman" w:hAnsi="Times New Roman" w:cs="Times New Roman"/>
          <w:sz w:val="22"/>
          <w:szCs w:val="22"/>
        </w:rPr>
        <w:t>«</w:t>
      </w:r>
      <w:r w:rsidR="001969E4" w:rsidRPr="0080728B">
        <w:rPr>
          <w:rFonts w:ascii="Times New Roman" w:hAnsi="Times New Roman" w:cs="Times New Roman"/>
          <w:b/>
          <w:sz w:val="22"/>
          <w:szCs w:val="22"/>
        </w:rPr>
        <w:t>Стороны</w:t>
      </w:r>
      <w:r w:rsidR="001969E4" w:rsidRPr="0080728B">
        <w:rPr>
          <w:rFonts w:ascii="Times New Roman" w:hAnsi="Times New Roman" w:cs="Times New Roman"/>
          <w:sz w:val="22"/>
          <w:szCs w:val="22"/>
        </w:rPr>
        <w:t>»</w:t>
      </w:r>
      <w:r w:rsidR="00392E73" w:rsidRPr="0080728B">
        <w:rPr>
          <w:rFonts w:ascii="Times New Roman" w:hAnsi="Times New Roman" w:cs="Times New Roman"/>
          <w:sz w:val="22"/>
          <w:szCs w:val="22"/>
        </w:rPr>
        <w:t xml:space="preserve"> и по отдельности «</w:t>
      </w:r>
      <w:r w:rsidR="00392E73" w:rsidRPr="0080728B">
        <w:rPr>
          <w:rFonts w:ascii="Times New Roman" w:hAnsi="Times New Roman" w:cs="Times New Roman"/>
          <w:b/>
          <w:sz w:val="22"/>
          <w:szCs w:val="22"/>
        </w:rPr>
        <w:t>Сторона</w:t>
      </w:r>
      <w:r w:rsidR="00392E73" w:rsidRPr="0080728B">
        <w:rPr>
          <w:rFonts w:ascii="Times New Roman" w:hAnsi="Times New Roman" w:cs="Times New Roman"/>
          <w:sz w:val="22"/>
          <w:szCs w:val="22"/>
        </w:rPr>
        <w:t>»</w:t>
      </w:r>
      <w:r w:rsidR="001969E4" w:rsidRPr="0080728B">
        <w:rPr>
          <w:rFonts w:ascii="Times New Roman" w:hAnsi="Times New Roman" w:cs="Times New Roman"/>
          <w:sz w:val="22"/>
          <w:szCs w:val="22"/>
        </w:rPr>
        <w:t xml:space="preserve">, </w:t>
      </w:r>
      <w:r w:rsidR="00392E73" w:rsidRPr="0080728B">
        <w:rPr>
          <w:rFonts w:ascii="Times New Roman" w:hAnsi="Times New Roman" w:cs="Times New Roman"/>
          <w:sz w:val="22"/>
          <w:szCs w:val="22"/>
        </w:rPr>
        <w:t>на следующих условиях</w:t>
      </w:r>
      <w:r w:rsidR="00B267E4" w:rsidRPr="0080728B">
        <w:rPr>
          <w:rFonts w:ascii="Times New Roman" w:hAnsi="Times New Roman" w:cs="Times New Roman"/>
          <w:sz w:val="22"/>
          <w:szCs w:val="22"/>
        </w:rPr>
        <w:t>.</w:t>
      </w:r>
    </w:p>
    <w:p w14:paraId="4B722FDA"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0" w:name="_Toc504140757"/>
      <w:bookmarkStart w:id="1" w:name="_Toc518653245"/>
      <w:bookmarkStart w:id="2" w:name="_Toc504140759"/>
      <w:bookmarkStart w:id="3" w:name="_Toc518653247"/>
      <w:r>
        <w:rPr>
          <w:rFonts w:ascii="Times New Roman" w:hAnsi="Times New Roman" w:cs="Times New Roman"/>
        </w:rPr>
        <w:t xml:space="preserve">РАЗДЕЛ </w:t>
      </w:r>
      <w:r>
        <w:rPr>
          <w:rFonts w:ascii="Times New Roman" w:hAnsi="Times New Roman" w:cs="Times New Roman"/>
          <w:lang w:val="en-US"/>
        </w:rPr>
        <w:t>I</w:t>
      </w:r>
      <w:r>
        <w:rPr>
          <w:rFonts w:ascii="Times New Roman" w:hAnsi="Times New Roman" w:cs="Times New Roman"/>
        </w:rPr>
        <w:t xml:space="preserve">. </w:t>
      </w:r>
      <w:r w:rsidRPr="0080728B">
        <w:rPr>
          <w:rFonts w:ascii="Times New Roman" w:hAnsi="Times New Roman" w:cs="Times New Roman"/>
        </w:rPr>
        <w:t>ОСНОВНЫЕ ПОЛОЖЕНИЯ ДОГОВОРА</w:t>
      </w:r>
      <w:bookmarkEnd w:id="0"/>
      <w:bookmarkEnd w:id="1"/>
    </w:p>
    <w:p w14:paraId="76A2A957" w14:textId="77777777" w:rsidR="007736FC" w:rsidRPr="0080728B" w:rsidRDefault="007736FC" w:rsidP="007736FC">
      <w:pPr>
        <w:pStyle w:val="RUS1"/>
        <w:widowControl w:val="0"/>
        <w:spacing w:before="0"/>
        <w:rPr>
          <w:rFonts w:ascii="Times New Roman" w:hAnsi="Times New Roman" w:cs="Times New Roman"/>
        </w:rPr>
      </w:pPr>
      <w:bookmarkStart w:id="4" w:name="_Toc504140758"/>
      <w:bookmarkStart w:id="5" w:name="_Toc518653246"/>
      <w:r w:rsidRPr="0080728B">
        <w:rPr>
          <w:rFonts w:ascii="Times New Roman" w:hAnsi="Times New Roman" w:cs="Times New Roman"/>
        </w:rPr>
        <w:t>Основные понятия и определения</w:t>
      </w:r>
      <w:bookmarkEnd w:id="4"/>
      <w:bookmarkEnd w:id="5"/>
    </w:p>
    <w:p w14:paraId="5947651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целях однозначного понимания и использования в настоящем Договоре указанные термины имеют следующие определения:</w:t>
      </w:r>
    </w:p>
    <w:p w14:paraId="22FD1DC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«Акт о приемке выполненных работ» </w:t>
      </w:r>
      <w:r w:rsidRPr="0080728B">
        <w:rPr>
          <w:rFonts w:ascii="Times New Roman" w:hAnsi="Times New Roman" w:cs="Times New Roman"/>
        </w:rPr>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 [Этапа Работ] / [Работ], подписанный Представителями Заказчика и Подрядчика, являющийся основанием подписания Сторонами Справки о стоимости выполненных Работ.</w:t>
      </w:r>
    </w:p>
    <w:p w14:paraId="636B7A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«Акт сдачи-приемки результатов выполненных работ»</w:t>
      </w:r>
      <w:r w:rsidRPr="0080728B">
        <w:rPr>
          <w:rFonts w:ascii="Times New Roman" w:hAnsi="Times New Roman" w:cs="Times New Roman"/>
        </w:rPr>
        <w:t xml:space="preserve"> обозначает акт, подписанный Сторонами по форме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RefSCH2_No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2</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RefSCH2_1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Форма акта сдачи-приемки результатов выполненных работ</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подтверждающий факт сдачи Подрядчиком и приемки Заказчиком Результата Работ. Подписание данного акта Сторонами свидетельствует о приёмке Заказчиком Технической документации и исключительных прав на Результаты </w:t>
      </w:r>
      <w:proofErr w:type="gramStart"/>
      <w:r w:rsidRPr="0080728B">
        <w:rPr>
          <w:rFonts w:ascii="Times New Roman" w:hAnsi="Times New Roman" w:cs="Times New Roman"/>
        </w:rPr>
        <w:t>Работ  в</w:t>
      </w:r>
      <w:proofErr w:type="gramEnd"/>
      <w:r w:rsidRPr="0080728B">
        <w:rPr>
          <w:rFonts w:ascii="Times New Roman" w:hAnsi="Times New Roman" w:cs="Times New Roman"/>
        </w:rPr>
        <w:t xml:space="preserve"> полном объёме.</w:t>
      </w:r>
    </w:p>
    <w:p w14:paraId="2D46CD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период (гарантийный срок)</w:t>
      </w:r>
      <w:r w:rsidRPr="0080728B">
        <w:rPr>
          <w:rFonts w:ascii="Times New Roman" w:hAnsi="Times New Roman" w:cs="Times New Roman"/>
        </w:rPr>
        <w:t>» обозначает период с даты подписания Акта сдачи-приемки результатов выполненных работ и распространяющийся на весь срок строительства / реконструкции / эксплуатации Объекта.</w:t>
      </w:r>
    </w:p>
    <w:p w14:paraId="103A00E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«Банковская гарантия» </w:t>
      </w:r>
      <w:r w:rsidRPr="0080728B">
        <w:rPr>
          <w:rFonts w:ascii="Times New Roman" w:hAnsi="Times New Roman" w:cs="Times New Roman"/>
        </w:rPr>
        <w:t xml:space="preserve">обозначает независимую гарантию по смыслу ст. 368 Гражданского кодекса </w:t>
      </w:r>
      <w:r w:rsidRPr="0080728B">
        <w:rPr>
          <w:rFonts w:ascii="Times New Roman" w:hAnsi="Times New Roman" w:cs="Times New Roman"/>
          <w:bCs w:val="0"/>
          <w:iCs/>
        </w:rPr>
        <w:t xml:space="preserve">Российской Федерации, гарантом по которой выступает банк, определенный сторонами в </w:t>
      </w:r>
      <w:r w:rsidRPr="0080728B">
        <w:rPr>
          <w:rFonts w:ascii="Times New Roman" w:hAnsi="Times New Roman" w:cs="Times New Roman"/>
          <w:bCs w:val="0"/>
          <w:iCs/>
          <w:highlight w:val="yellow"/>
        </w:rPr>
        <w:t>[</w:t>
      </w:r>
      <w:r w:rsidRPr="0080728B">
        <w:rPr>
          <w:rFonts w:ascii="Times New Roman" w:hAnsi="Times New Roman" w:cs="Times New Roman"/>
          <w:bCs w:val="0"/>
          <w:iCs/>
          <w:highlight w:val="yellow"/>
        </w:rPr>
        <w:sym w:font="Symbol" w:char="F0B7"/>
      </w:r>
      <w:r w:rsidRPr="0080728B">
        <w:rPr>
          <w:rFonts w:ascii="Times New Roman" w:hAnsi="Times New Roman" w:cs="Times New Roman"/>
          <w:bCs w:val="0"/>
          <w:iCs/>
          <w:highlight w:val="yellow"/>
        </w:rPr>
        <w:t>]</w:t>
      </w:r>
      <w:r w:rsidRPr="0080728B">
        <w:rPr>
          <w:rFonts w:ascii="Times New Roman" w:hAnsi="Times New Roman" w:cs="Times New Roman"/>
          <w:bCs w:val="0"/>
          <w:iCs/>
        </w:rPr>
        <w:t>.</w:t>
      </w:r>
    </w:p>
    <w:p w14:paraId="1C426C2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«Срок действия банковской гарантии»</w:t>
      </w:r>
      <w:r w:rsidRPr="0080728B">
        <w:rPr>
          <w:rFonts w:ascii="Times New Roman" w:hAnsi="Times New Roman" w:cs="Times New Roman"/>
        </w:rPr>
        <w:t xml:space="preserve"> обозначает период с даты подписания Акта сдачи-приемки результатов выполненных работ до выдачи органом государственного строительного надзора заключения о соответствии построенного, реконструированного Объекта капитального строительства требованиям технических регламентов и проектной документации.</w:t>
      </w:r>
    </w:p>
    <w:p w14:paraId="3B3CB9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Гарантийный фонд</w:t>
      </w:r>
      <w:r w:rsidRPr="0080728B">
        <w:rPr>
          <w:rFonts w:ascii="Times New Roman" w:hAnsi="Times New Roman" w:cs="Times New Roman"/>
        </w:rPr>
        <w:t>» обозначает сумму, удерживаемую Заказчиком согласно условиям настоящего Договора. Размер Гарантийного фонда составляет [10 (десять) процентов] от Цены Работ. 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14:paraId="239D158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Государственный орган</w:t>
      </w:r>
      <w:r w:rsidRPr="0080728B">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Работ, Технической документации и ее частей.</w:t>
      </w:r>
    </w:p>
    <w:p w14:paraId="5C5017D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Дефекты Исходных данных</w:t>
      </w:r>
      <w:r w:rsidRPr="0080728B">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w:t>
      </w:r>
      <w:r w:rsidRPr="0080728B">
        <w:rPr>
          <w:rFonts w:ascii="Times New Roman" w:hAnsi="Times New Roman" w:cs="Times New Roman"/>
        </w:rPr>
        <w:lastRenderedPageBreak/>
        <w:t>надлежащим образом обязательства по настоящему Договору.</w:t>
      </w:r>
    </w:p>
    <w:p w14:paraId="07AE67C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Договор</w:t>
      </w:r>
      <w:r w:rsidRPr="0080728B">
        <w:rPr>
          <w:rFonts w:ascii="Times New Roman" w:hAnsi="Times New Roman" w:cs="Times New Roman"/>
        </w:rPr>
        <w:t xml:space="preserve">» обозначает настоящий договор подряда на выполнение проектных и изыскательских работ и </w:t>
      </w:r>
      <w:proofErr w:type="gramStart"/>
      <w:r w:rsidRPr="0080728B">
        <w:rPr>
          <w:rFonts w:ascii="Times New Roman" w:hAnsi="Times New Roman" w:cs="Times New Roman"/>
        </w:rPr>
        <w:t>все дополнительные соглашения</w:t>
      </w:r>
      <w:proofErr w:type="gramEnd"/>
      <w:r w:rsidRPr="0080728B">
        <w:rPr>
          <w:rFonts w:ascii="Times New Roman" w:hAnsi="Times New Roman" w:cs="Times New Roman"/>
        </w:rPr>
        <w:t xml:space="preserve"> и приложения к нему.</w:t>
      </w:r>
    </w:p>
    <w:p w14:paraId="48CED46A" w14:textId="39358B73"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«Исходные данные» </w:t>
      </w:r>
      <w:r w:rsidRPr="0080728B">
        <w:rPr>
          <w:rFonts w:ascii="Times New Roman" w:hAnsi="Times New Roman" w:cs="Times New Roman"/>
        </w:rPr>
        <w:t xml:space="preserve">обозначает сведения и документацию, предоставленные Заказчиком Подрядчику для выполнения Работ в соответствии (но не ограничиваясь) с перечнем, приведенным в </w:t>
      </w:r>
      <w:r w:rsidRPr="00775400">
        <w:rPr>
          <w:rFonts w:ascii="Times New Roman" w:hAnsi="Times New Roman" w:cs="Times New Roman"/>
          <w:b/>
        </w:rPr>
        <w:t xml:space="preserve">Приложении </w:t>
      </w:r>
      <w:r w:rsidRPr="00775400">
        <w:rPr>
          <w:rFonts w:ascii="Times New Roman" w:hAnsi="Times New Roman" w:cs="Times New Roman"/>
          <w:b/>
        </w:rPr>
        <w:fldChar w:fldCharType="begin"/>
      </w:r>
      <w:r w:rsidRPr="00775400">
        <w:rPr>
          <w:rFonts w:ascii="Times New Roman" w:hAnsi="Times New Roman" w:cs="Times New Roman"/>
          <w:b/>
        </w:rPr>
        <w:instrText xml:space="preserve"> REF RefSCH1_No \h  \* MERGEFORMAT </w:instrText>
      </w:r>
      <w:r w:rsidRPr="00775400">
        <w:rPr>
          <w:rFonts w:ascii="Times New Roman" w:hAnsi="Times New Roman" w:cs="Times New Roman"/>
          <w:b/>
        </w:rPr>
      </w:r>
      <w:r w:rsidRPr="00775400">
        <w:rPr>
          <w:rFonts w:ascii="Times New Roman" w:hAnsi="Times New Roman" w:cs="Times New Roman"/>
          <w:b/>
        </w:rPr>
        <w:fldChar w:fldCharType="separate"/>
      </w:r>
      <w:r w:rsidRPr="00775400">
        <w:rPr>
          <w:rFonts w:ascii="Times New Roman" w:hAnsi="Times New Roman" w:cs="Times New Roman"/>
          <w:b/>
          <w:i/>
        </w:rPr>
        <w:t>№ 1</w:t>
      </w:r>
      <w:r w:rsidRPr="00775400">
        <w:rPr>
          <w:rFonts w:ascii="Times New Roman" w:hAnsi="Times New Roman" w:cs="Times New Roman"/>
          <w:b/>
        </w:rPr>
        <w:fldChar w:fldCharType="end"/>
      </w:r>
      <w:r w:rsidRPr="00775400">
        <w:rPr>
          <w:rFonts w:ascii="Times New Roman" w:hAnsi="Times New Roman" w:cs="Times New Roman"/>
          <w:b/>
        </w:rPr>
        <w:t xml:space="preserve"> </w:t>
      </w:r>
      <w:r w:rsidR="00C16B79" w:rsidRPr="00775400">
        <w:rPr>
          <w:rFonts w:ascii="Times New Roman" w:hAnsi="Times New Roman" w:cs="Times New Roman"/>
          <w:b/>
        </w:rPr>
        <w:t>Задание</w:t>
      </w:r>
      <w:r w:rsidR="00775400" w:rsidRPr="00775400">
        <w:rPr>
          <w:rFonts w:ascii="Times New Roman" w:hAnsi="Times New Roman" w:cs="Times New Roman"/>
          <w:b/>
        </w:rPr>
        <w:t xml:space="preserve"> на выполнение проектно-изыскательских работ</w:t>
      </w:r>
      <w:r w:rsidRPr="0080728B">
        <w:rPr>
          <w:rFonts w:ascii="Times New Roman" w:hAnsi="Times New Roman" w:cs="Times New Roman"/>
        </w:rPr>
        <w:t xml:space="preserve">)), а также полученные Подрядчиком самостоятельно в соответствии с </w:t>
      </w:r>
      <w:r w:rsidRPr="0080728B">
        <w:rPr>
          <w:rFonts w:ascii="Times New Roman" w:hAnsi="Times New Roman" w:cs="Times New Roman"/>
        </w:rPr>
        <w:fldChar w:fldCharType="begin"/>
      </w:r>
      <w:r w:rsidRPr="0080728B">
        <w:rPr>
          <w:rFonts w:ascii="Times New Roman" w:hAnsi="Times New Roman" w:cs="Times New Roman"/>
        </w:rPr>
        <w:instrText xml:space="preserve"> REF _Ref511387636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13.10</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41B7D208" w14:textId="51166FE1"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«Объект» </w:t>
      </w:r>
      <w:r w:rsidRPr="0080728B">
        <w:rPr>
          <w:rFonts w:ascii="Times New Roman" w:hAnsi="Times New Roman" w:cs="Times New Roman"/>
        </w:rPr>
        <w:t xml:space="preserve">обозначает </w:t>
      </w:r>
      <w:r w:rsidR="00C16B79">
        <w:rPr>
          <w:rFonts w:ascii="Times New Roman" w:hAnsi="Times New Roman" w:cs="Times New Roman"/>
        </w:rPr>
        <w:t>Рыбоводное хозяйство в Иркутской области и Красноярском крае</w:t>
      </w:r>
      <w:r w:rsidRPr="0080728B">
        <w:rPr>
          <w:rFonts w:ascii="Times New Roman" w:hAnsi="Times New Roman" w:cs="Times New Roman"/>
        </w:rPr>
        <w:t xml:space="preserve">, , а также оборудование, другое движимое / недвижимое имущество Заказчика, реконструируемое либо планируемое к созданию на основе Результата Работ (в зависимости от </w:t>
      </w:r>
      <w:r w:rsidR="00775400" w:rsidRPr="00775400">
        <w:rPr>
          <w:rFonts w:ascii="Times New Roman" w:hAnsi="Times New Roman" w:cs="Times New Roman"/>
          <w:b/>
        </w:rPr>
        <w:t xml:space="preserve">Приложении </w:t>
      </w:r>
      <w:r w:rsidR="00775400" w:rsidRPr="00775400">
        <w:rPr>
          <w:rFonts w:ascii="Times New Roman" w:hAnsi="Times New Roman" w:cs="Times New Roman"/>
          <w:b/>
        </w:rPr>
        <w:fldChar w:fldCharType="begin"/>
      </w:r>
      <w:r w:rsidR="00775400" w:rsidRPr="00775400">
        <w:rPr>
          <w:rFonts w:ascii="Times New Roman" w:hAnsi="Times New Roman" w:cs="Times New Roman"/>
          <w:b/>
        </w:rPr>
        <w:instrText xml:space="preserve"> REF RefSCH1_No \h  \* MERGEFORMAT </w:instrText>
      </w:r>
      <w:r w:rsidR="00775400" w:rsidRPr="00775400">
        <w:rPr>
          <w:rFonts w:ascii="Times New Roman" w:hAnsi="Times New Roman" w:cs="Times New Roman"/>
          <w:b/>
        </w:rPr>
      </w:r>
      <w:r w:rsidR="00775400" w:rsidRPr="00775400">
        <w:rPr>
          <w:rFonts w:ascii="Times New Roman" w:hAnsi="Times New Roman" w:cs="Times New Roman"/>
          <w:b/>
        </w:rPr>
        <w:fldChar w:fldCharType="separate"/>
      </w:r>
      <w:r w:rsidR="00775400" w:rsidRPr="00775400">
        <w:rPr>
          <w:rFonts w:ascii="Times New Roman" w:hAnsi="Times New Roman" w:cs="Times New Roman"/>
          <w:b/>
          <w:i/>
        </w:rPr>
        <w:t>№ 1</w:t>
      </w:r>
      <w:r w:rsidR="00775400" w:rsidRPr="00775400">
        <w:rPr>
          <w:rFonts w:ascii="Times New Roman" w:hAnsi="Times New Roman" w:cs="Times New Roman"/>
          <w:b/>
        </w:rPr>
        <w:fldChar w:fldCharType="end"/>
      </w:r>
      <w:r w:rsidR="00775400" w:rsidRPr="00775400">
        <w:rPr>
          <w:rFonts w:ascii="Times New Roman" w:hAnsi="Times New Roman" w:cs="Times New Roman"/>
          <w:b/>
        </w:rPr>
        <w:t xml:space="preserve"> Задание на выполнение проектно-изыскательских работ</w:t>
      </w:r>
      <w:r w:rsidRPr="0080728B">
        <w:rPr>
          <w:rFonts w:ascii="Times New Roman" w:hAnsi="Times New Roman" w:cs="Times New Roman"/>
        </w:rPr>
        <w:t>)), в отношении которого заключен настоящий Договор. [</w:t>
      </w:r>
      <w:r w:rsidRPr="0080728B">
        <w:rPr>
          <w:rFonts w:ascii="Times New Roman" w:hAnsi="Times New Roman" w:cs="Times New Roman"/>
          <w:i/>
        </w:rPr>
        <w:t>Сведения о государственной регистрации прав на Объект</w:t>
      </w:r>
      <w:r w:rsidRPr="0080728B">
        <w:rPr>
          <w:rFonts w:ascii="Times New Roman" w:hAnsi="Times New Roman" w:cs="Times New Roman"/>
        </w:rPr>
        <w:t>].</w:t>
      </w:r>
    </w:p>
    <w:p w14:paraId="4401497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Объекты интеллектуальной собственности</w:t>
      </w:r>
      <w:r w:rsidRPr="0080728B">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14:paraId="006CE5F4" w14:textId="0FC93274"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w:t>
      </w:r>
      <w:r w:rsidRPr="0080728B">
        <w:rPr>
          <w:rFonts w:ascii="Times New Roman" w:hAnsi="Times New Roman" w:cs="Times New Roman"/>
          <w:b/>
        </w:rPr>
        <w:t>Обязательные технические правила</w:t>
      </w:r>
      <w:r w:rsidRPr="0080728B">
        <w:rPr>
          <w:rFonts w:ascii="Times New Roman" w:hAnsi="Times New Roman" w:cs="Times New Roman"/>
        </w:rPr>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w:t>
      </w:r>
    </w:p>
    <w:p w14:paraId="6CBE7530" w14:textId="718EF51A" w:rsidR="007736FC" w:rsidRPr="0080728B" w:rsidRDefault="007736FC" w:rsidP="007736FC">
      <w:pPr>
        <w:pStyle w:val="afc"/>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с указанием об их размещении на официальном сайте Заказчика </w:t>
      </w:r>
      <w:hyperlink r:id="rId13" w:history="1">
        <w:r w:rsidR="00487FF1" w:rsidRPr="00487FF1">
          <w:rPr>
            <w:rStyle w:val="ad"/>
            <w:rFonts w:ascii="Times New Roman" w:hAnsi="Times New Roman" w:cs="Times New Roman"/>
            <w:b/>
            <w:i/>
            <w:sz w:val="22"/>
            <w:szCs w:val="22"/>
          </w:rPr>
          <w:t>https://www.eurosib-td.ru/ru/zakupki-rabot-i-uslug/dokumenty.php</w:t>
        </w:r>
      </w:hyperlink>
      <w:r w:rsidRPr="00487FF1">
        <w:rPr>
          <w:rFonts w:ascii="Times New Roman" w:hAnsi="Times New Roman" w:cs="Times New Roman"/>
          <w:b/>
          <w:i/>
          <w:sz w:val="22"/>
          <w:szCs w:val="22"/>
        </w:rPr>
        <w:t>.</w:t>
      </w:r>
      <w:r w:rsidRPr="0080728B">
        <w:rPr>
          <w:rFonts w:ascii="Times New Roman" w:hAnsi="Times New Roman" w:cs="Times New Roman"/>
          <w:b/>
          <w:i/>
          <w:sz w:val="22"/>
          <w:szCs w:val="22"/>
        </w:rPr>
        <w:t xml:space="preserve"> В этом случае Подрядчик считается ознакомленным с организационно-распорядительными документами Заказчика.</w:t>
      </w:r>
    </w:p>
    <w:p w14:paraId="61A2B17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организации решения всех технических вопросов с представителем Подрядчика, а также для проверки и подписания Актов сдачи-приемки результатов выполненных работ,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14:paraId="397E1C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Работ, а также решения вопросов с представителем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14:paraId="3628D15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содержащую материалы в текстовой форме и в виде карт (схем) и определяющую архитектурные, функционально-</w:t>
      </w:r>
      <w:r w:rsidRPr="0080728B">
        <w:rPr>
          <w:rFonts w:ascii="Times New Roman" w:hAnsi="Times New Roman" w:cs="Times New Roman"/>
        </w:rPr>
        <w:lastRenderedPageBreak/>
        <w:t xml:space="preserve">технологические, конструктивные и инженерно-технические решения для обеспечения строительства, реконструкции, капитального ремонта Объекта (состав разделов Проектной документации и требования к их содержанию определяются в соответствии с 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 </w:t>
      </w:r>
    </w:p>
    <w:p w14:paraId="56F3F29C" w14:textId="77777777" w:rsidR="007736FC" w:rsidRPr="0080728B" w:rsidRDefault="007736FC" w:rsidP="007736FC">
      <w:pPr>
        <w:pStyle w:val="RUS111"/>
        <w:widowControl w:val="0"/>
        <w:ind w:left="0"/>
        <w:rPr>
          <w:rFonts w:ascii="Times New Roman" w:hAnsi="Times New Roman" w:cs="Times New Roman"/>
        </w:rPr>
      </w:pPr>
      <w:bookmarkStart w:id="6" w:name="_Ref493705294"/>
      <w:r w:rsidRPr="0080728B">
        <w:rPr>
          <w:rFonts w:ascii="Times New Roman" w:hAnsi="Times New Roman" w:cs="Times New Roman"/>
          <w:b/>
        </w:rPr>
        <w:t xml:space="preserve">«Работы» </w:t>
      </w:r>
      <w:r w:rsidRPr="0080728B">
        <w:rPr>
          <w:rFonts w:ascii="Times New Roman" w:hAnsi="Times New Roman" w:cs="Times New Roman"/>
        </w:rPr>
        <w:t xml:space="preserve">имеет значение, предусмотренное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_Ref496028070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w:t>
      </w:r>
      <w:bookmarkEnd w:id="6"/>
    </w:p>
    <w:p w14:paraId="67AF3C1C" w14:textId="77777777" w:rsidR="007736FC" w:rsidRPr="0080728B" w:rsidRDefault="007736FC" w:rsidP="007736FC">
      <w:pPr>
        <w:pStyle w:val="RUS111"/>
        <w:widowControl w:val="0"/>
        <w:ind w:left="0"/>
        <w:rPr>
          <w:rFonts w:ascii="Times New Roman" w:hAnsi="Times New Roman" w:cs="Times New Roman"/>
        </w:rPr>
      </w:pPr>
      <w:bookmarkStart w:id="7"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рабочих чертежей, спецификаций, сметной и прочей документации, необходимый для производства 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bookmarkEnd w:id="7"/>
      <w:r w:rsidRPr="0080728B">
        <w:rPr>
          <w:rFonts w:ascii="Times New Roman" w:hAnsi="Times New Roman" w:cs="Times New Roman"/>
        </w:rPr>
        <w:t xml:space="preserve"> </w:t>
      </w:r>
    </w:p>
    <w:p w14:paraId="48A1FE86" w14:textId="77777777" w:rsidR="007736FC" w:rsidRPr="0080728B" w:rsidRDefault="007736FC" w:rsidP="007736FC">
      <w:pPr>
        <w:pStyle w:val="RUS111"/>
        <w:widowControl w:val="0"/>
        <w:ind w:left="0"/>
        <w:rPr>
          <w:rFonts w:ascii="Times New Roman" w:hAnsi="Times New Roman" w:cs="Times New Roman"/>
        </w:rPr>
      </w:pPr>
      <w:bookmarkStart w:id="8"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полный комплект Технической документации, соответствующий условиям настоящего Договора, переданный Подрядчиком и принятый Заказчиком без замечаний. Если по условиям Договора или требованиями применимых нормативно-правовых актов предусмотрена Экспертиза Проектной документации </w:t>
      </w:r>
      <w:r w:rsidRPr="0080728B">
        <w:rPr>
          <w:rFonts w:ascii="Times New Roman" w:hAnsi="Times New Roman" w:cs="Times New Roman"/>
          <w:color w:val="000000"/>
        </w:rPr>
        <w:t xml:space="preserve">и / или Результата </w:t>
      </w:r>
      <w:r w:rsidRPr="0080728B">
        <w:rPr>
          <w:rFonts w:ascii="Times New Roman" w:hAnsi="Times New Roman" w:cs="Times New Roman"/>
        </w:rPr>
        <w:t xml:space="preserve">инженерных изысканий, то Результатом Работ будет являться в том числе получение Подрядчиком (в </w:t>
      </w:r>
      <w:proofErr w:type="spellStart"/>
      <w:r w:rsidRPr="0080728B">
        <w:rPr>
          <w:rFonts w:ascii="Times New Roman" w:hAnsi="Times New Roman" w:cs="Times New Roman"/>
        </w:rPr>
        <w:t>т.ч</w:t>
      </w:r>
      <w:proofErr w:type="spellEnd"/>
      <w:r w:rsidRPr="0080728B">
        <w:rPr>
          <w:rFonts w:ascii="Times New Roman" w:hAnsi="Times New Roman" w:cs="Times New Roman"/>
        </w:rPr>
        <w:t>. от имени Заказчика) положительного результата такой Экспертизы.</w:t>
      </w:r>
      <w:bookmarkEnd w:id="8"/>
    </w:p>
    <w:p w14:paraId="09AE3A4B"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Результат(-ы) инженерных изысканий</w:t>
      </w:r>
      <w:r w:rsidRPr="0080728B">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 / 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 / или реконструкции Объекта и после их завершения, и о результатах оценки влияния строительства и / или реконструкции Объекта на другие объекты капитального строительства.</w:t>
      </w:r>
    </w:p>
    <w:p w14:paraId="7BFEF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«Справка о стоимости выполненных работ» </w:t>
      </w:r>
      <w:r w:rsidRPr="0080728B">
        <w:rPr>
          <w:rFonts w:ascii="Times New Roman" w:hAnsi="Times New Roman" w:cs="Times New Roman"/>
        </w:rPr>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80728B">
        <w:rPr>
          <w:rFonts w:ascii="Times New Roman" w:hAnsi="Times New Roman" w:cs="Times New Roman"/>
          <w:iCs/>
        </w:rPr>
        <w:t>Российской Федерации</w:t>
      </w:r>
      <w:r w:rsidRPr="0080728B">
        <w:rPr>
          <w:rFonts w:ascii="Times New Roman" w:hAnsi="Times New Roman" w:cs="Times New Roman"/>
        </w:rPr>
        <w:t>, подтверждающий стоимость выполненных Подрядчиком по Договору [Работ / Этапа Работ].</w:t>
      </w:r>
    </w:p>
    <w:p w14:paraId="7FCAD3E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«Субподрядная организация»</w:t>
      </w:r>
      <w:r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232F49F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обозначает предприятие / имущественный комплекс / строительную площадку, в границах которой расположен реконструируемый Объект / место планируемого возведения Объекта</w:t>
      </w:r>
      <w:r w:rsidRPr="0080728B">
        <w:rPr>
          <w:rFonts w:ascii="Times New Roman" w:hAnsi="Times New Roman" w:cs="Times New Roman"/>
          <w:b/>
        </w:rPr>
        <w:t>.</w:t>
      </w:r>
    </w:p>
    <w:p w14:paraId="6835398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 xml:space="preserve">«Техническая документация» </w:t>
      </w:r>
      <w:r w:rsidRPr="0080728B">
        <w:rPr>
          <w:rFonts w:ascii="Times New Roman" w:hAnsi="Times New Roman" w:cs="Times New Roman"/>
        </w:rPr>
        <w:t>обозначает совместно Результат(-ы) инженерных изысканий, Проектную и / или Рабочую документацию в зависимости от объема предмета настоящего Договора.</w:t>
      </w:r>
    </w:p>
    <w:p w14:paraId="5CEC1394" w14:textId="4B707F6B"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«Задание на проектирование»</w:t>
      </w:r>
      <w:r w:rsidRPr="0080728B">
        <w:rPr>
          <w:rFonts w:ascii="Times New Roman" w:hAnsi="Times New Roman" w:cs="Times New Roman"/>
        </w:rPr>
        <w:t xml:space="preserve"> обозначает требования Заказчика к Технической документации согласно Приложению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к настоящему Договору. Задание на проектирование должно также содержать подробное описание исходных технических требований к оборудованию/материалам без указания </w:t>
      </w:r>
      <w:r w:rsidRPr="0080728B">
        <w:rPr>
          <w:rFonts w:ascii="Times New Roman" w:hAnsi="Times New Roman" w:cs="Times New Roman"/>
        </w:rPr>
        <w:lastRenderedPageBreak/>
        <w:t>производителя и марки оборудования/материалов.</w:t>
      </w:r>
    </w:p>
    <w:p w14:paraId="67B80F6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«Уведомление»</w:t>
      </w:r>
      <w:r w:rsidRPr="0080728B">
        <w:rPr>
          <w:rFonts w:ascii="Times New Roman" w:hAnsi="Times New Roman" w:cs="Times New Roman"/>
        </w:rPr>
        <w:t xml:space="preserve"> обозначает уведомление, направляемое Стороне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_Ref496197080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29.1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1B34895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«Цена Работ»</w:t>
      </w:r>
      <w:r w:rsidRPr="0080728B">
        <w:rPr>
          <w:rFonts w:ascii="Times New Roman" w:hAnsi="Times New Roman" w:cs="Times New Roman"/>
        </w:rPr>
        <w:t xml:space="preserve"> обозначает общую стоимость (цену) выполнения Работ и любых иных обязательств Подрядчика по Договору, определенную в подразделе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_Ref496808651 \r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4</w:t>
      </w:r>
      <w:r w:rsidRPr="0080728B">
        <w:rPr>
          <w:rFonts w:ascii="Times New Roman" w:hAnsi="Times New Roman" w:cs="Times New Roman"/>
        </w:rPr>
        <w:fldChar w:fldCharType="end"/>
      </w:r>
      <w:r w:rsidRPr="0080728B">
        <w:rPr>
          <w:rFonts w:ascii="Times New Roman" w:hAnsi="Times New Roman" w:cs="Times New Roman"/>
        </w:rPr>
        <w:t xml:space="preserve"> Договора и в приложениях к нему.</w:t>
      </w:r>
    </w:p>
    <w:p w14:paraId="49857FAF" w14:textId="16422B4E"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отдельные виды Работ (перечень работ), которые подлежат выполнению в сроки, указанные в </w:t>
      </w:r>
      <w:r w:rsidR="00810DE4">
        <w:rPr>
          <w:rFonts w:ascii="Times New Roman" w:hAnsi="Times New Roman" w:cs="Times New Roman"/>
          <w:b/>
        </w:rPr>
        <w:t>Приложении № 10</w:t>
      </w:r>
      <w:r w:rsidRPr="006C3BAB">
        <w:rPr>
          <w:rFonts w:ascii="Times New Roman" w:hAnsi="Times New Roman" w:cs="Times New Roman"/>
          <w:b/>
        </w:rPr>
        <w:t xml:space="preserve"> </w:t>
      </w:r>
      <w:r w:rsidRPr="006C3BAB">
        <w:rPr>
          <w:rFonts w:ascii="Times New Roman" w:hAnsi="Times New Roman" w:cs="Times New Roman"/>
          <w:b/>
        </w:rPr>
        <w:fldChar w:fldCharType="begin"/>
      </w:r>
      <w:r w:rsidRPr="006C3BAB">
        <w:rPr>
          <w:rFonts w:ascii="Times New Roman" w:hAnsi="Times New Roman" w:cs="Times New Roman"/>
          <w:b/>
        </w:rPr>
        <w:instrText xml:space="preserve"> REF RefSCH13_1 \h  \* MERGEFORMAT </w:instrText>
      </w:r>
      <w:r w:rsidRPr="006C3BAB">
        <w:rPr>
          <w:rFonts w:ascii="Times New Roman" w:hAnsi="Times New Roman" w:cs="Times New Roman"/>
          <w:b/>
        </w:rPr>
      </w:r>
      <w:r w:rsidRPr="006C3BAB">
        <w:rPr>
          <w:rFonts w:ascii="Times New Roman" w:hAnsi="Times New Roman" w:cs="Times New Roman"/>
          <w:b/>
        </w:rPr>
        <w:fldChar w:fldCharType="separate"/>
      </w:r>
      <w:r w:rsidRPr="006C3BAB">
        <w:rPr>
          <w:rStyle w:val="10"/>
          <w:rFonts w:ascii="Times New Roman" w:hAnsi="Times New Roman" w:cs="Times New Roman"/>
          <w:b/>
          <w:color w:val="auto"/>
          <w:sz w:val="22"/>
          <w:szCs w:val="22"/>
        </w:rPr>
        <w:t>Календарный график выполнения работ</w:t>
      </w:r>
      <w:r w:rsidRPr="006C3BAB">
        <w:rPr>
          <w:rFonts w:ascii="Times New Roman" w:hAnsi="Times New Roman" w:cs="Times New Roman"/>
          <w:b/>
        </w:rPr>
        <w:fldChar w:fldCharType="end"/>
      </w:r>
      <w:r w:rsidRPr="0080728B">
        <w:rPr>
          <w:rFonts w:ascii="Times New Roman" w:hAnsi="Times New Roman" w:cs="Times New Roman"/>
        </w:rPr>
        <w:t>, переданные Подрядчиком и принятые Заказчиком без замечаний.]</w:t>
      </w:r>
    </w:p>
    <w:p w14:paraId="21803571"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b/>
        </w:rPr>
        <w:t>«Экспертиза»</w:t>
      </w:r>
      <w:r w:rsidRPr="0080728B">
        <w:rPr>
          <w:rFonts w:ascii="Times New Roman" w:hAnsi="Times New Roman" w:cs="Times New Roman"/>
        </w:rPr>
        <w:t xml:space="preserve"> обозначает согласование (одобрение, утверждение) Технической документации в требуемой форме в соответствующих компетентных органах и / или организациях на условиях, в сроки и количестве экземпляров, предусмотренных настоящим Договором и/ или </w:t>
      </w:r>
      <w:r w:rsidRPr="004A0636">
        <w:rPr>
          <w:rFonts w:ascii="Times New Roman" w:hAnsi="Times New Roman" w:cs="Times New Roman"/>
        </w:rPr>
        <w:t xml:space="preserve">законом или отраслевыми правилами и стандартами. </w:t>
      </w:r>
    </w:p>
    <w:p w14:paraId="4E8EF3DC" w14:textId="77777777" w:rsidR="007736FC" w:rsidRPr="004A0636" w:rsidRDefault="007736FC" w:rsidP="007736FC">
      <w:pPr>
        <w:pStyle w:val="RUS111"/>
        <w:ind w:left="0"/>
        <w:rPr>
          <w:rFonts w:ascii="Times New Roman" w:hAnsi="Times New Roman" w:cs="Times New Roman"/>
        </w:rPr>
      </w:pPr>
      <w:r w:rsidRPr="004A0636">
        <w:rPr>
          <w:rFonts w:ascii="Times New Roman" w:hAnsi="Times New Roman" w:cs="Times New Roman"/>
          <w:b/>
        </w:rPr>
        <w:t>«Происшествие»</w:t>
      </w:r>
      <w:r w:rsidRPr="004A0636">
        <w:rPr>
          <w:rFonts w:ascii="Times New Roman" w:hAnsi="Times New Roman" w:cs="Times New Roman"/>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proofErr w:type="gramStart"/>
      <w:r w:rsidRPr="004A0636">
        <w:rPr>
          <w:rFonts w:ascii="Times New Roman" w:hAnsi="Times New Roman" w:cs="Times New Roman"/>
        </w:rPr>
        <w:t>произошел  перевод</w:t>
      </w:r>
      <w:proofErr w:type="gramEnd"/>
      <w:r w:rsidRPr="004A0636">
        <w:rPr>
          <w:rFonts w:ascii="Times New Roman" w:hAnsi="Times New Roman" w:cs="Times New Roman"/>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66DD4DA" w14:textId="77777777" w:rsidR="00BF32C2" w:rsidRPr="0080728B" w:rsidRDefault="00BF32C2" w:rsidP="0080728B">
      <w:pPr>
        <w:pStyle w:val="RUS1"/>
        <w:widowControl w:val="0"/>
        <w:spacing w:before="0"/>
        <w:rPr>
          <w:rFonts w:ascii="Times New Roman" w:hAnsi="Times New Roman" w:cs="Times New Roman"/>
        </w:rPr>
      </w:pPr>
      <w:r w:rsidRPr="0080728B">
        <w:rPr>
          <w:rFonts w:ascii="Times New Roman" w:hAnsi="Times New Roman" w:cs="Times New Roman"/>
        </w:rPr>
        <w:t>Предмет Договора</w:t>
      </w:r>
      <w:bookmarkEnd w:id="2"/>
      <w:bookmarkEnd w:id="3"/>
    </w:p>
    <w:p w14:paraId="4E8B87E9" w14:textId="3B44EF06" w:rsidR="00F6083D" w:rsidRPr="0080728B" w:rsidRDefault="005E6F01" w:rsidP="0080728B">
      <w:pPr>
        <w:pStyle w:val="RUS11"/>
        <w:widowControl w:val="0"/>
        <w:rPr>
          <w:rFonts w:ascii="Times New Roman" w:hAnsi="Times New Roman" w:cs="Times New Roman"/>
        </w:rPr>
      </w:pPr>
      <w:bookmarkStart w:id="9" w:name="_Ref496028070"/>
      <w:r w:rsidRPr="0080728B">
        <w:rPr>
          <w:rFonts w:ascii="Times New Roman" w:hAnsi="Times New Roman" w:cs="Times New Roman"/>
        </w:rPr>
        <w:t xml:space="preserve">Подрядчик </w:t>
      </w:r>
      <w:r w:rsidR="00B94B36" w:rsidRPr="0080728B">
        <w:rPr>
          <w:rFonts w:ascii="Times New Roman" w:hAnsi="Times New Roman" w:cs="Times New Roman"/>
        </w:rPr>
        <w:t>принимает на себя обязательства</w:t>
      </w:r>
      <w:r w:rsidR="00711CA9" w:rsidRPr="0080728B">
        <w:rPr>
          <w:rFonts w:ascii="Times New Roman" w:hAnsi="Times New Roman" w:cs="Times New Roman"/>
        </w:rPr>
        <w:t xml:space="preserve"> </w:t>
      </w:r>
      <w:r w:rsidR="00B24569" w:rsidRPr="0080728B">
        <w:rPr>
          <w:rFonts w:ascii="Times New Roman" w:hAnsi="Times New Roman" w:cs="Times New Roman"/>
        </w:rPr>
        <w:t xml:space="preserve">выполнить Работы </w:t>
      </w:r>
      <w:r w:rsidR="00FF1380" w:rsidRPr="0080728B">
        <w:rPr>
          <w:rFonts w:ascii="Times New Roman" w:hAnsi="Times New Roman" w:cs="Times New Roman"/>
        </w:rPr>
        <w:t>по</w:t>
      </w:r>
      <w:r w:rsidR="009464A9" w:rsidRPr="0080728B">
        <w:rPr>
          <w:rFonts w:ascii="Times New Roman" w:hAnsi="Times New Roman" w:cs="Times New Roman"/>
        </w:rPr>
        <w:t xml:space="preserve"> </w:t>
      </w:r>
      <w:r w:rsidR="00F6083D" w:rsidRPr="0080728B">
        <w:rPr>
          <w:rFonts w:ascii="Times New Roman" w:hAnsi="Times New Roman" w:cs="Times New Roman"/>
        </w:rPr>
        <w:t>(указать нужное):</w:t>
      </w:r>
    </w:p>
    <w:p w14:paraId="59E9D1E1" w14:textId="5E927C8A"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 xml:space="preserve">инженерным изысканиям; </w:t>
      </w:r>
    </w:p>
    <w:p w14:paraId="7A259594" w14:textId="34C09F49" w:rsidR="00F6083D"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Проектной документации;</w:t>
      </w:r>
    </w:p>
    <w:p w14:paraId="089F2FF4" w14:textId="77777777" w:rsidR="00891A87" w:rsidRPr="0080728B" w:rsidRDefault="00F6083D"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разработке Рабочей документации (в том числе локальных смет)</w:t>
      </w:r>
      <w:r w:rsidR="009464A9" w:rsidRPr="0080728B">
        <w:rPr>
          <w:rFonts w:ascii="Times New Roman" w:hAnsi="Times New Roman" w:cs="Times New Roman"/>
        </w:rPr>
        <w:t xml:space="preserve"> </w:t>
      </w:r>
    </w:p>
    <w:p w14:paraId="0EE83DBD" w14:textId="75D9F61B" w:rsidR="00C857E0" w:rsidRPr="0080728B" w:rsidRDefault="00BF32C2" w:rsidP="0080728B">
      <w:pPr>
        <w:pStyle w:val="RUS11"/>
        <w:widowControl w:val="0"/>
        <w:numPr>
          <w:ilvl w:val="0"/>
          <w:numId w:val="0"/>
        </w:numPr>
        <w:ind w:left="568"/>
        <w:rPr>
          <w:rFonts w:ascii="Times New Roman" w:hAnsi="Times New Roman" w:cs="Times New Roman"/>
        </w:rPr>
      </w:pPr>
      <w:r w:rsidRPr="0080728B">
        <w:rPr>
          <w:rFonts w:ascii="Times New Roman" w:hAnsi="Times New Roman" w:cs="Times New Roman"/>
        </w:rPr>
        <w:t xml:space="preserve">в соответствии с </w:t>
      </w:r>
      <w:r w:rsidR="003E6761" w:rsidRPr="0080728B">
        <w:rPr>
          <w:rFonts w:ascii="Times New Roman" w:hAnsi="Times New Roman" w:cs="Times New Roman"/>
        </w:rPr>
        <w:t xml:space="preserve">Договором, в том числе </w:t>
      </w:r>
      <w:r w:rsidR="00762A87" w:rsidRPr="0080728B">
        <w:rPr>
          <w:rFonts w:ascii="Times New Roman" w:hAnsi="Times New Roman" w:cs="Times New Roman"/>
        </w:rPr>
        <w:t>Приложени</w:t>
      </w:r>
      <w:r w:rsidR="00891A87" w:rsidRPr="0080728B">
        <w:rPr>
          <w:rFonts w:ascii="Times New Roman" w:hAnsi="Times New Roman" w:cs="Times New Roman"/>
        </w:rPr>
        <w:t>ем</w:t>
      </w:r>
      <w:r w:rsidR="00762A87" w:rsidRPr="0080728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762A87" w:rsidRPr="0080728B">
        <w:rPr>
          <w:rFonts w:ascii="Times New Roman" w:hAnsi="Times New Roman" w:cs="Times New Roman"/>
        </w:rPr>
        <w:fldChar w:fldCharType="end"/>
      </w:r>
      <w:r w:rsidR="00762A87"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3E6761" w:rsidRPr="0080728B">
        <w:rPr>
          <w:rFonts w:ascii="Times New Roman" w:hAnsi="Times New Roman" w:cs="Times New Roman"/>
        </w:rPr>
        <w:t xml:space="preserve"> и</w:t>
      </w:r>
      <w:r w:rsidR="00711CA9" w:rsidRPr="0080728B">
        <w:rPr>
          <w:rFonts w:ascii="Times New Roman" w:hAnsi="Times New Roman" w:cs="Times New Roman"/>
        </w:rPr>
        <w:t xml:space="preserve"> </w:t>
      </w:r>
      <w:r w:rsidR="00960816" w:rsidRPr="0080728B">
        <w:rPr>
          <w:rFonts w:ascii="Times New Roman" w:hAnsi="Times New Roman" w:cs="Times New Roman"/>
        </w:rPr>
        <w:t>Обязательными техническими правилами</w:t>
      </w:r>
      <w:r w:rsidR="00337B25" w:rsidRPr="0080728B">
        <w:rPr>
          <w:rFonts w:ascii="Times New Roman" w:hAnsi="Times New Roman" w:cs="Times New Roman"/>
        </w:rPr>
        <w:t xml:space="preserve"> (</w:t>
      </w:r>
      <w:r w:rsidR="00B94B36" w:rsidRPr="0080728B">
        <w:rPr>
          <w:rFonts w:ascii="Times New Roman" w:hAnsi="Times New Roman" w:cs="Times New Roman"/>
        </w:rPr>
        <w:t xml:space="preserve">далее </w:t>
      </w:r>
      <w:r w:rsidR="00337B25" w:rsidRPr="0080728B">
        <w:rPr>
          <w:rFonts w:ascii="Times New Roman" w:hAnsi="Times New Roman" w:cs="Times New Roman"/>
        </w:rPr>
        <w:t xml:space="preserve">– </w:t>
      </w:r>
      <w:r w:rsidR="00B94B36" w:rsidRPr="0080728B">
        <w:rPr>
          <w:rFonts w:ascii="Times New Roman" w:hAnsi="Times New Roman" w:cs="Times New Roman"/>
        </w:rPr>
        <w:t>«</w:t>
      </w:r>
      <w:r w:rsidR="00B94B36" w:rsidRPr="0080728B">
        <w:rPr>
          <w:rFonts w:ascii="Times New Roman" w:hAnsi="Times New Roman" w:cs="Times New Roman"/>
          <w:b/>
        </w:rPr>
        <w:t>Работы</w:t>
      </w:r>
      <w:r w:rsidR="00B94B36" w:rsidRPr="0080728B">
        <w:rPr>
          <w:rFonts w:ascii="Times New Roman" w:hAnsi="Times New Roman" w:cs="Times New Roman"/>
        </w:rPr>
        <w:t>»</w:t>
      </w:r>
      <w:r w:rsidR="00337B25" w:rsidRPr="0080728B">
        <w:rPr>
          <w:rFonts w:ascii="Times New Roman" w:hAnsi="Times New Roman" w:cs="Times New Roman"/>
        </w:rPr>
        <w:t>)</w:t>
      </w:r>
      <w:r w:rsidR="00960816" w:rsidRPr="0080728B">
        <w:rPr>
          <w:rFonts w:ascii="Times New Roman" w:hAnsi="Times New Roman" w:cs="Times New Roman"/>
        </w:rPr>
        <w:t xml:space="preserve"> и</w:t>
      </w:r>
      <w:r w:rsidR="0007186D" w:rsidRPr="0080728B">
        <w:rPr>
          <w:rFonts w:ascii="Times New Roman" w:hAnsi="Times New Roman" w:cs="Times New Roman"/>
        </w:rPr>
        <w:t>, если применимо,</w:t>
      </w:r>
      <w:r w:rsidR="00960816" w:rsidRPr="0080728B">
        <w:rPr>
          <w:rFonts w:ascii="Times New Roman" w:hAnsi="Times New Roman" w:cs="Times New Roman"/>
        </w:rPr>
        <w:t xml:space="preserve"> осуществить авторский надзор в соответствии с </w:t>
      </w:r>
      <w:r w:rsidR="0007186D" w:rsidRPr="0080728B">
        <w:rPr>
          <w:rFonts w:ascii="Times New Roman" w:hAnsi="Times New Roman" w:cs="Times New Roman"/>
        </w:rPr>
        <w:t xml:space="preserve">пунктом </w:t>
      </w:r>
      <w:r w:rsidR="000E5D3B" w:rsidRPr="0080728B">
        <w:rPr>
          <w:rFonts w:ascii="Times New Roman" w:hAnsi="Times New Roman" w:cs="Times New Roman"/>
        </w:rPr>
        <w:fldChar w:fldCharType="begin"/>
      </w:r>
      <w:r w:rsidR="000E5D3B" w:rsidRPr="0080728B">
        <w:rPr>
          <w:rFonts w:ascii="Times New Roman" w:hAnsi="Times New Roman" w:cs="Times New Roman"/>
        </w:rPr>
        <w:instrText xml:space="preserve"> REF _Ref500768055 \n \h </w:instrText>
      </w:r>
      <w:r w:rsidR="009464A9" w:rsidRPr="0080728B">
        <w:rPr>
          <w:rFonts w:ascii="Times New Roman" w:hAnsi="Times New Roman" w:cs="Times New Roman"/>
        </w:rPr>
        <w:instrText xml:space="preserve"> \* MERGEFORMAT </w:instrText>
      </w:r>
      <w:r w:rsidR="000E5D3B" w:rsidRPr="0080728B">
        <w:rPr>
          <w:rFonts w:ascii="Times New Roman" w:hAnsi="Times New Roman" w:cs="Times New Roman"/>
        </w:rPr>
      </w:r>
      <w:r w:rsidR="000E5D3B" w:rsidRPr="0080728B">
        <w:rPr>
          <w:rFonts w:ascii="Times New Roman" w:hAnsi="Times New Roman" w:cs="Times New Roman"/>
        </w:rPr>
        <w:fldChar w:fldCharType="separate"/>
      </w:r>
      <w:r w:rsidR="00E43A57">
        <w:rPr>
          <w:rFonts w:ascii="Times New Roman" w:hAnsi="Times New Roman" w:cs="Times New Roman"/>
        </w:rPr>
        <w:t>31</w:t>
      </w:r>
      <w:r w:rsidR="000E5D3B" w:rsidRPr="0080728B">
        <w:rPr>
          <w:rFonts w:ascii="Times New Roman" w:hAnsi="Times New Roman" w:cs="Times New Roman"/>
        </w:rPr>
        <w:fldChar w:fldCharType="end"/>
      </w:r>
      <w:r w:rsidR="0007186D" w:rsidRPr="0080728B">
        <w:rPr>
          <w:rFonts w:ascii="Times New Roman" w:hAnsi="Times New Roman" w:cs="Times New Roman"/>
        </w:rPr>
        <w:t xml:space="preserve"> Договора</w:t>
      </w:r>
      <w:r w:rsidR="00960816" w:rsidRPr="0080728B">
        <w:rPr>
          <w:rFonts w:ascii="Times New Roman" w:hAnsi="Times New Roman" w:cs="Times New Roman"/>
        </w:rPr>
        <w:t>.</w:t>
      </w:r>
    </w:p>
    <w:p w14:paraId="7E952F95" w14:textId="019664AD" w:rsidR="00653035" w:rsidRPr="0080728B" w:rsidRDefault="00F81B6D"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Заказч</w:t>
      </w:r>
      <w:r w:rsidR="00E14801" w:rsidRPr="0080728B">
        <w:rPr>
          <w:rFonts w:ascii="Times New Roman" w:hAnsi="Times New Roman" w:cs="Times New Roman"/>
        </w:rPr>
        <w:t xml:space="preserve">ик обязуется принять </w:t>
      </w:r>
      <w:r w:rsidR="006E101C" w:rsidRPr="0080728B">
        <w:rPr>
          <w:rFonts w:ascii="Times New Roman" w:hAnsi="Times New Roman" w:cs="Times New Roman"/>
        </w:rPr>
        <w:t xml:space="preserve">выполненные в </w:t>
      </w:r>
      <w:r w:rsidR="00337B25" w:rsidRPr="0080728B">
        <w:rPr>
          <w:rFonts w:ascii="Times New Roman" w:hAnsi="Times New Roman" w:cs="Times New Roman"/>
        </w:rPr>
        <w:t>соответствии с</w:t>
      </w:r>
      <w:r w:rsidR="00E26AC6" w:rsidRPr="0080728B">
        <w:rPr>
          <w:rFonts w:ascii="Times New Roman" w:hAnsi="Times New Roman" w:cs="Times New Roman"/>
        </w:rPr>
        <w:t xml:space="preserve"> </w:t>
      </w:r>
      <w:r w:rsidR="00337B25" w:rsidRPr="0080728B">
        <w:rPr>
          <w:rFonts w:ascii="Times New Roman" w:hAnsi="Times New Roman" w:cs="Times New Roman"/>
        </w:rPr>
        <w:t xml:space="preserve">требованиями </w:t>
      </w:r>
      <w:r w:rsidR="006E101C" w:rsidRPr="0080728B">
        <w:rPr>
          <w:rFonts w:ascii="Times New Roman" w:hAnsi="Times New Roman" w:cs="Times New Roman"/>
        </w:rPr>
        <w:t>законодательств</w:t>
      </w:r>
      <w:r w:rsidR="00337B25" w:rsidRPr="0080728B">
        <w:rPr>
          <w:rFonts w:ascii="Times New Roman" w:hAnsi="Times New Roman" w:cs="Times New Roman"/>
        </w:rPr>
        <w:t>а</w:t>
      </w:r>
      <w:r w:rsidR="006E101C" w:rsidRPr="0080728B">
        <w:rPr>
          <w:rFonts w:ascii="Times New Roman" w:hAnsi="Times New Roman" w:cs="Times New Roman"/>
        </w:rPr>
        <w:t xml:space="preserve"> и</w:t>
      </w:r>
      <w:r w:rsidR="00337B25" w:rsidRPr="0080728B">
        <w:rPr>
          <w:rFonts w:ascii="Times New Roman" w:hAnsi="Times New Roman" w:cs="Times New Roman"/>
        </w:rPr>
        <w:t xml:space="preserve"> условиями</w:t>
      </w:r>
      <w:r w:rsidR="00E26AC6" w:rsidRPr="0080728B">
        <w:rPr>
          <w:rFonts w:ascii="Times New Roman" w:hAnsi="Times New Roman" w:cs="Times New Roman"/>
        </w:rPr>
        <w:t xml:space="preserve"> </w:t>
      </w:r>
      <w:r w:rsidR="00337B25" w:rsidRPr="0080728B">
        <w:rPr>
          <w:rFonts w:ascii="Times New Roman" w:hAnsi="Times New Roman" w:cs="Times New Roman"/>
        </w:rPr>
        <w:t>Договора</w:t>
      </w:r>
      <w:r w:rsidR="00E26AC6" w:rsidRPr="0080728B">
        <w:rPr>
          <w:rFonts w:ascii="Times New Roman" w:hAnsi="Times New Roman" w:cs="Times New Roman"/>
        </w:rPr>
        <w:t xml:space="preserve"> </w:t>
      </w:r>
      <w:r w:rsidR="00960816" w:rsidRPr="0080728B">
        <w:rPr>
          <w:rFonts w:ascii="Times New Roman" w:hAnsi="Times New Roman" w:cs="Times New Roman"/>
        </w:rPr>
        <w:t xml:space="preserve">Результат </w:t>
      </w:r>
      <w:r w:rsidR="006E101C" w:rsidRPr="0080728B">
        <w:rPr>
          <w:rFonts w:ascii="Times New Roman" w:hAnsi="Times New Roman" w:cs="Times New Roman"/>
        </w:rPr>
        <w:t xml:space="preserve">Работ и </w:t>
      </w:r>
      <w:r w:rsidR="004207C9" w:rsidRPr="0080728B">
        <w:rPr>
          <w:rFonts w:ascii="Times New Roman" w:hAnsi="Times New Roman" w:cs="Times New Roman"/>
        </w:rPr>
        <w:t xml:space="preserve">уплатить </w:t>
      </w:r>
      <w:r w:rsidR="00337B25" w:rsidRPr="0080728B">
        <w:rPr>
          <w:rFonts w:ascii="Times New Roman" w:hAnsi="Times New Roman" w:cs="Times New Roman"/>
        </w:rPr>
        <w:t xml:space="preserve">Цену Работ </w:t>
      </w:r>
      <w:r w:rsidR="004207C9" w:rsidRPr="0080728B">
        <w:rPr>
          <w:rFonts w:ascii="Times New Roman" w:hAnsi="Times New Roman" w:cs="Times New Roman"/>
        </w:rPr>
        <w:t>в порядке, предусмотренном Договором</w:t>
      </w:r>
      <w:r w:rsidRPr="0080728B">
        <w:rPr>
          <w:rFonts w:ascii="Times New Roman" w:hAnsi="Times New Roman" w:cs="Times New Roman"/>
        </w:rPr>
        <w:t>.</w:t>
      </w:r>
      <w:bookmarkEnd w:id="9"/>
    </w:p>
    <w:p w14:paraId="3C4F629C" w14:textId="4B2D9CC5" w:rsidR="00FA5C5B" w:rsidRPr="0080728B" w:rsidRDefault="00FA5C5B" w:rsidP="0080728B">
      <w:pPr>
        <w:pStyle w:val="RUS11"/>
        <w:widowControl w:val="0"/>
        <w:numPr>
          <w:ilvl w:val="0"/>
          <w:numId w:val="0"/>
        </w:numPr>
        <w:ind w:firstLine="568"/>
        <w:rPr>
          <w:rFonts w:ascii="Times New Roman" w:hAnsi="Times New Roman" w:cs="Times New Roman"/>
        </w:rPr>
      </w:pPr>
      <w:r w:rsidRPr="0080728B">
        <w:rPr>
          <w:rFonts w:ascii="Times New Roman" w:hAnsi="Times New Roman" w:cs="Times New Roman"/>
        </w:rPr>
        <w:t>Наименование</w:t>
      </w:r>
      <w:r w:rsidR="00E26AC6" w:rsidRPr="0080728B">
        <w:rPr>
          <w:rFonts w:ascii="Times New Roman" w:hAnsi="Times New Roman" w:cs="Times New Roman"/>
        </w:rPr>
        <w:t xml:space="preserve"> </w:t>
      </w:r>
      <w:r w:rsidR="00FF1380" w:rsidRPr="0080728B">
        <w:rPr>
          <w:rFonts w:ascii="Times New Roman" w:hAnsi="Times New Roman" w:cs="Times New Roman"/>
        </w:rPr>
        <w:t xml:space="preserve">и </w:t>
      </w:r>
      <w:r w:rsidRPr="0080728B">
        <w:rPr>
          <w:rFonts w:ascii="Times New Roman" w:hAnsi="Times New Roman" w:cs="Times New Roman"/>
        </w:rPr>
        <w:t>последовательность выполн</w:t>
      </w:r>
      <w:r w:rsidR="007043F5" w:rsidRPr="0080728B">
        <w:rPr>
          <w:rFonts w:ascii="Times New Roman" w:hAnsi="Times New Roman" w:cs="Times New Roman"/>
        </w:rPr>
        <w:t xml:space="preserve">яемых </w:t>
      </w:r>
      <w:r w:rsidR="00F75B61" w:rsidRPr="0080728B">
        <w:rPr>
          <w:rFonts w:ascii="Times New Roman" w:hAnsi="Times New Roman" w:cs="Times New Roman"/>
        </w:rPr>
        <w:t>Р</w:t>
      </w:r>
      <w:r w:rsidRPr="0080728B">
        <w:rPr>
          <w:rFonts w:ascii="Times New Roman" w:hAnsi="Times New Roman" w:cs="Times New Roman"/>
        </w:rPr>
        <w:t xml:space="preserve">абот определены в </w:t>
      </w:r>
      <w:r w:rsidR="00762A87" w:rsidRPr="006C3BAB">
        <w:rPr>
          <w:rFonts w:ascii="Times New Roman" w:hAnsi="Times New Roman" w:cs="Times New Roman"/>
          <w:b/>
        </w:rPr>
        <w:t xml:space="preserve">Приложении </w:t>
      </w:r>
      <w:r w:rsidR="00810DE4">
        <w:rPr>
          <w:rFonts w:ascii="Times New Roman" w:hAnsi="Times New Roman" w:cs="Times New Roman"/>
          <w:b/>
        </w:rPr>
        <w:t>№ 10</w:t>
      </w:r>
      <w:r w:rsidR="006C3BAB">
        <w:rPr>
          <w:rFonts w:ascii="Times New Roman" w:hAnsi="Times New Roman" w:cs="Times New Roman"/>
        </w:rPr>
        <w:t xml:space="preserve"> </w:t>
      </w:r>
      <w:r w:rsidR="00762A87" w:rsidRPr="0080728B">
        <w:rPr>
          <w:rFonts w:ascii="Times New Roman" w:hAnsi="Times New Roman" w:cs="Times New Roman"/>
        </w:rPr>
        <w:fldChar w:fldCharType="begin"/>
      </w:r>
      <w:r w:rsidR="00762A87" w:rsidRPr="0080728B">
        <w:rPr>
          <w:rFonts w:ascii="Times New Roman" w:hAnsi="Times New Roman" w:cs="Times New Roman"/>
        </w:rPr>
        <w:instrText xml:space="preserve"> REF RefSCH13_1 \h </w:instrText>
      </w:r>
      <w:r w:rsidR="0080728B" w:rsidRPr="0080728B">
        <w:rPr>
          <w:rFonts w:ascii="Times New Roman" w:hAnsi="Times New Roman" w:cs="Times New Roman"/>
        </w:rPr>
        <w:instrText xml:space="preserve"> \* MERGEFORMAT </w:instrText>
      </w:r>
      <w:r w:rsidR="00762A87" w:rsidRPr="0080728B">
        <w:rPr>
          <w:rFonts w:ascii="Times New Roman" w:hAnsi="Times New Roman" w:cs="Times New Roman"/>
        </w:rPr>
      </w:r>
      <w:r w:rsidR="00762A87" w:rsidRPr="0080728B">
        <w:rPr>
          <w:rFonts w:ascii="Times New Roman" w:hAnsi="Times New Roman" w:cs="Times New Roman"/>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762A87" w:rsidRPr="0080728B">
        <w:rPr>
          <w:rFonts w:ascii="Times New Roman" w:hAnsi="Times New Roman" w:cs="Times New Roman"/>
        </w:rPr>
        <w:fldChar w:fldCharType="end"/>
      </w:r>
      <w:r w:rsidR="00F75B61" w:rsidRPr="0080728B">
        <w:rPr>
          <w:rFonts w:ascii="Times New Roman" w:hAnsi="Times New Roman" w:cs="Times New Roman"/>
        </w:rPr>
        <w:t>.</w:t>
      </w:r>
    </w:p>
    <w:p w14:paraId="4C86E1B3" w14:textId="77777777" w:rsidR="00DE7CC4" w:rsidRPr="0080728B" w:rsidRDefault="00DE7CC4" w:rsidP="0080728B">
      <w:pPr>
        <w:pStyle w:val="RUS11"/>
        <w:widowControl w:val="0"/>
        <w:rPr>
          <w:rFonts w:ascii="Times New Roman" w:hAnsi="Times New Roman" w:cs="Times New Roman"/>
        </w:rPr>
      </w:pPr>
      <w:r w:rsidRPr="0080728B">
        <w:rPr>
          <w:rFonts w:ascii="Times New Roman" w:hAnsi="Times New Roman" w:cs="Times New Roman"/>
        </w:rPr>
        <w:t xml:space="preserve">Сдача-приемка Результата Работ оформляется Актом сдачи-приемки результатов выполненных работ. </w:t>
      </w:r>
    </w:p>
    <w:p w14:paraId="6D8D607F" w14:textId="1BBAF42B"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Заданию на проектирование</w:t>
      </w:r>
      <w:bookmarkEnd w:id="10"/>
      <w:r w:rsidR="00775400">
        <w:rPr>
          <w:rFonts w:ascii="Times New Roman" w:hAnsi="Times New Roman" w:cs="Times New Roman"/>
        </w:rPr>
        <w:t>.</w:t>
      </w:r>
    </w:p>
    <w:p w14:paraId="63BBEB7C" w14:textId="576D4304" w:rsidR="006105F8" w:rsidRPr="0080728B" w:rsidRDefault="006105F8" w:rsidP="0080728B">
      <w:pPr>
        <w:pStyle w:val="RUS11"/>
        <w:widowControl w:val="0"/>
        <w:rPr>
          <w:rFonts w:ascii="Times New Roman" w:hAnsi="Times New Roman" w:cs="Times New Roman"/>
        </w:rPr>
      </w:pPr>
      <w:r w:rsidRPr="0080728B">
        <w:rPr>
          <w:rFonts w:ascii="Times New Roman" w:hAnsi="Times New Roman" w:cs="Times New Roman"/>
        </w:rPr>
        <w:t>Если по условиям Договора</w:t>
      </w:r>
      <w:r w:rsidR="00A96CEC" w:rsidRPr="0080728B">
        <w:rPr>
          <w:rFonts w:ascii="Times New Roman" w:hAnsi="Times New Roman" w:cs="Times New Roman"/>
        </w:rPr>
        <w:t xml:space="preserve">, указанным в </w:t>
      </w:r>
      <w:r w:rsidR="00C06ADF" w:rsidRPr="0080728B">
        <w:rPr>
          <w:rFonts w:ascii="Times New Roman" w:hAnsi="Times New Roman" w:cs="Times New Roman"/>
        </w:rPr>
        <w:t xml:space="preserve">Приложении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A96CEC" w:rsidRPr="0080728B">
        <w:rPr>
          <w:rFonts w:ascii="Times New Roman" w:hAnsi="Times New Roman" w:cs="Times New Roman"/>
        </w:rPr>
        <w:t>,</w:t>
      </w:r>
      <w:r w:rsidRPr="0080728B">
        <w:rPr>
          <w:rFonts w:ascii="Times New Roman" w:hAnsi="Times New Roman" w:cs="Times New Roman"/>
        </w:rPr>
        <w:t xml:space="preserve"> </w:t>
      </w:r>
      <w:r w:rsidR="00711CA9" w:rsidRPr="0080728B">
        <w:rPr>
          <w:rFonts w:ascii="Times New Roman" w:hAnsi="Times New Roman" w:cs="Times New Roman"/>
        </w:rPr>
        <w:t>и</w:t>
      </w:r>
      <w:r w:rsidR="00546928" w:rsidRPr="0080728B">
        <w:rPr>
          <w:rFonts w:ascii="Times New Roman" w:hAnsi="Times New Roman" w:cs="Times New Roman"/>
        </w:rPr>
        <w:t xml:space="preserve"> </w:t>
      </w:r>
      <w:r w:rsidR="00711CA9" w:rsidRPr="0080728B">
        <w:rPr>
          <w:rFonts w:ascii="Times New Roman" w:hAnsi="Times New Roman" w:cs="Times New Roman"/>
        </w:rPr>
        <w:t>/</w:t>
      </w:r>
      <w:r w:rsidR="00546928" w:rsidRPr="0080728B">
        <w:rPr>
          <w:rFonts w:ascii="Times New Roman" w:hAnsi="Times New Roman" w:cs="Times New Roman"/>
        </w:rPr>
        <w:t xml:space="preserve"> </w:t>
      </w:r>
      <w:r w:rsidR="00711CA9" w:rsidRPr="0080728B">
        <w:rPr>
          <w:rFonts w:ascii="Times New Roman" w:hAnsi="Times New Roman" w:cs="Times New Roman"/>
        </w:rPr>
        <w:t>или</w:t>
      </w:r>
      <w:r w:rsidRPr="0080728B">
        <w:rPr>
          <w:rFonts w:ascii="Times New Roman" w:hAnsi="Times New Roman" w:cs="Times New Roman"/>
        </w:rPr>
        <w:t xml:space="preserve"> требованиям</w:t>
      </w:r>
      <w:r w:rsidR="00F75B61" w:rsidRPr="0080728B">
        <w:rPr>
          <w:rFonts w:ascii="Times New Roman" w:hAnsi="Times New Roman" w:cs="Times New Roman"/>
        </w:rPr>
        <w:t>и</w:t>
      </w:r>
      <w:r w:rsidRPr="0080728B">
        <w:rPr>
          <w:rFonts w:ascii="Times New Roman" w:hAnsi="Times New Roman" w:cs="Times New Roman"/>
        </w:rPr>
        <w:t xml:space="preserve"> применимых нормативно-правовых актов предусмотрена Экспертиза Проектной </w:t>
      </w:r>
      <w:r w:rsidRPr="0080728B">
        <w:rPr>
          <w:rFonts w:ascii="Times New Roman" w:hAnsi="Times New Roman" w:cs="Times New Roman"/>
          <w:color w:val="000000"/>
        </w:rPr>
        <w:t>документации и</w:t>
      </w:r>
      <w:r w:rsidR="00546928" w:rsidRPr="0080728B">
        <w:rPr>
          <w:rFonts w:ascii="Times New Roman" w:hAnsi="Times New Roman" w:cs="Times New Roman"/>
          <w:color w:val="000000"/>
        </w:rPr>
        <w:t xml:space="preserve"> / </w:t>
      </w:r>
      <w:r w:rsidRPr="0080728B">
        <w:rPr>
          <w:rFonts w:ascii="Times New Roman" w:hAnsi="Times New Roman" w:cs="Times New Roman"/>
          <w:color w:val="000000"/>
        </w:rPr>
        <w:t>или Результата</w:t>
      </w:r>
      <w:r w:rsidR="00AB546F" w:rsidRPr="0080728B">
        <w:rPr>
          <w:rFonts w:ascii="Times New Roman" w:hAnsi="Times New Roman" w:cs="Times New Roman"/>
          <w:color w:val="000000"/>
        </w:rPr>
        <w:t xml:space="preserve"> </w:t>
      </w:r>
      <w:r w:rsidRPr="0080728B">
        <w:rPr>
          <w:rFonts w:ascii="Times New Roman" w:hAnsi="Times New Roman" w:cs="Times New Roman"/>
        </w:rPr>
        <w:t>инженерных изысканий, то по Акту сдачи-приемки результата выполненных работ вместе с разработанной Проектной документацией и Результатом инженерных изысканий передается положительный результат такой Экспертизы.</w:t>
      </w:r>
    </w:p>
    <w:p w14:paraId="025F7377" w14:textId="75A6DD8D" w:rsidR="00FA5C5B" w:rsidRPr="0080728B" w:rsidRDefault="00A96CEC"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lastRenderedPageBreak/>
        <w:t xml:space="preserve">Проведение дополнительных экспертиз, </w:t>
      </w:r>
      <w:r w:rsidR="00F175C8" w:rsidRPr="0080728B">
        <w:rPr>
          <w:rFonts w:ascii="Times New Roman" w:hAnsi="Times New Roman" w:cs="Times New Roman"/>
        </w:rPr>
        <w:t xml:space="preserve">если это предусмотрено </w:t>
      </w:r>
      <w:r w:rsidR="00C06ADF" w:rsidRPr="0080728B">
        <w:rPr>
          <w:rFonts w:ascii="Times New Roman" w:hAnsi="Times New Roman" w:cs="Times New Roman"/>
        </w:rPr>
        <w:t xml:space="preserve">Приложением </w:t>
      </w:r>
      <w:r w:rsidR="00C06ADF" w:rsidRPr="0080728B">
        <w:rPr>
          <w:rFonts w:ascii="Times New Roman" w:hAnsi="Times New Roman" w:cs="Times New Roman"/>
        </w:rPr>
        <w:fldChar w:fldCharType="begin"/>
      </w:r>
      <w:r w:rsidR="00C06ADF"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C06ADF" w:rsidRPr="0080728B">
        <w:rPr>
          <w:rFonts w:ascii="Times New Roman" w:hAnsi="Times New Roman" w:cs="Times New Roman"/>
        </w:rPr>
      </w:r>
      <w:r w:rsidR="00C06ADF"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C06ADF" w:rsidRPr="0080728B">
        <w:rPr>
          <w:rFonts w:ascii="Times New Roman" w:hAnsi="Times New Roman" w:cs="Times New Roman"/>
        </w:rPr>
        <w:fldChar w:fldCharType="end"/>
      </w:r>
      <w:r w:rsidR="00C06ADF" w:rsidRPr="0080728B">
        <w:rPr>
          <w:rFonts w:ascii="Times New Roman" w:hAnsi="Times New Roman" w:cs="Times New Roman"/>
        </w:rPr>
        <w:t xml:space="preserve"> </w:t>
      </w:r>
      <w:r w:rsidR="00775400" w:rsidRPr="00775400">
        <w:rPr>
          <w:rFonts w:ascii="Times New Roman" w:hAnsi="Times New Roman" w:cs="Times New Roman"/>
          <w:b/>
        </w:rPr>
        <w:t>Задание на выполнение проектно-изыскательских работ</w:t>
      </w:r>
      <w:r w:rsidR="00F175C8" w:rsidRPr="0080728B">
        <w:rPr>
          <w:rFonts w:ascii="Times New Roman" w:hAnsi="Times New Roman" w:cs="Times New Roman"/>
        </w:rPr>
        <w:t>,</w:t>
      </w:r>
      <w:r w:rsidR="00775400">
        <w:rPr>
          <w:rFonts w:ascii="Times New Roman" w:hAnsi="Times New Roman" w:cs="Times New Roman"/>
        </w:rPr>
        <w:t xml:space="preserve"> выполняется за счет и силами </w:t>
      </w:r>
      <w:r w:rsidRPr="00775400">
        <w:rPr>
          <w:rFonts w:ascii="Times New Roman" w:hAnsi="Times New Roman" w:cs="Times New Roman"/>
        </w:rPr>
        <w:t>П</w:t>
      </w:r>
      <w:r w:rsidR="005B7B15" w:rsidRPr="00775400">
        <w:rPr>
          <w:rFonts w:ascii="Times New Roman" w:hAnsi="Times New Roman" w:cs="Times New Roman"/>
        </w:rPr>
        <w:t>одрядчика</w:t>
      </w:r>
      <w:r w:rsidRPr="00775400">
        <w:rPr>
          <w:rFonts w:ascii="Times New Roman" w:hAnsi="Times New Roman" w:cs="Times New Roman"/>
        </w:rPr>
        <w:t>.</w:t>
      </w:r>
      <w:r w:rsidRPr="0080728B">
        <w:rPr>
          <w:rFonts w:ascii="Times New Roman" w:hAnsi="Times New Roman" w:cs="Times New Roman"/>
        </w:rPr>
        <w:t xml:space="preserve"> </w:t>
      </w:r>
    </w:p>
    <w:p w14:paraId="22DD4FB5" w14:textId="77777777"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14:paraId="1A7BD9FE" w14:textId="67EBC81E" w:rsidR="00FB1E2B" w:rsidRPr="0080728B" w:rsidRDefault="00DB54E0" w:rsidP="0080728B">
      <w:pPr>
        <w:pStyle w:val="RUS11"/>
        <w:widowControl w:val="0"/>
        <w:rPr>
          <w:rFonts w:ascii="Times New Roman" w:hAnsi="Times New Roman" w:cs="Times New Roman"/>
          <w:b/>
          <w:bCs/>
          <w:i/>
        </w:rPr>
      </w:pPr>
      <w:bookmarkStart w:id="14" w:name="_Ref496634419"/>
      <w:r w:rsidRPr="0080728B">
        <w:rPr>
          <w:rFonts w:ascii="Times New Roman" w:hAnsi="Times New Roman" w:cs="Times New Roman"/>
        </w:rPr>
        <w:t xml:space="preserve">Начало </w:t>
      </w:r>
      <w:r w:rsidR="00FB1E2B" w:rsidRPr="0080728B">
        <w:rPr>
          <w:rFonts w:ascii="Times New Roman" w:hAnsi="Times New Roman" w:cs="Times New Roman"/>
        </w:rPr>
        <w:t>Работ</w:t>
      </w:r>
      <w:r w:rsidR="007368CA" w:rsidRPr="0080728B">
        <w:rPr>
          <w:rFonts w:ascii="Times New Roman" w:hAnsi="Times New Roman" w:cs="Times New Roman"/>
        </w:rPr>
        <w:t>:</w:t>
      </w:r>
      <w:r w:rsidR="00775400">
        <w:rPr>
          <w:rFonts w:ascii="Times New Roman" w:hAnsi="Times New Roman" w:cs="Times New Roman"/>
        </w:rPr>
        <w:t xml:space="preserve"> </w:t>
      </w:r>
      <w:proofErr w:type="gramStart"/>
      <w:r w:rsidR="00775400">
        <w:rPr>
          <w:rFonts w:ascii="Times New Roman" w:hAnsi="Times New Roman" w:cs="Times New Roman"/>
        </w:rPr>
        <w:t xml:space="preserve">14.04.2023 </w:t>
      </w:r>
      <w:r w:rsidR="00FB1E2B" w:rsidRPr="0080728B">
        <w:rPr>
          <w:rFonts w:ascii="Times New Roman" w:hAnsi="Times New Roman" w:cs="Times New Roman"/>
        </w:rPr>
        <w:t>,</w:t>
      </w:r>
      <w:proofErr w:type="gramEnd"/>
      <w:r w:rsidR="00FB1E2B" w:rsidRPr="0080728B">
        <w:rPr>
          <w:rFonts w:ascii="Times New Roman" w:hAnsi="Times New Roman" w:cs="Times New Roman"/>
        </w:rPr>
        <w:t xml:space="preserve"> окончание Работ</w:t>
      </w:r>
      <w:r w:rsidR="007368CA" w:rsidRPr="0080728B">
        <w:rPr>
          <w:rFonts w:ascii="Times New Roman" w:hAnsi="Times New Roman" w:cs="Times New Roman"/>
        </w:rPr>
        <w:t>:</w:t>
      </w:r>
      <w:r w:rsidR="00775400">
        <w:rPr>
          <w:rFonts w:ascii="Times New Roman" w:hAnsi="Times New Roman" w:cs="Times New Roman"/>
        </w:rPr>
        <w:t xml:space="preserve"> 07.06.2024</w:t>
      </w:r>
      <w:r w:rsidR="00FB1E2B" w:rsidRPr="0080728B">
        <w:rPr>
          <w:rFonts w:ascii="Times New Roman" w:hAnsi="Times New Roman" w:cs="Times New Roman"/>
        </w:rPr>
        <w:t xml:space="preserve">. </w:t>
      </w:r>
      <w:r w:rsidR="00960816" w:rsidRPr="0080728B">
        <w:rPr>
          <w:rFonts w:ascii="Times New Roman" w:hAnsi="Times New Roman" w:cs="Times New Roman"/>
        </w:rPr>
        <w:t>Сроки завершения отдельных Этапов</w:t>
      </w:r>
      <w:r w:rsidR="00D13818" w:rsidRPr="0080728B">
        <w:rPr>
          <w:rFonts w:ascii="Times New Roman" w:hAnsi="Times New Roman" w:cs="Times New Roman"/>
        </w:rPr>
        <w:t xml:space="preserve"> Работ</w:t>
      </w:r>
      <w:r w:rsidR="00960816" w:rsidRPr="0080728B">
        <w:rPr>
          <w:rFonts w:ascii="Times New Roman" w:hAnsi="Times New Roman" w:cs="Times New Roman"/>
        </w:rPr>
        <w:t xml:space="preserve"> (п</w:t>
      </w:r>
      <w:r w:rsidR="00FB1E2B" w:rsidRPr="0080728B">
        <w:rPr>
          <w:rFonts w:ascii="Times New Roman" w:hAnsi="Times New Roman" w:cs="Times New Roman"/>
        </w:rPr>
        <w:t>ромежуточные сроки</w:t>
      </w:r>
      <w:r w:rsidR="00960816" w:rsidRPr="0080728B">
        <w:rPr>
          <w:rFonts w:ascii="Times New Roman" w:hAnsi="Times New Roman" w:cs="Times New Roman"/>
        </w:rPr>
        <w:t>)</w:t>
      </w:r>
      <w:r w:rsidR="00FB1E2B" w:rsidRPr="0080728B">
        <w:rPr>
          <w:rFonts w:ascii="Times New Roman" w:hAnsi="Times New Roman" w:cs="Times New Roman"/>
        </w:rPr>
        <w:t xml:space="preserve"> выполнения Работ указаны в </w:t>
      </w:r>
      <w:bookmarkEnd w:id="14"/>
      <w:r w:rsidR="00C06ADF" w:rsidRPr="006C3BAB">
        <w:rPr>
          <w:rFonts w:ascii="Times New Roman" w:hAnsi="Times New Roman" w:cs="Times New Roman"/>
          <w:b/>
        </w:rPr>
        <w:t xml:space="preserve">Приложении </w:t>
      </w:r>
      <w:r w:rsidR="00810DE4">
        <w:rPr>
          <w:rFonts w:ascii="Times New Roman" w:hAnsi="Times New Roman" w:cs="Times New Roman"/>
          <w:b/>
        </w:rPr>
        <w:t>№ 10</w:t>
      </w:r>
      <w:r w:rsidR="00C06ADF" w:rsidRPr="006C3BAB">
        <w:rPr>
          <w:rFonts w:ascii="Times New Roman" w:hAnsi="Times New Roman" w:cs="Times New Roman"/>
          <w:b/>
        </w:rPr>
        <w:t xml:space="preserve"> </w:t>
      </w:r>
      <w:r w:rsidR="00C06ADF" w:rsidRPr="006C3BAB">
        <w:rPr>
          <w:rFonts w:ascii="Times New Roman" w:hAnsi="Times New Roman" w:cs="Times New Roman"/>
          <w:b/>
        </w:rPr>
        <w:fldChar w:fldCharType="begin"/>
      </w:r>
      <w:r w:rsidR="00C06ADF" w:rsidRPr="006C3BAB">
        <w:rPr>
          <w:rFonts w:ascii="Times New Roman" w:hAnsi="Times New Roman" w:cs="Times New Roman"/>
          <w:b/>
        </w:rPr>
        <w:instrText xml:space="preserve"> REF RefSCH13_1 \h </w:instrText>
      </w:r>
      <w:r w:rsidR="0080728B" w:rsidRPr="006C3BAB">
        <w:rPr>
          <w:rFonts w:ascii="Times New Roman" w:hAnsi="Times New Roman" w:cs="Times New Roman"/>
          <w:b/>
        </w:rPr>
        <w:instrText xml:space="preserve"> \* MERGEFORMAT </w:instrText>
      </w:r>
      <w:r w:rsidR="00C06ADF" w:rsidRPr="006C3BAB">
        <w:rPr>
          <w:rFonts w:ascii="Times New Roman" w:hAnsi="Times New Roman" w:cs="Times New Roman"/>
          <w:b/>
        </w:rPr>
      </w:r>
      <w:r w:rsidR="00C06ADF" w:rsidRPr="006C3BAB">
        <w:rPr>
          <w:rFonts w:ascii="Times New Roman" w:hAnsi="Times New Roman" w:cs="Times New Roman"/>
          <w:b/>
        </w:rPr>
        <w:fldChar w:fldCharType="separate"/>
      </w:r>
      <w:r w:rsidR="00E43A57" w:rsidRPr="00923739">
        <w:rPr>
          <w:rStyle w:val="10"/>
          <w:rFonts w:ascii="Times New Roman" w:hAnsi="Times New Roman" w:cs="Times New Roman"/>
          <w:b/>
          <w:color w:val="auto"/>
          <w:sz w:val="22"/>
          <w:szCs w:val="22"/>
        </w:rPr>
        <w:t>Календарный график выполнения работ</w:t>
      </w:r>
      <w:r w:rsidR="00C06ADF" w:rsidRPr="006C3BAB">
        <w:rPr>
          <w:rFonts w:ascii="Times New Roman" w:hAnsi="Times New Roman" w:cs="Times New Roman"/>
          <w:b/>
        </w:rPr>
        <w:fldChar w:fldCharType="end"/>
      </w:r>
      <w:r w:rsidR="00C06ADF" w:rsidRPr="0080728B">
        <w:rPr>
          <w:rFonts w:ascii="Times New Roman" w:hAnsi="Times New Roman" w:cs="Times New Roman"/>
        </w:rPr>
        <w:t xml:space="preserve">. </w:t>
      </w:r>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передан в распоряжение Заказчика по соответствующему акту, подписанному Заказчиком. Условие о сроке окончания Этапа Работ считается 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w:t>
      </w:r>
      <w:r w:rsidR="008314A6">
        <w:rPr>
          <w:rFonts w:ascii="Times New Roman" w:hAnsi="Times New Roman" w:cs="Times New Roman"/>
        </w:rPr>
        <w:t>у акту, подписанному Заказчиком.</w:t>
      </w:r>
    </w:p>
    <w:p w14:paraId="1C66AA6F" w14:textId="77777777" w:rsidR="00FA0DD3" w:rsidRPr="0080728B"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80728B">
        <w:rPr>
          <w:rFonts w:ascii="Times New Roman" w:hAnsi="Times New Roman" w:cs="Times New Roman"/>
        </w:rPr>
        <w:t>Цена</w:t>
      </w:r>
      <w:bookmarkEnd w:id="13"/>
      <w:r w:rsidR="003A5C6B" w:rsidRPr="0080728B">
        <w:rPr>
          <w:rFonts w:ascii="Times New Roman" w:hAnsi="Times New Roman" w:cs="Times New Roman"/>
        </w:rPr>
        <w:t xml:space="preserve"> </w:t>
      </w:r>
      <w:r w:rsidR="003F053D" w:rsidRPr="0080728B">
        <w:rPr>
          <w:rFonts w:ascii="Times New Roman" w:hAnsi="Times New Roman" w:cs="Times New Roman"/>
        </w:rPr>
        <w:t>по Договору</w:t>
      </w:r>
      <w:bookmarkEnd w:id="15"/>
      <w:bookmarkEnd w:id="16"/>
      <w:bookmarkEnd w:id="17"/>
    </w:p>
    <w:p w14:paraId="29A530E7" w14:textId="5D3C3105" w:rsidR="00FA0DD3" w:rsidRPr="0080728B" w:rsidRDefault="00FA0DD3" w:rsidP="0080728B">
      <w:pPr>
        <w:pStyle w:val="RUS11"/>
        <w:widowControl w:val="0"/>
        <w:rPr>
          <w:rFonts w:ascii="Times New Roman" w:eastAsia="Times New Roman" w:hAnsi="Times New Roman" w:cs="Times New Roman"/>
        </w:rPr>
      </w:pPr>
      <w:bookmarkStart w:id="18" w:name="_Ref493723668"/>
      <w:bookmarkStart w:id="19" w:name="_Ref500755222"/>
      <w:bookmarkStart w:id="20" w:name="_Ref512416979"/>
      <w:r w:rsidRPr="14E0F580">
        <w:rPr>
          <w:rFonts w:ascii="Times New Roman" w:eastAsia="Times New Roman" w:hAnsi="Times New Roman" w:cs="Times New Roman"/>
        </w:rPr>
        <w:t>Цена Работ по Договору определена</w:t>
      </w:r>
      <w:r w:rsidR="00074B47" w:rsidRPr="14E0F580">
        <w:rPr>
          <w:rFonts w:ascii="Times New Roman" w:eastAsia="Times New Roman" w:hAnsi="Times New Roman" w:cs="Times New Roman"/>
        </w:rPr>
        <w:t xml:space="preserve"> в</w:t>
      </w:r>
      <w:bookmarkEnd w:id="18"/>
      <w:bookmarkEnd w:id="19"/>
      <w:bookmarkEnd w:id="20"/>
      <w:r w:rsidR="00C06ADF" w:rsidRPr="14E0F580">
        <w:rPr>
          <w:rFonts w:ascii="Times New Roman" w:eastAsia="Times New Roman" w:hAnsi="Times New Roman" w:cs="Times New Roman"/>
        </w:rPr>
        <w:t xml:space="preserve"> Приложении </w:t>
      </w:r>
      <w:r w:rsidR="00C06ADF" w:rsidRPr="14E0F580">
        <w:fldChar w:fldCharType="begin"/>
      </w:r>
      <w:r w:rsidR="00C06ADF" w:rsidRPr="0080728B">
        <w:rPr>
          <w:rFonts w:ascii="Times New Roman" w:hAnsi="Times New Roman" w:cs="Times New Roman"/>
        </w:rPr>
        <w:instrText xml:space="preserve"> REF RefSCH4_No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i/>
          <w:iCs/>
        </w:rPr>
        <w:t>№ 4</w:t>
      </w:r>
      <w:r w:rsidR="00C06ADF" w:rsidRPr="14E0F580">
        <w:fldChar w:fldCharType="end"/>
      </w:r>
      <w:r w:rsidR="00C06ADF" w:rsidRPr="14E0F580">
        <w:rPr>
          <w:rFonts w:ascii="Times New Roman" w:eastAsia="Times New Roman" w:hAnsi="Times New Roman" w:cs="Times New Roman"/>
        </w:rPr>
        <w:t xml:space="preserve"> </w:t>
      </w:r>
      <w:r w:rsidR="00C06ADF" w:rsidRPr="14E0F580">
        <w:fldChar w:fldCharType="begin"/>
      </w:r>
      <w:r w:rsidR="00C06ADF" w:rsidRPr="0080728B">
        <w:rPr>
          <w:rFonts w:ascii="Times New Roman" w:hAnsi="Times New Roman" w:cs="Times New Roman"/>
        </w:rPr>
        <w:instrText xml:space="preserve"> REF RefSCH4_1 \h </w:instrText>
      </w:r>
      <w:r w:rsidR="0080728B" w:rsidRPr="0080728B">
        <w:rPr>
          <w:rFonts w:ascii="Times New Roman" w:hAnsi="Times New Roman" w:cs="Times New Roman"/>
        </w:rPr>
        <w:instrText xml:space="preserve"> \* MERGEFORMAT </w:instrText>
      </w:r>
      <w:r w:rsidR="00C06ADF" w:rsidRPr="14E0F580">
        <w:rPr>
          <w:rFonts w:ascii="Times New Roman" w:hAnsi="Times New Roman" w:cs="Times New Roman"/>
        </w:rPr>
        <w:fldChar w:fldCharType="separate"/>
      </w:r>
      <w:r w:rsidR="00E43A57" w:rsidRPr="00E43A57">
        <w:rPr>
          <w:rFonts w:ascii="Times New Roman," w:eastAsia="Times New Roman," w:hAnsi="Times New Roman," w:cs="Times New Roman,"/>
          <w:b/>
          <w:bCs/>
        </w:rPr>
        <w:t>Протокол согласования договорной цены</w:t>
      </w:r>
      <w:r w:rsidR="00C06ADF" w:rsidRPr="14E0F580">
        <w:fldChar w:fldCharType="end"/>
      </w:r>
      <w:r w:rsidR="00C06ADF" w:rsidRPr="14E0F580">
        <w:rPr>
          <w:rFonts w:ascii="Times New Roman" w:eastAsia="Times New Roman" w:hAnsi="Times New Roman" w:cs="Times New Roman"/>
        </w:rPr>
        <w:t xml:space="preserve"> и составляет __________ рублей. </w:t>
      </w:r>
    </w:p>
    <w:p w14:paraId="4151D9D2" w14:textId="77777777" w:rsidR="00BA15C9" w:rsidRPr="0080728B" w:rsidRDefault="00E74E5B" w:rsidP="0080728B">
      <w:pPr>
        <w:pStyle w:val="RUS11"/>
        <w:widowControl w:val="0"/>
        <w:rPr>
          <w:rFonts w:ascii="Times New Roman" w:hAnsi="Times New Roman" w:cs="Times New Roman"/>
        </w:rPr>
      </w:pPr>
      <w:r w:rsidRPr="0080728B">
        <w:rPr>
          <w:rFonts w:ascii="Times New Roman" w:hAnsi="Times New Roman" w:cs="Times New Roman"/>
        </w:rPr>
        <w:t xml:space="preserve">Цена Работ </w:t>
      </w:r>
      <w:r w:rsidR="003D7F0B" w:rsidRPr="0080728B">
        <w:rPr>
          <w:rFonts w:ascii="Times New Roman" w:hAnsi="Times New Roman" w:cs="Times New Roman"/>
        </w:rPr>
        <w:t xml:space="preserve">является твердой и </w:t>
      </w:r>
      <w:r w:rsidR="00F37215" w:rsidRPr="0080728B">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80728B">
        <w:rPr>
          <w:rFonts w:ascii="Times New Roman" w:hAnsi="Times New Roman" w:cs="Times New Roman"/>
        </w:rPr>
        <w:t xml:space="preserve">не подлежит </w:t>
      </w:r>
      <w:r w:rsidRPr="0080728B">
        <w:rPr>
          <w:rFonts w:ascii="Times New Roman" w:hAnsi="Times New Roman" w:cs="Times New Roman"/>
        </w:rPr>
        <w:t>увеличению</w:t>
      </w:r>
      <w:r w:rsidR="003D7F0B" w:rsidRPr="0080728B">
        <w:rPr>
          <w:rFonts w:ascii="Times New Roman" w:hAnsi="Times New Roman" w:cs="Times New Roman"/>
        </w:rPr>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80728B">
        <w:rPr>
          <w:rFonts w:ascii="Times New Roman" w:hAnsi="Times New Roman" w:cs="Times New Roman"/>
        </w:rPr>
        <w:t>Превышение П</w:t>
      </w:r>
      <w:r w:rsidR="0085678A" w:rsidRPr="0080728B">
        <w:rPr>
          <w:rFonts w:ascii="Times New Roman" w:hAnsi="Times New Roman" w:cs="Times New Roman"/>
        </w:rPr>
        <w:t>одрядчиком объемов и стоимости Работ по Д</w:t>
      </w:r>
      <w:r w:rsidR="00BA15C9" w:rsidRPr="0080728B">
        <w:rPr>
          <w:rFonts w:ascii="Times New Roman" w:hAnsi="Times New Roman" w:cs="Times New Roman"/>
        </w:rPr>
        <w:t>оговору, не подтвержденн</w:t>
      </w:r>
      <w:r w:rsidR="00163D2B" w:rsidRPr="0080728B">
        <w:rPr>
          <w:rFonts w:ascii="Times New Roman" w:hAnsi="Times New Roman" w:cs="Times New Roman"/>
        </w:rPr>
        <w:t>ое</w:t>
      </w:r>
      <w:r w:rsidR="00BA15C9" w:rsidRPr="0080728B">
        <w:rPr>
          <w:rFonts w:ascii="Times New Roman" w:hAnsi="Times New Roman" w:cs="Times New Roman"/>
        </w:rPr>
        <w:t xml:space="preserve"> дополнительным соглашением Сторон, не подлежит оплате Заказчиком.</w:t>
      </w:r>
    </w:p>
    <w:p w14:paraId="7C1E2733" w14:textId="2B97E9A0"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В </w:t>
      </w:r>
      <w:r w:rsidR="00074B47" w:rsidRPr="0080728B">
        <w:rPr>
          <w:rFonts w:ascii="Times New Roman" w:hAnsi="Times New Roman" w:cs="Times New Roman"/>
        </w:rPr>
        <w:t xml:space="preserve">Цену </w:t>
      </w:r>
      <w:r w:rsidRPr="0080728B">
        <w:rPr>
          <w:rFonts w:ascii="Times New Roman" w:hAnsi="Times New Roman" w:cs="Times New Roman"/>
        </w:rPr>
        <w:t>Работ включены в том числе, но не ограничиваясь:</w:t>
      </w:r>
    </w:p>
    <w:p w14:paraId="2BD2CE88" w14:textId="35A427E5"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затраты на выдачу и поддержание в силе всех </w:t>
      </w:r>
      <w:r w:rsidR="00FF28CC" w:rsidRPr="0080728B">
        <w:rPr>
          <w:rFonts w:ascii="Times New Roman" w:hAnsi="Times New Roman" w:cs="Times New Roman"/>
        </w:rPr>
        <w:t>Б</w:t>
      </w:r>
      <w:r w:rsidRPr="0080728B">
        <w:rPr>
          <w:rFonts w:ascii="Times New Roman" w:hAnsi="Times New Roman" w:cs="Times New Roman"/>
        </w:rPr>
        <w:t>анковских гарантий, предусмотренных настоящим Договором, а также любые иные расходы и затраты Подрядчика, понесенные им в связи с исполнением настоящего Договора;</w:t>
      </w:r>
    </w:p>
    <w:p w14:paraId="5BB0EC59" w14:textId="77777777"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14:paraId="20D7F752" w14:textId="2894FD30"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сопровождение Экспертизы в соответствии с</w:t>
      </w:r>
      <w:r w:rsidR="00711CA9" w:rsidRPr="0080728B">
        <w:rPr>
          <w:rFonts w:ascii="Times New Roman" w:hAnsi="Times New Roman" w:cs="Times New Roman"/>
        </w:rPr>
        <w:t xml:space="preserve"> </w:t>
      </w:r>
      <w:r w:rsidR="00DD48EE" w:rsidRPr="0080728B">
        <w:rPr>
          <w:rFonts w:ascii="Times New Roman" w:hAnsi="Times New Roman" w:cs="Times New Roman"/>
        </w:rPr>
        <w:t>подр</w:t>
      </w:r>
      <w:r w:rsidR="008365A3" w:rsidRPr="0080728B">
        <w:rPr>
          <w:rFonts w:ascii="Times New Roman" w:hAnsi="Times New Roman" w:cs="Times New Roman"/>
        </w:rPr>
        <w:t xml:space="preserve">азделом </w:t>
      </w:r>
      <w:r w:rsidR="00907D5D" w:rsidRPr="0080728B">
        <w:rPr>
          <w:rFonts w:ascii="Times New Roman" w:hAnsi="Times New Roman" w:cs="Times New Roman"/>
        </w:rPr>
        <w:fldChar w:fldCharType="begin"/>
      </w:r>
      <w:r w:rsidR="00CD2597" w:rsidRPr="0080728B">
        <w:rPr>
          <w:rFonts w:ascii="Times New Roman" w:hAnsi="Times New Roman" w:cs="Times New Roman"/>
        </w:rPr>
        <w:instrText xml:space="preserve"> REF _Ref500770497 \n \h </w:instrText>
      </w:r>
      <w:r w:rsidR="0009383D" w:rsidRPr="0080728B">
        <w:rPr>
          <w:rFonts w:ascii="Times New Roman" w:hAnsi="Times New Roman" w:cs="Times New Roman"/>
        </w:rPr>
        <w:instrText xml:space="preserve"> \* MERGEFORMAT </w:instrText>
      </w:r>
      <w:r w:rsidR="00907D5D" w:rsidRPr="0080728B">
        <w:rPr>
          <w:rFonts w:ascii="Times New Roman" w:hAnsi="Times New Roman" w:cs="Times New Roman"/>
        </w:rPr>
      </w:r>
      <w:r w:rsidR="00907D5D" w:rsidRPr="0080728B">
        <w:rPr>
          <w:rFonts w:ascii="Times New Roman" w:hAnsi="Times New Roman" w:cs="Times New Roman"/>
        </w:rPr>
        <w:fldChar w:fldCharType="separate"/>
      </w:r>
      <w:r w:rsidR="00E43A57">
        <w:rPr>
          <w:rFonts w:ascii="Times New Roman" w:hAnsi="Times New Roman" w:cs="Times New Roman"/>
        </w:rPr>
        <w:t>30</w:t>
      </w:r>
      <w:r w:rsidR="00907D5D" w:rsidRPr="0080728B">
        <w:rPr>
          <w:rFonts w:ascii="Times New Roman" w:hAnsi="Times New Roman" w:cs="Times New Roman"/>
        </w:rPr>
        <w:fldChar w:fldCharType="end"/>
      </w:r>
      <w:r w:rsidR="00711CA9" w:rsidRPr="0080728B">
        <w:rPr>
          <w:rFonts w:ascii="Times New Roman" w:hAnsi="Times New Roman" w:cs="Times New Roman"/>
        </w:rPr>
        <w:t xml:space="preserve"> </w:t>
      </w:r>
      <w:r w:rsidRPr="0080728B">
        <w:rPr>
          <w:rFonts w:ascii="Times New Roman" w:hAnsi="Times New Roman" w:cs="Times New Roman"/>
        </w:rPr>
        <w:t xml:space="preserve">настоящего Договора, в </w:t>
      </w:r>
      <w:proofErr w:type="spellStart"/>
      <w:r w:rsidRPr="0080728B">
        <w:rPr>
          <w:rFonts w:ascii="Times New Roman" w:hAnsi="Times New Roman" w:cs="Times New Roman"/>
        </w:rPr>
        <w:t>т.ч</w:t>
      </w:r>
      <w:proofErr w:type="spellEnd"/>
      <w:r w:rsidRPr="0080728B">
        <w:rPr>
          <w:rFonts w:ascii="Times New Roman" w:hAnsi="Times New Roman" w:cs="Times New Roman"/>
        </w:rPr>
        <w:t>. на представление интересов Заказчика при ее проведении, на устранение замечаний, полученных в процессе проведения Экспертизы и т.д.;</w:t>
      </w:r>
    </w:p>
    <w:p w14:paraId="1837C8E7" w14:textId="77777777"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14:paraId="2F22FDAA" w14:textId="22070C16"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14:paraId="6C6A41FD" w14:textId="3035505E" w:rsidR="00FC62EF" w:rsidRPr="0095164C" w:rsidRDefault="00033B6C" w:rsidP="0080728B">
      <w:pPr>
        <w:pStyle w:val="RUS11"/>
        <w:widowControl w:val="0"/>
        <w:numPr>
          <w:ilvl w:val="0"/>
          <w:numId w:val="14"/>
        </w:numPr>
        <w:ind w:left="993" w:hanging="426"/>
        <w:rPr>
          <w:ins w:id="21" w:author="Ивановская Елена Владимировна" w:date="2019-03-28T08:28:00Z"/>
          <w:rFonts w:ascii="Times New Roman" w:hAnsi="Times New Roman" w:cs="Times New Roman"/>
        </w:rPr>
      </w:pPr>
      <w:r w:rsidRPr="0080728B">
        <w:rPr>
          <w:rFonts w:ascii="Times New Roman" w:hAnsi="Times New Roman" w:cs="Times New Roman"/>
        </w:rPr>
        <w:t xml:space="preserve">вознаграждение </w:t>
      </w:r>
      <w:r w:rsidR="00030849" w:rsidRPr="0080728B">
        <w:rPr>
          <w:rFonts w:ascii="Times New Roman" w:hAnsi="Times New Roman" w:cs="Times New Roman"/>
        </w:rPr>
        <w:t xml:space="preserve">Подрядчика за </w:t>
      </w:r>
      <w:r w:rsidR="006B668E" w:rsidRPr="0080728B">
        <w:rPr>
          <w:rFonts w:ascii="Times New Roman" w:hAnsi="Times New Roman" w:cs="Times New Roman"/>
        </w:rPr>
        <w:t>[</w:t>
      </w:r>
      <w:r w:rsidR="00C26A7E" w:rsidRPr="0080728B">
        <w:rPr>
          <w:rFonts w:ascii="Times New Roman" w:hAnsi="Times New Roman" w:cs="Times New Roman"/>
        </w:rPr>
        <w:t xml:space="preserve">передачу </w:t>
      </w:r>
      <w:r w:rsidR="00030849" w:rsidRPr="0080728B">
        <w:rPr>
          <w:rFonts w:ascii="Times New Roman" w:hAnsi="Times New Roman" w:cs="Times New Roman"/>
        </w:rPr>
        <w:t xml:space="preserve">исключительных прав на </w:t>
      </w:r>
      <w:r w:rsidR="006302EE" w:rsidRPr="0080728B">
        <w:rPr>
          <w:rFonts w:ascii="Times New Roman" w:hAnsi="Times New Roman" w:cs="Times New Roman"/>
        </w:rPr>
        <w:t>Р</w:t>
      </w:r>
      <w:r w:rsidR="00030849" w:rsidRPr="0080728B">
        <w:rPr>
          <w:rFonts w:ascii="Times New Roman" w:hAnsi="Times New Roman" w:cs="Times New Roman"/>
        </w:rPr>
        <w:t xml:space="preserve">езультат </w:t>
      </w:r>
      <w:r w:rsidR="006302EE" w:rsidRPr="0080728B">
        <w:rPr>
          <w:rFonts w:ascii="Times New Roman" w:hAnsi="Times New Roman" w:cs="Times New Roman"/>
        </w:rPr>
        <w:t>Р</w:t>
      </w:r>
      <w:r w:rsidR="00030849" w:rsidRPr="0080728B">
        <w:rPr>
          <w:rFonts w:ascii="Times New Roman" w:hAnsi="Times New Roman" w:cs="Times New Roman"/>
        </w:rPr>
        <w:t>абот</w:t>
      </w:r>
      <w:r w:rsidR="00C26A7E" w:rsidRPr="0080728B">
        <w:rPr>
          <w:rFonts w:ascii="Times New Roman" w:hAnsi="Times New Roman" w:cs="Times New Roman"/>
        </w:rPr>
        <w:t xml:space="preserve"> / лицензионное вознаграждение (выбрать нужное)</w:t>
      </w:r>
      <w:r w:rsidR="006B668E" w:rsidRPr="0080728B">
        <w:rPr>
          <w:rFonts w:ascii="Times New Roman" w:hAnsi="Times New Roman" w:cs="Times New Roman"/>
        </w:rPr>
        <w:t>]</w:t>
      </w:r>
      <w:r w:rsidR="00030849" w:rsidRPr="0080728B">
        <w:rPr>
          <w:rFonts w:ascii="Times New Roman" w:hAnsi="Times New Roman" w:cs="Times New Roman"/>
        </w:rPr>
        <w:t>.</w:t>
      </w:r>
    </w:p>
    <w:p w14:paraId="3285D065" w14:textId="45C996ED" w:rsidR="002A1D0C" w:rsidRPr="008314A6" w:rsidRDefault="0095164C" w:rsidP="0095164C">
      <w:pPr>
        <w:pStyle w:val="RUS11"/>
        <w:rPr>
          <w:ins w:id="22" w:author="Ивановская Елена Владимировна" w:date="2019-03-28T08:31:00Z"/>
          <w:rFonts w:ascii="Times New Roman" w:hAnsi="Times New Roman" w:cs="Times New Roman"/>
        </w:rPr>
      </w:pPr>
      <w:ins w:id="23" w:author="Ивановская Елена Владимировна" w:date="2019-03-28T08:28:00Z">
        <w:r w:rsidRPr="008314A6">
          <w:rPr>
            <w:rFonts w:ascii="Times New Roman" w:hAnsi="Times New Roman" w:cs="Times New Roman"/>
          </w:rPr>
          <w:t xml:space="preserve"> Цена работ по договору увеличивается на НДС по ставке, установленной Н</w:t>
        </w:r>
      </w:ins>
      <w:ins w:id="24" w:author="Ивановская Елена Владимировна" w:date="2019-03-28T08:29:00Z">
        <w:r w:rsidRPr="008314A6">
          <w:rPr>
            <w:rFonts w:ascii="Times New Roman" w:hAnsi="Times New Roman" w:cs="Times New Roman"/>
          </w:rPr>
          <w:t xml:space="preserve">алоговым </w:t>
        </w:r>
      </w:ins>
      <w:r w:rsidR="008314A6" w:rsidRPr="008314A6">
        <w:rPr>
          <w:rFonts w:ascii="Times New Roman" w:hAnsi="Times New Roman" w:cs="Times New Roman"/>
        </w:rPr>
        <w:t>кодексом РФ</w:t>
      </w:r>
      <w:ins w:id="25" w:author="Ивановская Елена Владимировна" w:date="2019-03-28T08:28:00Z">
        <w:r w:rsidRPr="008314A6">
          <w:rPr>
            <w:rFonts w:ascii="Times New Roman" w:hAnsi="Times New Roman" w:cs="Times New Roman"/>
          </w:rPr>
          <w:t xml:space="preserve">. </w:t>
        </w:r>
      </w:ins>
    </w:p>
    <w:p w14:paraId="437281F1" w14:textId="77777777"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1AEFDE22"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14:paraId="7F29812F" w14:textId="77777777"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lastRenderedPageBreak/>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764DE92C" w14:textId="4EC15608"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 xml:space="preserve">Любые и </w:t>
      </w:r>
      <w:r w:rsidR="008314A6" w:rsidRPr="0080728B">
        <w:rPr>
          <w:rFonts w:ascii="Times New Roman" w:hAnsi="Times New Roman" w:cs="Times New Roman"/>
        </w:rPr>
        <w:t>все дополнительные расходы,</w:t>
      </w:r>
      <w:r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Pr="0080728B">
        <w:rPr>
          <w:rFonts w:ascii="Times New Roman" w:hAnsi="Times New Roman" w:cs="Times New Roman"/>
        </w:rPr>
        <w:t>ены Работ.</w:t>
      </w:r>
    </w:p>
    <w:p w14:paraId="25F73BFD" w14:textId="20AD5007"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14:paraId="18C52E42" w14:textId="77777777"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14:paraId="5F8C492E" w14:textId="72DC7AE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14:paraId="23E05430"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14:paraId="700A6D2E"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5B0B834F" w14:textId="77777777"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63B94271" w14:textId="77777777"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14:paraId="5536D399" w14:textId="77777777"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36079A9" w14:textId="77777777" w:rsidR="003D7F0B" w:rsidRPr="0080728B" w:rsidRDefault="0011250A" w:rsidP="0080728B">
      <w:pPr>
        <w:pStyle w:val="RUS1"/>
        <w:widowControl w:val="0"/>
        <w:spacing w:before="0"/>
        <w:rPr>
          <w:rFonts w:ascii="Times New Roman" w:hAnsi="Times New Roman" w:cs="Times New Roman"/>
        </w:rPr>
      </w:pPr>
      <w:bookmarkStart w:id="26" w:name="_Ref493723332"/>
      <w:bookmarkStart w:id="27" w:name="_Toc504140762"/>
      <w:bookmarkStart w:id="28" w:name="_Toc518653250"/>
      <w:r w:rsidRPr="0080728B">
        <w:rPr>
          <w:rFonts w:ascii="Times New Roman" w:hAnsi="Times New Roman" w:cs="Times New Roman"/>
        </w:rPr>
        <w:t>Порядок и условия платежей</w:t>
      </w:r>
      <w:bookmarkEnd w:id="26"/>
      <w:bookmarkEnd w:id="27"/>
      <w:bookmarkEnd w:id="28"/>
    </w:p>
    <w:p w14:paraId="79E70744" w14:textId="59FC9799" w:rsidR="00ED3E67" w:rsidRPr="0080728B" w:rsidRDefault="00ED3E67" w:rsidP="0080728B">
      <w:pPr>
        <w:pStyle w:val="RUS11"/>
        <w:widowControl w:val="0"/>
        <w:rPr>
          <w:rFonts w:ascii="Times New Roman" w:hAnsi="Times New Roman" w:cs="Times New Roman"/>
        </w:rPr>
      </w:pPr>
      <w:bookmarkStart w:id="29" w:name="_GoBack"/>
      <w:bookmarkEnd w:id="29"/>
      <w:r w:rsidRPr="0080728B">
        <w:rPr>
          <w:rFonts w:ascii="Times New Roman" w:hAnsi="Times New Roman" w:cs="Times New Roman"/>
        </w:rPr>
        <w:t>Заказчик выплачивает Подрядчику аванс в размере, не превыш</w:t>
      </w:r>
      <w:r w:rsidR="00DE62FB" w:rsidRPr="0080728B">
        <w:rPr>
          <w:rFonts w:ascii="Times New Roman" w:hAnsi="Times New Roman" w:cs="Times New Roman"/>
        </w:rPr>
        <w:t>ающем 30 (тридцать</w:t>
      </w:r>
      <w:r w:rsidR="00895804" w:rsidRPr="0080728B">
        <w:rPr>
          <w:rFonts w:ascii="Times New Roman" w:hAnsi="Times New Roman" w:cs="Times New Roman"/>
        </w:rPr>
        <w:t>)</w:t>
      </w:r>
      <w:r w:rsidR="00DE62FB" w:rsidRPr="0080728B">
        <w:rPr>
          <w:rFonts w:ascii="Times New Roman" w:hAnsi="Times New Roman" w:cs="Times New Roman"/>
        </w:rPr>
        <w:t xml:space="preserve"> процентов</w:t>
      </w:r>
      <w:r w:rsidR="00ED1063" w:rsidRPr="0080728B">
        <w:rPr>
          <w:rFonts w:ascii="Times New Roman" w:hAnsi="Times New Roman" w:cs="Times New Roman"/>
        </w:rPr>
        <w:t xml:space="preserve"> </w:t>
      </w:r>
      <w:r w:rsidRPr="0080728B">
        <w:rPr>
          <w:rFonts w:ascii="Times New Roman" w:hAnsi="Times New Roman" w:cs="Times New Roman"/>
        </w:rPr>
        <w:t xml:space="preserve">от Цены Работ, составляющий [●] ([●]) рублей, в том числе НДС [●] ([●]) рублей, в течение 10 (десяти) дней с момента получения счета и предоставления Подрядчиком </w:t>
      </w:r>
      <w:r w:rsidR="00FF28CC" w:rsidRPr="0080728B">
        <w:rPr>
          <w:rFonts w:ascii="Times New Roman" w:hAnsi="Times New Roman" w:cs="Times New Roman"/>
        </w:rPr>
        <w:t>Б</w:t>
      </w:r>
      <w:r w:rsidR="00F651D2" w:rsidRPr="0080728B">
        <w:rPr>
          <w:rFonts w:ascii="Times New Roman" w:hAnsi="Times New Roman" w:cs="Times New Roman"/>
        </w:rPr>
        <w:t xml:space="preserve">анковской гарантии на сумму аванса в качестве </w:t>
      </w:r>
      <w:r w:rsidRPr="0080728B">
        <w:rPr>
          <w:rFonts w:ascii="Times New Roman" w:hAnsi="Times New Roman" w:cs="Times New Roman"/>
        </w:rPr>
        <w:t xml:space="preserve">обеспечения </w:t>
      </w:r>
      <w:r w:rsidR="00F651D2" w:rsidRPr="0080728B">
        <w:rPr>
          <w:rFonts w:ascii="Times New Roman" w:hAnsi="Times New Roman" w:cs="Times New Roman"/>
        </w:rPr>
        <w:t xml:space="preserve">его </w:t>
      </w:r>
      <w:r w:rsidRPr="0080728B">
        <w:rPr>
          <w:rFonts w:ascii="Times New Roman" w:hAnsi="Times New Roman" w:cs="Times New Roman"/>
        </w:rPr>
        <w:t>возврата</w:t>
      </w:r>
      <w:r w:rsidRPr="0080728B">
        <w:rPr>
          <w:rFonts w:ascii="Times New Roman" w:hAnsi="Times New Roman" w:cs="Times New Roman"/>
          <w:b/>
          <w:i/>
        </w:rPr>
        <w:t>.</w:t>
      </w:r>
    </w:p>
    <w:p w14:paraId="2F0EC220" w14:textId="77777777" w:rsidR="00ED3E67" w:rsidRPr="0080728B" w:rsidRDefault="00ED3E67"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r w:rsidRPr="0080728B">
        <w:rPr>
          <w:rFonts w:ascii="Times New Roman" w:hAnsi="Times New Roman" w:cs="Times New Roman"/>
          <w:i/>
          <w:iCs/>
          <w:sz w:val="22"/>
          <w:szCs w:val="22"/>
        </w:rPr>
        <w:t>.</w:t>
      </w:r>
    </w:p>
    <w:p w14:paraId="643A1A38" w14:textId="77777777" w:rsidR="00ED3E67" w:rsidRPr="0080728B" w:rsidRDefault="00ED3E67" w:rsidP="0080728B">
      <w:pPr>
        <w:pStyle w:val="RUS11"/>
        <w:widowControl w:val="0"/>
        <w:rPr>
          <w:rFonts w:ascii="Times New Roman" w:hAnsi="Times New Roman" w:cs="Times New Roman"/>
        </w:rPr>
      </w:pPr>
      <w:r w:rsidRPr="0080728B">
        <w:rPr>
          <w:rFonts w:ascii="Times New Roman" w:hAnsi="Times New Roman" w:cs="Times New Roman"/>
        </w:rPr>
        <w:t>Сумма уплаченных авансовых платежей зачитывается пропорционально объему выполненных Работ.</w:t>
      </w:r>
    </w:p>
    <w:p w14:paraId="240CB2F5" w14:textId="77777777" w:rsidR="00ED3E67" w:rsidRPr="0080728B" w:rsidRDefault="00ED3E67" w:rsidP="0080728B">
      <w:pPr>
        <w:widowControl w:val="0"/>
        <w:ind w:firstLine="567"/>
        <w:jc w:val="both"/>
        <w:rPr>
          <w:rFonts w:ascii="Times New Roman" w:hAnsi="Times New Roman" w:cs="Times New Roman"/>
          <w:b/>
          <w:iCs/>
          <w:color w:val="C00000"/>
          <w:sz w:val="22"/>
          <w:szCs w:val="22"/>
        </w:rPr>
      </w:pPr>
      <w:r w:rsidRPr="0080728B">
        <w:rPr>
          <w:rFonts w:ascii="Times New Roman" w:hAnsi="Times New Roman" w:cs="Times New Roman"/>
          <w:iCs/>
          <w:sz w:val="22"/>
          <w:szCs w:val="22"/>
        </w:rPr>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 суммы, причитающейся к оплате</w:t>
      </w:r>
      <w:r w:rsidRPr="0080728B">
        <w:rPr>
          <w:rFonts w:ascii="Times New Roman" w:hAnsi="Times New Roman" w:cs="Times New Roman"/>
          <w:b/>
          <w:iCs/>
          <w:color w:val="C00000"/>
          <w:sz w:val="22"/>
          <w:szCs w:val="22"/>
        </w:rPr>
        <w:t>.</w:t>
      </w:r>
      <w:r w:rsidR="0007186D" w:rsidRPr="0080728B">
        <w:rPr>
          <w:rFonts w:ascii="Times New Roman" w:hAnsi="Times New Roman" w:cs="Times New Roman"/>
          <w:b/>
          <w:iCs/>
          <w:color w:val="C00000"/>
          <w:sz w:val="22"/>
          <w:szCs w:val="22"/>
        </w:rPr>
        <w:t>]</w:t>
      </w:r>
    </w:p>
    <w:p w14:paraId="163A27F7"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обязан использовать авансовый платеж путем целевого расходования сумм авансовых платежей на выполнение работ по Договору. Нецелевое использование авансовых </w:t>
      </w:r>
      <w:r w:rsidRPr="0080728B">
        <w:rPr>
          <w:rFonts w:ascii="Times New Roman" w:hAnsi="Times New Roman" w:cs="Times New Roman"/>
          <w:iCs/>
          <w:sz w:val="22"/>
          <w:szCs w:val="22"/>
        </w:rPr>
        <w:lastRenderedPageBreak/>
        <w:t>платежей Подрядчиком запрещено.</w:t>
      </w:r>
    </w:p>
    <w:p w14:paraId="501BE2BB" w14:textId="56E5E0F2"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Подрядчик не позднее 5 (пяти) календарных дней со дня получения аванса обязан предоставить соответствующую счет-фактуру. В целях подтверждения целевого расходования авансовых платежей Подрядчик обязан ежемесячно, не позднее 10</w:t>
      </w:r>
      <w:r w:rsidR="00252A89" w:rsidRPr="0080728B">
        <w:rPr>
          <w:rFonts w:ascii="Times New Roman" w:hAnsi="Times New Roman" w:cs="Times New Roman"/>
          <w:iCs/>
          <w:sz w:val="22"/>
          <w:szCs w:val="22"/>
        </w:rPr>
        <w:t xml:space="preserve"> (десятого)</w:t>
      </w:r>
      <w:r w:rsidRPr="0080728B">
        <w:rPr>
          <w:rFonts w:ascii="Times New Roman" w:hAnsi="Times New Roman" w:cs="Times New Roman"/>
          <w:iCs/>
          <w:sz w:val="22"/>
          <w:szCs w:val="22"/>
        </w:rPr>
        <w:t xml:space="preserve"> числа месяца, следующего за</w:t>
      </w:r>
      <w:r w:rsidR="007E4CAE" w:rsidRPr="0080728B">
        <w:rPr>
          <w:rFonts w:ascii="Times New Roman" w:hAnsi="Times New Roman" w:cs="Times New Roman"/>
          <w:iCs/>
          <w:sz w:val="22"/>
          <w:szCs w:val="22"/>
        </w:rPr>
        <w:t xml:space="preserve"> </w:t>
      </w:r>
      <w:r w:rsidRPr="0080728B">
        <w:rPr>
          <w:rFonts w:ascii="Times New Roman" w:hAnsi="Times New Roman" w:cs="Times New Roman"/>
          <w:iCs/>
          <w:sz w:val="22"/>
          <w:szCs w:val="22"/>
        </w:rPr>
        <w:t>отчетным, представлять Заказчику отчет об использовании авансовых платежей.</w:t>
      </w:r>
    </w:p>
    <w:p w14:paraId="58D5FC05" w14:textId="77777777" w:rsidR="00030849" w:rsidRPr="0080728B" w:rsidRDefault="00030849" w:rsidP="0080728B">
      <w:pPr>
        <w:widowControl w:val="0"/>
        <w:ind w:firstLine="567"/>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Подрядчик не позднее 5 (пяти) рабочих дней после получения запроса Заказчика обязан предоставить все необходимые документы, подтверждающие использование авансового платежа в соответствии с его целевым назначением, в том числе: </w:t>
      </w:r>
    </w:p>
    <w:p w14:paraId="24322EB9" w14:textId="7AFFD884" w:rsidR="00030849" w:rsidRPr="0080728B" w:rsidRDefault="00AE78D7" w:rsidP="0080728B">
      <w:pPr>
        <w:pStyle w:val="afc"/>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о</w:t>
      </w:r>
      <w:r w:rsidR="00030849" w:rsidRPr="0080728B">
        <w:rPr>
          <w:rFonts w:ascii="Times New Roman" w:hAnsi="Times New Roman" w:cs="Times New Roman"/>
          <w:iCs/>
          <w:sz w:val="22"/>
          <w:szCs w:val="22"/>
        </w:rPr>
        <w:t>тчет об использовании авансовых платежей с выпиской по расчетному счету, в рамках которого осуществляются финансовые операции по Договору, из банка, обслуживающего Подрядчика на дату составления отчета, с указанием информации, подтверждающей достоверность отчета</w:t>
      </w:r>
      <w:r w:rsidRPr="0080728B">
        <w:rPr>
          <w:rFonts w:ascii="Times New Roman" w:hAnsi="Times New Roman" w:cs="Times New Roman"/>
          <w:iCs/>
          <w:sz w:val="22"/>
          <w:szCs w:val="22"/>
        </w:rPr>
        <w:t>;</w:t>
      </w:r>
    </w:p>
    <w:p w14:paraId="3437400E" w14:textId="44222B40" w:rsidR="00030849" w:rsidRPr="0080728B" w:rsidRDefault="00030849" w:rsidP="0080728B">
      <w:pPr>
        <w:pStyle w:val="afc"/>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копии договоров, заключенных Подрядчиком, Субподряд</w:t>
      </w:r>
      <w:r w:rsidR="00353935" w:rsidRPr="0080728B">
        <w:rPr>
          <w:rFonts w:ascii="Times New Roman" w:hAnsi="Times New Roman" w:cs="Times New Roman"/>
          <w:iCs/>
          <w:sz w:val="22"/>
          <w:szCs w:val="22"/>
        </w:rPr>
        <w:t>ными организациями</w:t>
      </w:r>
      <w:r w:rsidRPr="0080728B">
        <w:rPr>
          <w:rFonts w:ascii="Times New Roman" w:hAnsi="Times New Roman" w:cs="Times New Roman"/>
          <w:iCs/>
          <w:sz w:val="22"/>
          <w:szCs w:val="22"/>
        </w:rPr>
        <w:t>, а также иными третьими лицами, привлеченными для выполнения Работ, услуг и иных обязательств по настоящему Договору;</w:t>
      </w:r>
    </w:p>
    <w:p w14:paraId="46A1328D" w14:textId="6C2006F8" w:rsidR="00030849" w:rsidRPr="0080728B" w:rsidRDefault="00030849" w:rsidP="0080728B">
      <w:pPr>
        <w:pStyle w:val="afc"/>
        <w:widowControl w:val="0"/>
        <w:numPr>
          <w:ilvl w:val="0"/>
          <w:numId w:val="24"/>
        </w:numPr>
        <w:contextualSpacing w:val="0"/>
        <w:jc w:val="both"/>
        <w:rPr>
          <w:rFonts w:ascii="Times New Roman" w:hAnsi="Times New Roman" w:cs="Times New Roman"/>
          <w:iCs/>
          <w:sz w:val="22"/>
          <w:szCs w:val="22"/>
        </w:rPr>
      </w:pPr>
      <w:r w:rsidRPr="0080728B">
        <w:rPr>
          <w:rFonts w:ascii="Times New Roman" w:hAnsi="Times New Roman" w:cs="Times New Roman"/>
          <w:iCs/>
          <w:sz w:val="22"/>
          <w:szCs w:val="22"/>
        </w:rPr>
        <w:t xml:space="preserve">платежные поручения на перечисление авансовых средств </w:t>
      </w:r>
      <w:r w:rsidR="00F15EA3" w:rsidRPr="0080728B">
        <w:rPr>
          <w:rFonts w:ascii="Times New Roman" w:hAnsi="Times New Roman" w:cs="Times New Roman"/>
          <w:iCs/>
          <w:sz w:val="22"/>
          <w:szCs w:val="22"/>
        </w:rPr>
        <w:t>Субподрядным организациям</w:t>
      </w:r>
      <w:r w:rsidRPr="0080728B">
        <w:rPr>
          <w:rFonts w:ascii="Times New Roman" w:hAnsi="Times New Roman" w:cs="Times New Roman"/>
          <w:iCs/>
          <w:sz w:val="22"/>
          <w:szCs w:val="22"/>
        </w:rPr>
        <w:t>и иным третьим лицам, привлеченным для выполнения Работ по Договору;</w:t>
      </w:r>
    </w:p>
    <w:p w14:paraId="58276451" w14:textId="6E1B96D6" w:rsidR="00BB0DBF" w:rsidRPr="008314A6" w:rsidRDefault="00030849" w:rsidP="008314A6">
      <w:pPr>
        <w:pStyle w:val="afc"/>
        <w:widowControl w:val="0"/>
        <w:numPr>
          <w:ilvl w:val="0"/>
          <w:numId w:val="24"/>
        </w:numPr>
        <w:contextualSpacing w:val="0"/>
        <w:jc w:val="both"/>
        <w:rPr>
          <w:rFonts w:ascii="Times New Roman" w:hAnsi="Times New Roman" w:cs="Times New Roman"/>
          <w:iCs/>
          <w:sz w:val="22"/>
          <w:szCs w:val="22"/>
        </w:rPr>
      </w:pPr>
      <w:r w:rsidRPr="008314A6">
        <w:rPr>
          <w:rFonts w:ascii="Times New Roman" w:hAnsi="Times New Roman" w:cs="Times New Roman"/>
          <w:iCs/>
          <w:sz w:val="22"/>
          <w:szCs w:val="22"/>
        </w:rPr>
        <w:t xml:space="preserve">копии актов о выполненных проектно-изыскательских работах, работах по разработке рабочей, </w:t>
      </w:r>
      <w:r w:rsidR="00E17651" w:rsidRPr="008314A6">
        <w:rPr>
          <w:rFonts w:ascii="Times New Roman" w:hAnsi="Times New Roman" w:cs="Times New Roman"/>
          <w:iCs/>
          <w:sz w:val="22"/>
          <w:szCs w:val="22"/>
        </w:rPr>
        <w:t>проектной</w:t>
      </w:r>
      <w:r w:rsidRPr="008314A6">
        <w:rPr>
          <w:rFonts w:ascii="Times New Roman" w:hAnsi="Times New Roman" w:cs="Times New Roman"/>
          <w:iCs/>
          <w:sz w:val="22"/>
          <w:szCs w:val="22"/>
        </w:rPr>
        <w:t xml:space="preserve"> документации, подтверждающие выполнение работ, оказание услуг по договорам с </w:t>
      </w:r>
      <w:r w:rsidR="00F15EA3" w:rsidRPr="008314A6">
        <w:rPr>
          <w:rFonts w:ascii="Times New Roman" w:hAnsi="Times New Roman" w:cs="Times New Roman"/>
          <w:iCs/>
          <w:sz w:val="22"/>
          <w:szCs w:val="22"/>
        </w:rPr>
        <w:t>Субподрядными организациями</w:t>
      </w:r>
      <w:r w:rsidRPr="008314A6">
        <w:rPr>
          <w:rFonts w:ascii="Times New Roman" w:hAnsi="Times New Roman" w:cs="Times New Roman"/>
          <w:iCs/>
          <w:sz w:val="22"/>
          <w:szCs w:val="22"/>
        </w:rPr>
        <w:t>, а также иными привлечёнными для выполнения Работ по Договору третьими лицами</w:t>
      </w:r>
      <w:r w:rsidR="00487C6C" w:rsidRPr="008314A6">
        <w:rPr>
          <w:rFonts w:ascii="Times New Roman" w:hAnsi="Times New Roman" w:cs="Times New Roman"/>
          <w:iCs/>
          <w:sz w:val="22"/>
          <w:szCs w:val="22"/>
        </w:rPr>
        <w:t>.</w:t>
      </w:r>
      <w:r w:rsidR="008314A6" w:rsidRPr="008314A6">
        <w:rPr>
          <w:rFonts w:ascii="Times New Roman" w:hAnsi="Times New Roman" w:cs="Times New Roman"/>
          <w:iCs/>
          <w:sz w:val="22"/>
          <w:szCs w:val="22"/>
        </w:rPr>
        <w:t xml:space="preserve"> </w:t>
      </w:r>
    </w:p>
    <w:p w14:paraId="7A406471" w14:textId="6EAEC187" w:rsidR="0011250A" w:rsidRPr="0080728B" w:rsidRDefault="0011250A" w:rsidP="0080728B">
      <w:pPr>
        <w:pStyle w:val="RUS11"/>
        <w:widowControl w:val="0"/>
        <w:rPr>
          <w:rFonts w:ascii="Times New Roman" w:hAnsi="Times New Roman" w:cs="Times New Roman"/>
        </w:rPr>
      </w:pPr>
      <w:bookmarkStart w:id="30" w:name="_Ref493723351"/>
      <w:r w:rsidRPr="0080728B">
        <w:rPr>
          <w:rFonts w:ascii="Times New Roman" w:hAnsi="Times New Roman" w:cs="Times New Roman"/>
          <w:iCs/>
        </w:rPr>
        <w:t>Подрядчик</w:t>
      </w:r>
      <w:r w:rsidRPr="0080728B">
        <w:rPr>
          <w:rFonts w:ascii="Times New Roman" w:hAnsi="Times New Roman" w:cs="Times New Roman"/>
        </w:rPr>
        <w:t xml:space="preserve"> не позднее </w:t>
      </w:r>
      <w:r w:rsidR="00BE089F" w:rsidRPr="0080728B">
        <w:rPr>
          <w:rFonts w:ascii="Times New Roman" w:hAnsi="Times New Roman" w:cs="Times New Roman"/>
        </w:rPr>
        <w:t xml:space="preserve">последнего рабочего дня </w:t>
      </w:r>
      <w:r w:rsidR="002B3793" w:rsidRPr="0080728B">
        <w:rPr>
          <w:rFonts w:ascii="Times New Roman" w:hAnsi="Times New Roman" w:cs="Times New Roman"/>
        </w:rPr>
        <w:t>завершенного</w:t>
      </w:r>
      <w:r w:rsidR="00AE199C" w:rsidRPr="0080728B">
        <w:rPr>
          <w:rFonts w:ascii="Times New Roman" w:hAnsi="Times New Roman" w:cs="Times New Roman"/>
        </w:rPr>
        <w:t xml:space="preserve"> Этапа Работ</w:t>
      </w:r>
      <w:r w:rsidRPr="0080728B">
        <w:rPr>
          <w:rFonts w:ascii="Times New Roman" w:hAnsi="Times New Roman" w:cs="Times New Roman"/>
        </w:rPr>
        <w:t xml:space="preserve"> направляет Заказчику оригиналы следующих документов:</w:t>
      </w:r>
      <w:bookmarkEnd w:id="30"/>
    </w:p>
    <w:p w14:paraId="135A4E45" w14:textId="77777777"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14:paraId="0A797347"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Справку о стоимости выполненных работ (в трех экземплярах);</w:t>
      </w:r>
    </w:p>
    <w:p w14:paraId="704825D5"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14:paraId="1AE061AE"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14:paraId="2D100915"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удерживаемой в счет Гарантийного фонда;</w:t>
      </w:r>
    </w:p>
    <w:p w14:paraId="5B393F4C" w14:textId="77777777"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14:paraId="3E3E2A31" w14:textId="77777777"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14:paraId="71E55CA2" w14:textId="7BC08363" w:rsidR="00024EEB" w:rsidRPr="0080728B" w:rsidRDefault="00024EEB" w:rsidP="0080728B">
      <w:pPr>
        <w:pStyle w:val="RUS11"/>
        <w:widowControl w:val="0"/>
        <w:rPr>
          <w:rFonts w:ascii="Times New Roman" w:hAnsi="Times New Roman" w:cs="Times New Roman"/>
        </w:rPr>
      </w:pPr>
      <w:bookmarkStart w:id="31" w:name="_Ref496615859"/>
      <w:r w:rsidRPr="0080728B">
        <w:rPr>
          <w:rFonts w:ascii="Times New Roman" w:hAnsi="Times New Roman" w:cs="Times New Roman"/>
        </w:rPr>
        <w:t xml:space="preserve">Заказчик в течение </w:t>
      </w:r>
      <w:r w:rsidR="00B04263" w:rsidRPr="0080728B">
        <w:rPr>
          <w:rFonts w:ascii="Times New Roman" w:hAnsi="Times New Roman" w:cs="Times New Roman"/>
        </w:rPr>
        <w:t xml:space="preserve">20 </w:t>
      </w:r>
      <w:r w:rsidRPr="0080728B">
        <w:rPr>
          <w:rFonts w:ascii="Times New Roman" w:hAnsi="Times New Roman" w:cs="Times New Roman"/>
        </w:rPr>
        <w:t>(</w:t>
      </w:r>
      <w:r w:rsidR="00B04263" w:rsidRPr="0080728B">
        <w:rPr>
          <w:rFonts w:ascii="Times New Roman" w:hAnsi="Times New Roman" w:cs="Times New Roman"/>
        </w:rPr>
        <w:t>двадцати</w:t>
      </w:r>
      <w:r w:rsidRPr="0080728B">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80728B">
        <w:rPr>
          <w:rFonts w:ascii="Times New Roman" w:hAnsi="Times New Roman" w:cs="Times New Roman"/>
        </w:rPr>
        <w:t>Акт о приемке выполненных работ</w:t>
      </w:r>
      <w:r w:rsidR="00C70D9D" w:rsidRPr="0080728B">
        <w:rPr>
          <w:rFonts w:ascii="Times New Roman" w:hAnsi="Times New Roman" w:cs="Times New Roman"/>
        </w:rPr>
        <w:t xml:space="preserve"> </w:t>
      </w:r>
      <w:r w:rsidRPr="0080728B">
        <w:rPr>
          <w:rFonts w:ascii="Times New Roman" w:hAnsi="Times New Roman" w:cs="Times New Roman"/>
        </w:rPr>
        <w:t xml:space="preserve">и </w:t>
      </w:r>
      <w:r w:rsidR="00B827C1" w:rsidRPr="0080728B">
        <w:rPr>
          <w:rFonts w:ascii="Times New Roman" w:hAnsi="Times New Roman" w:cs="Times New Roman"/>
        </w:rPr>
        <w:t>Справку</w:t>
      </w:r>
      <w:r w:rsidR="00A42A2F" w:rsidRPr="0080728B">
        <w:rPr>
          <w:rFonts w:ascii="Times New Roman" w:hAnsi="Times New Roman" w:cs="Times New Roman"/>
        </w:rPr>
        <w:t xml:space="preserve"> </w:t>
      </w:r>
      <w:r w:rsidRPr="0080728B">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80728B">
        <w:rPr>
          <w:rFonts w:ascii="Times New Roman" w:hAnsi="Times New Roman" w:cs="Times New Roman"/>
        </w:rPr>
        <w:t>, недоделок и т.п.).</w:t>
      </w:r>
      <w:bookmarkEnd w:id="31"/>
    </w:p>
    <w:p w14:paraId="071FB3F5" w14:textId="77777777"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14:paraId="2D677EBE" w14:textId="24392039"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lastRenderedPageBreak/>
        <w:t>Если Заказчик не подписал Акт сдачи–приемки результатов выполненных работ, Акт о приемке выполненных Работ и Справку о стоимости выполненных Работ в указанный в настоящем пункте Договора срок и не направил в адрес Подрядчика 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14:paraId="66477047" w14:textId="3E448D89" w:rsidR="00024EEB" w:rsidRPr="0080728B" w:rsidRDefault="00024EEB" w:rsidP="0080728B">
      <w:pPr>
        <w:pStyle w:val="RUS11"/>
        <w:widowControl w:val="0"/>
        <w:rPr>
          <w:rFonts w:ascii="Times New Roman" w:hAnsi="Times New Roman" w:cs="Times New Roman"/>
          <w:iCs/>
        </w:rPr>
      </w:pPr>
      <w:r w:rsidRPr="0080728B">
        <w:rPr>
          <w:rFonts w:ascii="Times New Roman" w:hAnsi="Times New Roman" w:cs="Times New Roman"/>
        </w:rPr>
        <w:t xml:space="preserve">Заказчик производит оплату выполненных Работ </w:t>
      </w:r>
      <w:r w:rsidRPr="0080728B">
        <w:rPr>
          <w:rFonts w:ascii="Times New Roman" w:hAnsi="Times New Roman" w:cs="Times New Roman"/>
          <w:iCs/>
        </w:rPr>
        <w:t xml:space="preserve">в течение </w:t>
      </w:r>
      <w:r w:rsidR="003979CB" w:rsidRPr="0080728B">
        <w:rPr>
          <w:rFonts w:ascii="Times New Roman" w:hAnsi="Times New Roman" w:cs="Times New Roman"/>
          <w:iCs/>
        </w:rPr>
        <w:t>6</w:t>
      </w:r>
      <w:r w:rsidRPr="0080728B">
        <w:rPr>
          <w:rFonts w:ascii="Times New Roman" w:hAnsi="Times New Roman" w:cs="Times New Roman"/>
          <w:iCs/>
        </w:rPr>
        <w:t>0 (</w:t>
      </w:r>
      <w:r w:rsidR="003979CB" w:rsidRPr="0080728B">
        <w:rPr>
          <w:rFonts w:ascii="Times New Roman" w:hAnsi="Times New Roman" w:cs="Times New Roman"/>
          <w:iCs/>
        </w:rPr>
        <w:t>шестидесяти</w:t>
      </w:r>
      <w:r w:rsidRPr="0080728B">
        <w:rPr>
          <w:rFonts w:ascii="Times New Roman" w:hAnsi="Times New Roman" w:cs="Times New Roman"/>
          <w:iCs/>
        </w:rPr>
        <w:t>) календарных дне</w:t>
      </w:r>
      <w:r w:rsidR="001613FB" w:rsidRPr="0080728B">
        <w:rPr>
          <w:rFonts w:ascii="Times New Roman" w:hAnsi="Times New Roman" w:cs="Times New Roman"/>
          <w:iCs/>
        </w:rPr>
        <w:t>й</w:t>
      </w:r>
      <w:r w:rsidR="00114172" w:rsidRPr="0080728B">
        <w:rPr>
          <w:rFonts w:ascii="Times New Roman" w:hAnsi="Times New Roman" w:cs="Times New Roman"/>
          <w:iCs/>
        </w:rPr>
        <w:t>,</w:t>
      </w:r>
      <w:r w:rsidR="001613FB" w:rsidRPr="0080728B">
        <w:rPr>
          <w:rFonts w:ascii="Times New Roman" w:hAnsi="Times New Roman" w:cs="Times New Roman"/>
          <w:iCs/>
        </w:rPr>
        <w:t xml:space="preserve"> </w:t>
      </w:r>
      <w:r w:rsidR="00114172" w:rsidRPr="0080728B">
        <w:rPr>
          <w:rFonts w:ascii="Times New Roman" w:hAnsi="Times New Roman" w:cs="Times New Roman"/>
          <w:iCs/>
        </w:rPr>
        <w:t xml:space="preserve">а субъектам малого и среднего предпринимательства – в течение 30 (тридцати) календарных дней </w:t>
      </w:r>
      <w:r w:rsidRPr="0080728B">
        <w:rPr>
          <w:rFonts w:ascii="Times New Roman" w:hAnsi="Times New Roman" w:cs="Times New Roman"/>
        </w:rPr>
        <w:t>с даты подписания Сторонами Акта о приемке выполненных работ и Справки</w:t>
      </w:r>
      <w:r w:rsidR="00ED3E67" w:rsidRPr="0080728B">
        <w:rPr>
          <w:rFonts w:ascii="Times New Roman" w:hAnsi="Times New Roman" w:cs="Times New Roman"/>
        </w:rPr>
        <w:t xml:space="preserve"> о стоимости выполненных работ.</w:t>
      </w:r>
    </w:p>
    <w:p w14:paraId="5DAB4F6C" w14:textId="5B67232C"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Подписание Заказчиком Акта о приемке выполненных работ и Справки о стоимости выполненных работ</w:t>
      </w:r>
      <w:r w:rsidR="00A42A2F" w:rsidRPr="0080728B">
        <w:rPr>
          <w:rFonts w:ascii="Times New Roman" w:hAnsi="Times New Roman" w:cs="Times New Roman"/>
        </w:rPr>
        <w:t xml:space="preserve"> </w:t>
      </w:r>
      <w:r w:rsidRPr="0080728B">
        <w:rPr>
          <w:rFonts w:ascii="Times New Roman" w:hAnsi="Times New Roman" w:cs="Times New Roman"/>
        </w:rPr>
        <w:t xml:space="preserve">не </w:t>
      </w:r>
      <w:r w:rsidR="00DF18B3" w:rsidRPr="0080728B">
        <w:rPr>
          <w:rFonts w:ascii="Times New Roman" w:hAnsi="Times New Roman" w:cs="Times New Roman"/>
        </w:rPr>
        <w:t>влечет</w:t>
      </w:r>
      <w:r w:rsidRPr="0080728B">
        <w:rPr>
          <w:rFonts w:ascii="Times New Roman" w:hAnsi="Times New Roman" w:cs="Times New Roman"/>
        </w:rPr>
        <w:t xml:space="preserve"> переход</w:t>
      </w:r>
      <w:r w:rsidR="00DF18B3" w:rsidRPr="0080728B">
        <w:rPr>
          <w:rFonts w:ascii="Times New Roman" w:hAnsi="Times New Roman" w:cs="Times New Roman"/>
        </w:rPr>
        <w:t>а</w:t>
      </w:r>
      <w:r w:rsidRPr="0080728B">
        <w:rPr>
          <w:rFonts w:ascii="Times New Roman" w:hAnsi="Times New Roman" w:cs="Times New Roman"/>
        </w:rPr>
        <w:t xml:space="preserve"> риска случайной гибели и </w:t>
      </w:r>
      <w:r w:rsidR="00264534" w:rsidRPr="0080728B">
        <w:rPr>
          <w:rFonts w:ascii="Times New Roman" w:hAnsi="Times New Roman" w:cs="Times New Roman"/>
        </w:rPr>
        <w:t xml:space="preserve">случайного повреждения </w:t>
      </w:r>
      <w:r w:rsidRPr="0080728B">
        <w:rPr>
          <w:rFonts w:ascii="Times New Roman" w:hAnsi="Times New Roman" w:cs="Times New Roman"/>
        </w:rPr>
        <w:t>результатов Работ к Заказчику.</w:t>
      </w:r>
    </w:p>
    <w:p w14:paraId="1012D733" w14:textId="77777777" w:rsidR="00D63FB0" w:rsidRPr="0080728B" w:rsidRDefault="00D63FB0" w:rsidP="0080728B">
      <w:pPr>
        <w:pStyle w:val="RUS11"/>
        <w:widowControl w:val="0"/>
        <w:rPr>
          <w:rFonts w:ascii="Times New Roman" w:hAnsi="Times New Roman" w:cs="Times New Roman"/>
          <w:iCs/>
        </w:rPr>
      </w:pPr>
      <w:r w:rsidRPr="0080728B">
        <w:rPr>
          <w:rFonts w:ascii="Times New Roman" w:hAnsi="Times New Roman" w:cs="Times New Roman"/>
        </w:rPr>
        <w:t xml:space="preserve">Гарантийный фонд составляет 10 (десять) процентов от Цены Работ и формируется путем удержания Заказчиком 10 (десяти) процентов Цены Работ, выполненных Подрядчиком </w:t>
      </w:r>
      <w:r w:rsidR="00A8012D" w:rsidRPr="0080728B">
        <w:rPr>
          <w:rFonts w:ascii="Times New Roman" w:hAnsi="Times New Roman" w:cs="Times New Roman"/>
        </w:rPr>
        <w:t>на каждом Этапе Работ</w:t>
      </w:r>
      <w:r w:rsidRPr="0080728B">
        <w:rPr>
          <w:rFonts w:ascii="Times New Roman" w:hAnsi="Times New Roman" w:cs="Times New Roman"/>
        </w:rPr>
        <w:t xml:space="preserve">, начиная с первого </w:t>
      </w:r>
      <w:r w:rsidR="00A8012D" w:rsidRPr="0080728B">
        <w:rPr>
          <w:rFonts w:ascii="Times New Roman" w:hAnsi="Times New Roman" w:cs="Times New Roman"/>
        </w:rPr>
        <w:t xml:space="preserve">Этапа Работ </w:t>
      </w:r>
      <w:r w:rsidRPr="0080728B">
        <w:rPr>
          <w:rFonts w:ascii="Times New Roman" w:hAnsi="Times New Roman" w:cs="Times New Roman"/>
        </w:rPr>
        <w:t>выполнения Работ.</w:t>
      </w:r>
    </w:p>
    <w:p w14:paraId="3DD687C2" w14:textId="4FEB0D66" w:rsidR="00274BC7" w:rsidRPr="0080728B" w:rsidRDefault="00985B81" w:rsidP="00985B81">
      <w:pPr>
        <w:pStyle w:val="RUS11"/>
        <w:rPr>
          <w:rFonts w:ascii="Times New Roman" w:hAnsi="Times New Roman" w:cs="Times New Roman"/>
        </w:rPr>
      </w:pPr>
      <w:r w:rsidRPr="00985B81">
        <w:rPr>
          <w:rFonts w:ascii="Times New Roman" w:hAnsi="Times New Roman" w:cs="Times New Roman"/>
        </w:rPr>
        <w:tab/>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p>
    <w:p w14:paraId="5B0C295F"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14:paraId="7C9C0AC8" w14:textId="77777777"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14:paraId="0956A2BB" w14:textId="77777777"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r w:rsidR="00C01BE0" w:rsidRPr="0080728B">
        <w:rPr>
          <w:rFonts w:ascii="Times New Roman" w:hAnsi="Times New Roman" w:cs="Times New Roman"/>
          <w:b/>
          <w:color w:val="C00000"/>
        </w:rPr>
        <w:t>]</w:t>
      </w:r>
    </w:p>
    <w:p w14:paraId="09347B03" w14:textId="77777777" w:rsidR="007736FC" w:rsidRPr="0080728B" w:rsidRDefault="007736FC" w:rsidP="007736FC">
      <w:pPr>
        <w:pStyle w:val="a"/>
        <w:widowControl w:val="0"/>
        <w:numPr>
          <w:ilvl w:val="0"/>
          <w:numId w:val="0"/>
        </w:numPr>
        <w:spacing w:before="0"/>
        <w:rPr>
          <w:rFonts w:ascii="Times New Roman" w:hAnsi="Times New Roman" w:cs="Times New Roman"/>
        </w:rPr>
      </w:pPr>
      <w:bookmarkStart w:id="32" w:name="_Toc504140763"/>
      <w:bookmarkStart w:id="33" w:name="_Toc518653251"/>
      <w:bookmarkStart w:id="34" w:name="_Toc504140772"/>
      <w:bookmarkStart w:id="35" w:name="_Toc518653260"/>
      <w:r>
        <w:rPr>
          <w:rFonts w:ascii="Times New Roman" w:hAnsi="Times New Roman" w:cs="Times New Roman"/>
        </w:rPr>
        <w:t xml:space="preserve">РАЗДЕЛ </w:t>
      </w:r>
      <w:r>
        <w:rPr>
          <w:rFonts w:ascii="Times New Roman" w:hAnsi="Times New Roman" w:cs="Times New Roman"/>
          <w:lang w:val="en-US"/>
        </w:rPr>
        <w:t>II</w:t>
      </w:r>
      <w:r>
        <w:rPr>
          <w:rFonts w:ascii="Times New Roman" w:hAnsi="Times New Roman" w:cs="Times New Roman"/>
        </w:rPr>
        <w:t xml:space="preserve">. </w:t>
      </w:r>
      <w:r w:rsidRPr="0080728B">
        <w:rPr>
          <w:rFonts w:ascii="Times New Roman" w:hAnsi="Times New Roman" w:cs="Times New Roman"/>
        </w:rPr>
        <w:t>ОБЩИЕ ОБЯЗАТЕЛЬСТВА СТОРОН</w:t>
      </w:r>
      <w:bookmarkEnd w:id="32"/>
      <w:bookmarkEnd w:id="33"/>
    </w:p>
    <w:p w14:paraId="3D5FCF1F" w14:textId="77777777" w:rsidR="007736FC" w:rsidRPr="0080728B" w:rsidRDefault="007736FC" w:rsidP="007736FC">
      <w:pPr>
        <w:pStyle w:val="RUS1"/>
        <w:widowControl w:val="0"/>
        <w:spacing w:before="0"/>
        <w:rPr>
          <w:rFonts w:ascii="Times New Roman" w:hAnsi="Times New Roman" w:cs="Times New Roman"/>
        </w:rPr>
      </w:pPr>
      <w:bookmarkStart w:id="36" w:name="_Toc504140764"/>
      <w:bookmarkStart w:id="37" w:name="_Toc518653252"/>
      <w:r w:rsidRPr="0080728B">
        <w:rPr>
          <w:rFonts w:ascii="Times New Roman" w:hAnsi="Times New Roman" w:cs="Times New Roman"/>
        </w:rPr>
        <w:t>Обязательства Подрядчика</w:t>
      </w:r>
      <w:bookmarkEnd w:id="36"/>
      <w:bookmarkEnd w:id="37"/>
    </w:p>
    <w:p w14:paraId="1F99B8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в счет Цены Работ выполняет в полном объеме все обязательства, предусмотренные Договором, в том числе:</w:t>
      </w:r>
    </w:p>
    <w:p w14:paraId="6746B61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 В течение [●] ([●]) календарных дней после получения от Заказчика Задания на проектирование разрабатывает программу инженерных изысканий и план выполнения проектно-изыскательских работ.</w:t>
      </w:r>
    </w:p>
    <w:p w14:paraId="1EC5BD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и надлежащим образом выполняет Работы в соответствии с Заданием на проектирование, Исходными данными, настоящим Договором, а также Обязательными техническими правилами.</w:t>
      </w:r>
    </w:p>
    <w:p w14:paraId="2316A758" w14:textId="33ED8F26"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w:t>
      </w:r>
      <w:r w:rsidRPr="0080728B">
        <w:rPr>
          <w:rFonts w:ascii="Times New Roman" w:hAnsi="Times New Roman" w:cs="Times New Roman"/>
        </w:rPr>
        <w:lastRenderedPageBreak/>
        <w:t xml:space="preserve">документация. В случае отсутствия (либо недостаточности)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008314A6" w:rsidRPr="00775400">
        <w:rPr>
          <w:rFonts w:ascii="Times New Roman" w:hAnsi="Times New Roman" w:cs="Times New Roman"/>
          <w:b/>
        </w:rPr>
        <w:t>Задание на выполнение проектно-изыскательских работ</w:t>
      </w:r>
      <w:r w:rsidRPr="0080728B">
        <w:rPr>
          <w:rFonts w:ascii="Times New Roman" w:hAnsi="Times New Roman" w:cs="Times New Roman"/>
        </w:rPr>
        <w:t xml:space="preserve"> 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 </w:t>
      </w:r>
    </w:p>
    <w:p w14:paraId="371EAE4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передает документацию, переданную ему Заказчиком, или созданную Подрядчиком в процессе выполнения Работ, третьим лицам без письменного разрешения Заказчика.</w:t>
      </w:r>
    </w:p>
    <w:p w14:paraId="2F11262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14:paraId="3FF059EA"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 Заказчику готовую Техническую документацию, имеющую положительное заключение Экспертизы.</w:t>
      </w:r>
    </w:p>
    <w:p w14:paraId="02B63A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14:paraId="23DC039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Путем направления опросного листа согласовывает с Заказчиком тип, количество оборудования и материалов, с использованием которых будет реализована Заказчиком Техническая документация. При этом Подрядчик не менее, чем за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 / материалам и тип оборудования / материалов для проработки и согласования их с Заказчиком, по истечении [</w:t>
      </w:r>
      <w:r w:rsidRPr="0080728B">
        <w:rPr>
          <w:rFonts w:ascii="Times New Roman" w:hAnsi="Times New Roman" w:cs="Times New Roman"/>
        </w:rPr>
        <w:sym w:font="Symbol" w:char="F0B7"/>
      </w:r>
      <w:r w:rsidRPr="0080728B">
        <w:rPr>
          <w:rFonts w:ascii="Times New Roman" w:hAnsi="Times New Roman" w:cs="Times New Roman"/>
        </w:rPr>
        <w:t>] ([</w:t>
      </w:r>
      <w:r w:rsidRPr="0080728B">
        <w:rPr>
          <w:rFonts w:ascii="Times New Roman" w:hAnsi="Times New Roman" w:cs="Times New Roman"/>
        </w:rPr>
        <w:sym w:font="Symbol" w:char="F0B7"/>
      </w:r>
      <w:r w:rsidRPr="0080728B">
        <w:rPr>
          <w:rFonts w:ascii="Times New Roman" w:hAnsi="Times New Roman" w:cs="Times New Roman"/>
        </w:rPr>
        <w:t>]) календарных дней Заказчик с момента поступления предложения от Подрядчика согласовывает предложение Подрядчика, либо предоставляет Подрядчику свои рекомендации в части замены типа оборудования / материалов.</w:t>
      </w:r>
    </w:p>
    <w:p w14:paraId="4A829FC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14:paraId="1038AA0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указания Заказчика, представленные в письменном виде, в том числе о внесении изменений и дополнений в Техническую документацию, если они не противоречат условиям настоящего Договора, действующему законодательству и Обязательным техническим правилам. </w:t>
      </w:r>
    </w:p>
    <w:p w14:paraId="68DF975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известность Заказчика, а также представит Заказчику график по устранению отставаний.</w:t>
      </w:r>
    </w:p>
    <w:p w14:paraId="64BF06A1"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Оказывает Заказчику содействие в получении Исходных данных, самостоятельно проводит сбор части иных исходных данных, необходимых для выполнения Работ, в том числе с выездом на Территорию Заказчика, оказывает техническое консультирование в период выполнения работ, включающее в себя в том числе, но не ограничиваясь, консультирование Заказчика при выборе поставщиков материалов, нестандартного и прочего вспомогательного оборудования.</w:t>
      </w:r>
    </w:p>
    <w:p w14:paraId="0F6E36A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Принимает участие в решении всех возникающих в ходе выполнения работ технических и организационных вопросов совместно с Субподрядными организациями и представителями Заказчика.</w:t>
      </w:r>
    </w:p>
    <w:p w14:paraId="1232F77D"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Информирует Заказчика по его требованию о ходе выполнения Работ, а также по запросу Заказчика дает письменные пояснения по содержанию Технической документации, в </w:t>
      </w:r>
      <w:proofErr w:type="spellStart"/>
      <w:r w:rsidRPr="0080728B">
        <w:rPr>
          <w:rFonts w:ascii="Times New Roman" w:hAnsi="Times New Roman" w:cs="Times New Roman"/>
        </w:rPr>
        <w:t>т.ч</w:t>
      </w:r>
      <w:proofErr w:type="spellEnd"/>
      <w:r w:rsidRPr="0080728B">
        <w:rPr>
          <w:rFonts w:ascii="Times New Roman" w:hAnsi="Times New Roman" w:cs="Times New Roman"/>
        </w:rPr>
        <w:t>. Рабочей документации.</w:t>
      </w:r>
    </w:p>
    <w:p w14:paraId="484D3BF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Использует систему управления качеством работ, сопоставимую с требованиями стандартов серии ISO9000.</w:t>
      </w:r>
    </w:p>
    <w:p w14:paraId="56017BF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w:t>
      </w:r>
      <w:r w:rsidRPr="0080728B">
        <w:rPr>
          <w:rFonts w:ascii="Times New Roman" w:hAnsi="Times New Roman" w:cs="Times New Roman"/>
        </w:rPr>
        <w:lastRenderedPageBreak/>
        <w:t>Подрядчиком Технической документации.</w:t>
      </w:r>
    </w:p>
    <w:p w14:paraId="11FDB6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 Заказчиком, за свой счет устраняет допущенные недостатки и дефекты в выполненных им Работах.</w:t>
      </w:r>
    </w:p>
    <w:p w14:paraId="4D58E5E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 / или иных разрешений, необходимых для исполнения им обязательств по Договору.</w:t>
      </w:r>
    </w:p>
    <w:p w14:paraId="667895F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За 5 (пять) дней до начала Работ (в соответствии с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_Ref496634419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3.1</w:t>
      </w:r>
      <w:r w:rsidRPr="0080728B">
        <w:rPr>
          <w:rFonts w:ascii="Times New Roman" w:hAnsi="Times New Roman" w:cs="Times New Roman"/>
        </w:rPr>
        <w:fldChar w:fldCharType="end"/>
      </w:r>
      <w:r w:rsidRPr="0080728B">
        <w:rPr>
          <w:rFonts w:ascii="Times New Roman" w:hAnsi="Times New Roman" w:cs="Times New Roman"/>
        </w:rPr>
        <w:t xml:space="preserve"> Договора) назначает Представителей Подрядчика и предоставляет Заказчику их список, а также оригинал доверенности (-ей) в отношении Представителей Подрядчика.</w:t>
      </w:r>
    </w:p>
    <w:p w14:paraId="3B1D6C9C"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14:paraId="72DC74A3" w14:textId="77777777" w:rsidR="007736FC" w:rsidRPr="0080728B" w:rsidRDefault="007736FC" w:rsidP="007736FC">
      <w:pPr>
        <w:pStyle w:val="RUS111"/>
        <w:widowControl w:val="0"/>
        <w:ind w:left="0"/>
        <w:rPr>
          <w:rFonts w:ascii="Times New Roman" w:hAnsi="Times New Roman" w:cs="Times New Roman"/>
          <w:iCs/>
        </w:rPr>
      </w:pPr>
      <w:r w:rsidRPr="0080728B">
        <w:rPr>
          <w:rFonts w:ascii="Times New Roman" w:hAnsi="Times New Roman" w:cs="Times New Roman"/>
        </w:rPr>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14:paraId="0E737480" w14:textId="77777777" w:rsidR="007736FC" w:rsidRPr="0080728B" w:rsidRDefault="007736FC" w:rsidP="007736FC">
      <w:pPr>
        <w:pStyle w:val="RUS111"/>
        <w:widowControl w:val="0"/>
        <w:ind w:left="0"/>
        <w:rPr>
          <w:rFonts w:ascii="Times New Roman" w:hAnsi="Times New Roman" w:cs="Times New Roman"/>
        </w:rPr>
      </w:pPr>
      <w:bookmarkStart w:id="38" w:name="_Ref496268918"/>
      <w:r w:rsidRPr="0080728B">
        <w:rPr>
          <w:rFonts w:ascii="Times New Roman" w:hAnsi="Times New Roman" w:cs="Times New Roman"/>
        </w:rPr>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14:paraId="7E48F98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Выполняет требования, установленные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Выполнение Подрядчиком требований, указанных в Приложении </w:t>
      </w:r>
      <w:r w:rsidRPr="0080728B">
        <w:rPr>
          <w:rFonts w:ascii="Times New Roman" w:hAnsi="Times New Roman" w:cs="Times New Roman"/>
        </w:rPr>
        <w:fldChar w:fldCharType="begin"/>
      </w:r>
      <w:r w:rsidRPr="0080728B">
        <w:rPr>
          <w:rFonts w:ascii="Times New Roman" w:hAnsi="Times New Roman" w:cs="Times New Roman"/>
        </w:rPr>
        <w:instrText xml:space="preserve"> REF RefSCH6_No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i/>
        </w:rPr>
        <w:t>№ 6</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RefSCH6_1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Гарантии и заверения</w:t>
      </w:r>
      <w:r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 является существенным условием настоящего Договора.</w:t>
      </w:r>
    </w:p>
    <w:p w14:paraId="5099EEF6"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В случае выполнения Работ на территории Заказчика, Подрядчик:</w:t>
      </w:r>
    </w:p>
    <w:p w14:paraId="3C712650"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выполняет требования, установленные в Приложении № 10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к настоящему Договору в случаях, если работы выполняются на территории Заказчика. За нарушение указанных требований Подрядчик обязан уплатить Заказчику штраф в соответствии </w:t>
      </w:r>
      <w:r w:rsidRPr="004A0636">
        <w:rPr>
          <w:rFonts w:ascii="Times New Roman" w:hAnsi="Times New Roman" w:cs="Times New Roman"/>
          <w:b/>
        </w:rPr>
        <w:t xml:space="preserve">с Разделом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RefSCH7_No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i/>
        </w:rPr>
        <w:t>№ 7</w:t>
      </w:r>
      <w:r w:rsidRPr="004A0636">
        <w:rPr>
          <w:rFonts w:ascii="Times New Roman" w:hAnsi="Times New Roman" w:cs="Times New Roman"/>
          <w:b/>
        </w:rPr>
        <w:fldChar w:fldCharType="end"/>
      </w:r>
      <w:r w:rsidRPr="004A0636">
        <w:rPr>
          <w:rFonts w:ascii="Times New Roman" w:hAnsi="Times New Roman" w:cs="Times New Roman"/>
          <w:b/>
        </w:rPr>
        <w:t xml:space="preserve"> Приложения № 10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rPr>
        <w:t>;</w:t>
      </w:r>
    </w:p>
    <w:p w14:paraId="5BD7A7D3" w14:textId="77777777" w:rsidR="007736FC" w:rsidRPr="004A0636"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 xml:space="preserve">обеспечивает выполнение требований, установленных в Приложении № 11 </w:t>
      </w:r>
      <w:r w:rsidRPr="004A0636">
        <w:rPr>
          <w:rFonts w:ascii="Times New Roman" w:hAnsi="Times New Roman" w:cs="Times New Roman"/>
        </w:rPr>
        <w:fldChar w:fldCharType="begin"/>
      </w:r>
      <w:r w:rsidRPr="004A0636">
        <w:rPr>
          <w:rFonts w:ascii="Times New Roman" w:hAnsi="Times New Roman" w:cs="Times New Roman"/>
        </w:rPr>
        <w:instrText xml:space="preserve"> REF RefSCH12_1 \h  \* MERGEFORMAT </w:instrText>
      </w:r>
      <w:r w:rsidRPr="004A0636">
        <w:rPr>
          <w:rFonts w:ascii="Times New Roman" w:hAnsi="Times New Roman" w:cs="Times New Roman"/>
        </w:rPr>
      </w:r>
      <w:r w:rsidRPr="004A0636">
        <w:rPr>
          <w:rFonts w:ascii="Times New Roman" w:hAnsi="Times New Roman" w:cs="Times New Roman"/>
        </w:rPr>
        <w:fldChar w:fldCharType="separate"/>
      </w:r>
      <w:r w:rsidRPr="004A0636">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4A0636">
        <w:rPr>
          <w:rFonts w:ascii="Times New Roman" w:hAnsi="Times New Roman" w:cs="Times New Roman"/>
        </w:rPr>
        <w:fldChar w:fldCharType="end"/>
      </w:r>
      <w:r w:rsidRPr="004A0636">
        <w:rPr>
          <w:rFonts w:ascii="Times New Roman" w:hAnsi="Times New Roman" w:cs="Times New Roman"/>
        </w:rPr>
        <w:t>. За нарушение указанных требований Подрядчик обязан уплатить Заказчику штраф в соответствии с условиями данного Соглашения;</w:t>
      </w:r>
    </w:p>
    <w:p w14:paraId="7B4E1E8B" w14:textId="77777777" w:rsidR="007736FC" w:rsidRPr="0080728B" w:rsidRDefault="007736FC" w:rsidP="007736FC">
      <w:pPr>
        <w:pStyle w:val="RUS111"/>
        <w:widowControl w:val="0"/>
        <w:numPr>
          <w:ilvl w:val="0"/>
          <w:numId w:val="25"/>
        </w:numPr>
        <w:rPr>
          <w:rFonts w:ascii="Times New Roman" w:hAnsi="Times New Roman" w:cs="Times New Roman"/>
        </w:rPr>
      </w:pPr>
      <w:r w:rsidRPr="004A0636">
        <w:rPr>
          <w:rFonts w:ascii="Times New Roman" w:hAnsi="Times New Roman" w:cs="Times New Roman"/>
        </w:rPr>
        <w:t>обеспечивает при производстве Работ соблюдение санитарных норм и культуры труда: исключает возможность хранения</w:t>
      </w:r>
      <w:r w:rsidRPr="0080728B">
        <w:rPr>
          <w:rFonts w:ascii="Times New Roman" w:hAnsi="Times New Roman" w:cs="Times New Roman"/>
        </w:rPr>
        <w:t xml:space="preserve">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пользуется специально отведенными местами для курения;</w:t>
      </w:r>
    </w:p>
    <w:p w14:paraId="7EF6B2FA" w14:textId="408E8F81" w:rsidR="007736FC" w:rsidRPr="0080728B" w:rsidRDefault="007736FC" w:rsidP="00487FF1">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обеспечивает выполнение всех необходимых противопожарных мероприятий, </w:t>
      </w:r>
      <w:r w:rsidRPr="0080728B">
        <w:rPr>
          <w:rFonts w:ascii="Times New Roman" w:hAnsi="Times New Roman" w:cs="Times New Roman"/>
        </w:rPr>
        <w:lastRenderedPageBreak/>
        <w:t xml:space="preserve">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00487FF1" w:rsidRPr="00487FF1">
          <w:rPr>
            <w:rStyle w:val="ad"/>
            <w:b/>
            <w:i/>
          </w:rPr>
          <w:t>https://www.eurosib-td.ru/ru/zakupki-rabot-i-uslug/dokumenty.php</w:t>
        </w:r>
      </w:hyperlink>
      <w:r w:rsidRPr="00487FF1">
        <w:rPr>
          <w:rFonts w:ascii="Times New Roman" w:hAnsi="Times New Roman" w:cs="Times New Roman"/>
          <w:b/>
          <w:i/>
        </w:rPr>
        <w:t>.</w:t>
      </w:r>
    </w:p>
    <w:p w14:paraId="593D2405" w14:textId="77777777" w:rsidR="007736FC" w:rsidRPr="0080728B" w:rsidRDefault="007736FC" w:rsidP="007736FC">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199BAFC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iCs/>
        </w:rPr>
        <w:t xml:space="preserve">Обеспечивает сопровождение </w:t>
      </w:r>
      <w:r w:rsidRPr="0080728B">
        <w:rPr>
          <w:rFonts w:ascii="Times New Roman" w:hAnsi="Times New Roman" w:cs="Times New Roman"/>
        </w:rPr>
        <w:t>прохождения Экспертизы и получение положительного заключения Экспертизы.</w:t>
      </w:r>
    </w:p>
    <w:p w14:paraId="04B2541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До окончания выполнения Работ по настоящему Договору оперативно информирует Заказчика об изменениях нормативных актов в области проектирования и строительства, из-за которых может возникнуть необходимость внесения изменений в Результат выполненных Работ.</w:t>
      </w:r>
    </w:p>
    <w:p w14:paraId="485082B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период выполнения Работ по настоящему Договору предварительно согласовывает с Заказчиком технические решения, явно </w:t>
      </w:r>
      <w:proofErr w:type="gramStart"/>
      <w:r w:rsidRPr="0080728B">
        <w:rPr>
          <w:rFonts w:ascii="Times New Roman" w:hAnsi="Times New Roman" w:cs="Times New Roman"/>
        </w:rPr>
        <w:t>не указанные</w:t>
      </w:r>
      <w:proofErr w:type="gramEnd"/>
      <w:r w:rsidRPr="0080728B">
        <w:rPr>
          <w:rFonts w:ascii="Times New Roman" w:hAnsi="Times New Roman" w:cs="Times New Roman"/>
        </w:rPr>
        <w:t xml:space="preserve"> в Задании на проектирование,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14:paraId="53B3A58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передать 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2DE33B30"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передачу обязанностей по договорам, заключенным с Субподрядными </w:t>
      </w:r>
      <w:r w:rsidRPr="004A0636">
        <w:rPr>
          <w:rFonts w:ascii="Times New Roman" w:hAnsi="Times New Roman" w:cs="Times New Roman"/>
        </w:rPr>
        <w:t>организациями в рамках исполнения обязанностей по Договору, третьему лицу, указанному Заказчиком;</w:t>
      </w:r>
    </w:p>
    <w:p w14:paraId="01626AEC"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37AC81FA"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70032E08"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eastAsia="Times New Roman" w:hAnsi="Times New Roman" w:cs="Times New Roman"/>
        </w:rPr>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4509E8E2" w14:textId="200CC45D" w:rsidR="007736FC" w:rsidRPr="00F63C52" w:rsidRDefault="00944750" w:rsidP="007736FC">
      <w:pPr>
        <w:pStyle w:val="RUS111"/>
        <w:ind w:left="0"/>
        <w:rPr>
          <w:rFonts w:ascii="Times New Roman" w:hAnsi="Times New Roman" w:cs="Times New Roman"/>
          <w:highlight w:val="cyan"/>
        </w:rPr>
      </w:pPr>
      <w:r w:rsidRPr="00944750">
        <w:rPr>
          <w:rFonts w:ascii="Times New Roman" w:hAnsi="Times New Roman" w:cs="Times New Roman"/>
          <w:highlight w:val="cyan"/>
        </w:rPr>
        <w:lastRenderedPageBreak/>
        <w:t>Предоставляет Заказчику не реже 1 раза в месяц или до момента прекращения работ отчетность по охране труда по унифицированной форме (Приложение № 1</w:t>
      </w:r>
      <w:r>
        <w:rPr>
          <w:rFonts w:ascii="Times New Roman" w:hAnsi="Times New Roman" w:cs="Times New Roman"/>
          <w:highlight w:val="cyan"/>
        </w:rPr>
        <w:t>3</w:t>
      </w:r>
      <w:r w:rsidRPr="00944750">
        <w:rPr>
          <w:rFonts w:ascii="Times New Roman" w:hAnsi="Times New Roman" w:cs="Times New Roman"/>
          <w:highlight w:val="cyan"/>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1</w:t>
      </w:r>
      <w:r>
        <w:rPr>
          <w:rFonts w:ascii="Times New Roman" w:hAnsi="Times New Roman" w:cs="Times New Roman"/>
          <w:highlight w:val="cyan"/>
        </w:rPr>
        <w:t>0</w:t>
      </w:r>
      <w:r w:rsidRPr="00944750">
        <w:rPr>
          <w:rFonts w:ascii="Times New Roman" w:hAnsi="Times New Roman" w:cs="Times New Roman"/>
          <w:highlight w:val="cyan"/>
        </w:rPr>
        <w:t xml:space="preserve"> к Договору</w:t>
      </w:r>
      <w:r w:rsidR="007736FC" w:rsidRPr="00F63C52">
        <w:rPr>
          <w:rFonts w:ascii="Times New Roman" w:hAnsi="Times New Roman" w:cs="Times New Roman"/>
          <w:highlight w:val="cyan"/>
        </w:rPr>
        <w:t xml:space="preserve">. </w:t>
      </w:r>
    </w:p>
    <w:p w14:paraId="2838093C" w14:textId="77777777" w:rsidR="007736FC" w:rsidRPr="004A0636" w:rsidRDefault="007736FC" w:rsidP="007736FC">
      <w:pPr>
        <w:pStyle w:val="RUS111"/>
        <w:widowControl w:val="0"/>
        <w:numPr>
          <w:ilvl w:val="0"/>
          <w:numId w:val="0"/>
        </w:numPr>
        <w:ind w:left="567"/>
        <w:rPr>
          <w:rFonts w:ascii="Times New Roman" w:hAnsi="Times New Roman" w:cs="Times New Roman"/>
        </w:rPr>
      </w:pPr>
    </w:p>
    <w:p w14:paraId="08C70231" w14:textId="77777777" w:rsidR="007736FC" w:rsidRPr="004A0636" w:rsidRDefault="007736FC" w:rsidP="007736FC">
      <w:pPr>
        <w:pStyle w:val="RUS1"/>
        <w:widowControl w:val="0"/>
        <w:spacing w:before="0"/>
        <w:rPr>
          <w:rFonts w:ascii="Times New Roman" w:hAnsi="Times New Roman" w:cs="Times New Roman"/>
        </w:rPr>
      </w:pPr>
      <w:bookmarkStart w:id="39" w:name="_Toc504140765"/>
      <w:bookmarkStart w:id="40" w:name="_Toc518653253"/>
      <w:r w:rsidRPr="004A0636">
        <w:rPr>
          <w:rFonts w:ascii="Times New Roman" w:hAnsi="Times New Roman" w:cs="Times New Roman"/>
        </w:rPr>
        <w:t>Права Подрядчика</w:t>
      </w:r>
      <w:bookmarkEnd w:id="39"/>
      <w:bookmarkEnd w:id="40"/>
    </w:p>
    <w:p w14:paraId="55ABB88A" w14:textId="77777777" w:rsidR="007736FC" w:rsidRPr="004A0636" w:rsidRDefault="007736FC" w:rsidP="007736FC">
      <w:pPr>
        <w:pStyle w:val="RUS11"/>
        <w:widowControl w:val="0"/>
        <w:rPr>
          <w:rFonts w:ascii="Times New Roman" w:hAnsi="Times New Roman" w:cs="Times New Roman"/>
        </w:rPr>
      </w:pPr>
      <w:r w:rsidRPr="004A0636">
        <w:rPr>
          <w:rFonts w:ascii="Times New Roman" w:hAnsi="Times New Roman" w:cs="Times New Roman"/>
        </w:rPr>
        <w:t>Подрядчик вправе:</w:t>
      </w:r>
    </w:p>
    <w:p w14:paraId="37D35C7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Не выполнять указания Заказчика о способе выполнения Работ, если это может привести к нарушению обязательных для Сторон требований по безопасности Работ, незамедлительно направив письменное уведомление Заказчику.</w:t>
      </w:r>
    </w:p>
    <w:p w14:paraId="428E8B35" w14:textId="7A20F0DA" w:rsidR="007736FC" w:rsidRPr="00487FF1" w:rsidRDefault="007736FC" w:rsidP="00487FF1">
      <w:pPr>
        <w:pStyle w:val="RUS111"/>
        <w:ind w:left="0"/>
        <w:rPr>
          <w:rFonts w:ascii="Times New Roman" w:hAnsi="Times New Roman" w:cs="Times New Roman"/>
        </w:rPr>
      </w:pPr>
      <w:r w:rsidRPr="00487FF1">
        <w:rPr>
          <w:rFonts w:ascii="Times New Roman" w:hAnsi="Times New Roman" w:cs="Times New Roman"/>
        </w:rPr>
        <w:t xml:space="preserve">Иметь доступ своего персонала к Объекту в целях выполнения обязательств по настоящему Договору в соответствии с Порядком пропускного и </w:t>
      </w:r>
      <w:proofErr w:type="spellStart"/>
      <w:r w:rsidRPr="00487FF1">
        <w:rPr>
          <w:rFonts w:ascii="Times New Roman" w:hAnsi="Times New Roman" w:cs="Times New Roman"/>
        </w:rPr>
        <w:t>внутриобъектового</w:t>
      </w:r>
      <w:proofErr w:type="spellEnd"/>
      <w:r w:rsidRPr="00487FF1">
        <w:rPr>
          <w:rFonts w:ascii="Times New Roman" w:hAnsi="Times New Roman" w:cs="Times New Roman"/>
        </w:rPr>
        <w:t xml:space="preserve"> режима, опубликованным на официальном сайте Заказчика</w:t>
      </w:r>
      <w:r w:rsidR="00487FF1" w:rsidRPr="00487FF1">
        <w:rPr>
          <w:rFonts w:ascii="Times New Roman" w:hAnsi="Times New Roman" w:cs="Times New Roman"/>
        </w:rPr>
        <w:t xml:space="preserve"> </w:t>
      </w:r>
      <w:hyperlink r:id="rId15" w:history="1">
        <w:r w:rsidR="00487FF1" w:rsidRPr="00487FF1">
          <w:rPr>
            <w:rStyle w:val="ad"/>
            <w:rFonts w:ascii="Times New Roman" w:hAnsi="Times New Roman" w:cs="Times New Roman"/>
          </w:rPr>
          <w:t>https://www.eurosib-td.ru/ru/zakupki-rabot-i-uslug/dokumenty.php</w:t>
        </w:r>
      </w:hyperlink>
      <w:r w:rsidR="00487FF1" w:rsidRPr="00487FF1">
        <w:rPr>
          <w:rFonts w:ascii="Times New Roman" w:hAnsi="Times New Roman" w:cs="Times New Roman"/>
        </w:rPr>
        <w:t xml:space="preserve">  </w:t>
      </w:r>
      <w:r w:rsidRPr="00487FF1">
        <w:rPr>
          <w:rFonts w:ascii="Times New Roman" w:hAnsi="Times New Roman" w:cs="Times New Roman"/>
        </w:rPr>
        <w:t xml:space="preserve">(подписанием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Pr="00487FF1">
        <w:rPr>
          <w:rFonts w:ascii="Times New Roman" w:hAnsi="Times New Roman" w:cs="Times New Roman"/>
          <w:b/>
        </w:rPr>
        <w:t>Разделом 7 (</w:t>
      </w:r>
      <w:r w:rsidRPr="00487FF1">
        <w:rPr>
          <w:rFonts w:ascii="Times New Roman" w:hAnsi="Times New Roman" w:cs="Times New Roman"/>
          <w:b/>
        </w:rPr>
        <w:fldChar w:fldCharType="begin"/>
      </w:r>
      <w:r w:rsidRPr="00487FF1">
        <w:rPr>
          <w:rFonts w:ascii="Times New Roman" w:hAnsi="Times New Roman" w:cs="Times New Roman"/>
          <w:b/>
        </w:rPr>
        <w:instrText xml:space="preserve"> REF RefSCH7_1 \h  \* MERGEFORMAT </w:instrText>
      </w:r>
      <w:r w:rsidRPr="00487FF1">
        <w:rPr>
          <w:rFonts w:ascii="Times New Roman" w:hAnsi="Times New Roman" w:cs="Times New Roman"/>
          <w:b/>
        </w:rPr>
      </w:r>
      <w:r w:rsidRPr="00487FF1">
        <w:rPr>
          <w:rFonts w:ascii="Times New Roman" w:hAnsi="Times New Roman" w:cs="Times New Roman"/>
          <w:b/>
        </w:rPr>
        <w:fldChar w:fldCharType="separate"/>
      </w:r>
      <w:r w:rsidRPr="00487FF1">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87FF1">
        <w:rPr>
          <w:rFonts w:ascii="Times New Roman" w:hAnsi="Times New Roman" w:cs="Times New Roman"/>
          <w:b/>
        </w:rPr>
        <w:fldChar w:fldCharType="end"/>
      </w:r>
      <w:r w:rsidRPr="00487FF1">
        <w:rPr>
          <w:rFonts w:ascii="Times New Roman" w:hAnsi="Times New Roman" w:cs="Times New Roman"/>
          <w:b/>
        </w:rPr>
        <w:t>)</w:t>
      </w:r>
      <w:r w:rsidRPr="00487FF1">
        <w:rPr>
          <w:rFonts w:ascii="Times New Roman" w:hAnsi="Times New Roman" w:cs="Times New Roman"/>
        </w:rPr>
        <w:t xml:space="preserve"> </w:t>
      </w:r>
      <w:r w:rsidRPr="00487FF1">
        <w:rPr>
          <w:rFonts w:ascii="Times New Roman" w:hAnsi="Times New Roman" w:cs="Times New Roman"/>
          <w:b/>
        </w:rPr>
        <w:t>Приложения № 10 к Договору .</w:t>
      </w:r>
    </w:p>
    <w:p w14:paraId="717F4B84"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Требовать оплаты Заказчиком надлежащим образом выполненного и сданного Заказчику объема Работ в соответствии с Договором.</w:t>
      </w:r>
    </w:p>
    <w:p w14:paraId="3B80E9E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5B9B4DB7"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Подрядчик также имеет иные права, предусмотренные Договором и действующим законодательством Российской Федерации.</w:t>
      </w:r>
    </w:p>
    <w:p w14:paraId="700141CA" w14:textId="77777777" w:rsidR="007736FC" w:rsidRPr="0080728B" w:rsidRDefault="007736FC" w:rsidP="007736FC">
      <w:pPr>
        <w:pStyle w:val="RUS1"/>
        <w:widowControl w:val="0"/>
        <w:spacing w:before="0"/>
        <w:rPr>
          <w:rFonts w:ascii="Times New Roman" w:hAnsi="Times New Roman" w:cs="Times New Roman"/>
        </w:rPr>
      </w:pPr>
      <w:bookmarkStart w:id="41" w:name="_Toc504140766"/>
      <w:bookmarkStart w:id="42" w:name="_Toc518653254"/>
      <w:r w:rsidRPr="0080728B">
        <w:rPr>
          <w:rFonts w:ascii="Times New Roman" w:hAnsi="Times New Roman" w:cs="Times New Roman"/>
        </w:rPr>
        <w:t>Обязательства Заказчика</w:t>
      </w:r>
      <w:bookmarkEnd w:id="41"/>
      <w:bookmarkEnd w:id="42"/>
    </w:p>
    <w:p w14:paraId="7B45DA3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w:t>
      </w:r>
    </w:p>
    <w:p w14:paraId="41D074B9"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14:paraId="751ABED6"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Передает Подрядчику Исходные данные.</w:t>
      </w:r>
    </w:p>
    <w:p w14:paraId="1E180B95" w14:textId="77777777" w:rsidR="007736FC" w:rsidRPr="004A0636"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течение 5 (пяти) рабочих дней с даты подписания Договора, а также письменно сообщает </w:t>
      </w:r>
      <w:r w:rsidRPr="004A0636">
        <w:rPr>
          <w:rFonts w:ascii="Times New Roman" w:hAnsi="Times New Roman" w:cs="Times New Roman"/>
        </w:rPr>
        <w:t>Подрядчику в разумные сроки об изменении в перечне Представителей Заказчика.</w:t>
      </w:r>
    </w:p>
    <w:p w14:paraId="1B812614" w14:textId="77777777" w:rsidR="007736FC" w:rsidRPr="004A0636"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 xml:space="preserve">Обеспечивает беспрепятственный проход персонала Подрядчика и / или персонала Субподрядной организации на территорию Заказчика при соблюдении требований </w:t>
      </w:r>
      <w:r w:rsidRPr="004A0636">
        <w:rPr>
          <w:rFonts w:ascii="Times New Roman" w:hAnsi="Times New Roman" w:cs="Times New Roman"/>
          <w:b/>
        </w:rPr>
        <w:t>Раздела 7 (</w:t>
      </w:r>
      <w:r w:rsidRPr="004A0636">
        <w:rPr>
          <w:rFonts w:ascii="Times New Roman" w:hAnsi="Times New Roman" w:cs="Times New Roman"/>
          <w:b/>
        </w:rPr>
        <w:fldChar w:fldCharType="begin"/>
      </w:r>
      <w:r w:rsidRPr="004A0636">
        <w:rPr>
          <w:rFonts w:ascii="Times New Roman" w:hAnsi="Times New Roman" w:cs="Times New Roman"/>
          <w:b/>
        </w:rPr>
        <w:instrText xml:space="preserve"> REF RefSCH7_1 \h  \* MERGEFORMAT </w:instrText>
      </w:r>
      <w:r w:rsidRPr="004A0636">
        <w:rPr>
          <w:rFonts w:ascii="Times New Roman" w:hAnsi="Times New Roman" w:cs="Times New Roman"/>
          <w:b/>
        </w:rPr>
      </w:r>
      <w:r w:rsidRPr="004A0636">
        <w:rPr>
          <w:rFonts w:ascii="Times New Roman" w:hAnsi="Times New Roman" w:cs="Times New Roman"/>
          <w:b/>
        </w:rPr>
        <w:fldChar w:fldCharType="separate"/>
      </w:r>
      <w:r w:rsidRPr="004A0636">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4A0636">
        <w:rPr>
          <w:rFonts w:ascii="Times New Roman" w:hAnsi="Times New Roman" w:cs="Times New Roman"/>
          <w:b/>
        </w:rPr>
        <w:fldChar w:fldCharType="end"/>
      </w:r>
      <w:r w:rsidRPr="004A0636">
        <w:rPr>
          <w:rFonts w:ascii="Times New Roman" w:hAnsi="Times New Roman" w:cs="Times New Roman"/>
          <w:b/>
        </w:rPr>
        <w:t>)</w:t>
      </w:r>
      <w:r w:rsidRPr="004A0636">
        <w:rPr>
          <w:rFonts w:ascii="Times New Roman" w:hAnsi="Times New Roman" w:cs="Times New Roman"/>
        </w:rPr>
        <w:t xml:space="preserve"> </w:t>
      </w:r>
      <w:r w:rsidRPr="004A0636">
        <w:rPr>
          <w:rFonts w:ascii="Times New Roman" w:hAnsi="Times New Roman" w:cs="Times New Roman"/>
          <w:b/>
        </w:rPr>
        <w:t>Приложения № 10 к Договору .</w:t>
      </w:r>
    </w:p>
    <w:p w14:paraId="449E83AA" w14:textId="77777777" w:rsidR="007736FC" w:rsidRPr="0080728B" w:rsidRDefault="007736FC" w:rsidP="007736FC">
      <w:pPr>
        <w:pStyle w:val="RUS111"/>
        <w:widowControl w:val="0"/>
        <w:ind w:left="0"/>
        <w:rPr>
          <w:rFonts w:ascii="Times New Roman" w:hAnsi="Times New Roman" w:cs="Times New Roman"/>
        </w:rPr>
      </w:pPr>
      <w:r w:rsidRPr="004A0636">
        <w:rPr>
          <w:rFonts w:ascii="Times New Roman" w:hAnsi="Times New Roman" w:cs="Times New Roman"/>
        </w:rPr>
        <w:t>Привлекает Подрядчика к участию в деле по иску, предъявленному к Заказчику третьим лицом в связи</w:t>
      </w:r>
      <w:r w:rsidRPr="0080728B">
        <w:rPr>
          <w:rFonts w:ascii="Times New Roman" w:hAnsi="Times New Roman" w:cs="Times New Roman"/>
        </w:rPr>
        <w:t xml:space="preserve"> с недостатками Результата Работ.</w:t>
      </w:r>
    </w:p>
    <w:p w14:paraId="102DE5A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Выполняет иные обязанности Заказчика, предусмотренные Договором и законодательством Российской Федерации.</w:t>
      </w:r>
    </w:p>
    <w:p w14:paraId="4BD009CA" w14:textId="77777777" w:rsidR="007736FC" w:rsidRPr="0080728B" w:rsidRDefault="007736FC" w:rsidP="007736FC">
      <w:pPr>
        <w:pStyle w:val="RUS1"/>
        <w:widowControl w:val="0"/>
        <w:spacing w:before="0"/>
        <w:rPr>
          <w:rFonts w:ascii="Times New Roman" w:hAnsi="Times New Roman" w:cs="Times New Roman"/>
        </w:rPr>
      </w:pPr>
      <w:bookmarkStart w:id="43" w:name="_Toc504140767"/>
      <w:bookmarkStart w:id="44" w:name="_Toc518653255"/>
      <w:r w:rsidRPr="0080728B">
        <w:rPr>
          <w:rFonts w:ascii="Times New Roman" w:hAnsi="Times New Roman" w:cs="Times New Roman"/>
        </w:rPr>
        <w:lastRenderedPageBreak/>
        <w:t>Права Заказчика</w:t>
      </w:r>
      <w:bookmarkEnd w:id="43"/>
      <w:bookmarkEnd w:id="44"/>
    </w:p>
    <w:p w14:paraId="0714673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вправе:</w:t>
      </w:r>
    </w:p>
    <w:p w14:paraId="34C8AB35"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замены специалистов и т.д.).</w:t>
      </w:r>
    </w:p>
    <w:p w14:paraId="115CDE4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32C740D3"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14:paraId="210EB6FF"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отказаться от исполнения Договора,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p>
    <w:p w14:paraId="4C8F0E08"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 xml:space="preserve">Отказаться от приемки и оплаты Работ, если Подрядчиком не будет предоставлен Заказчику полный комплект документов согласно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1A27FE"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В 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14:paraId="317D0202"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При необходимости 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14:paraId="23C2CC30" w14:textId="77777777" w:rsidR="007736FC" w:rsidRPr="0080728B" w:rsidRDefault="007736FC" w:rsidP="007736FC">
      <w:pPr>
        <w:pStyle w:val="RUS111"/>
        <w:widowControl w:val="0"/>
        <w:ind w:left="0"/>
        <w:rPr>
          <w:rFonts w:ascii="Times New Roman" w:hAnsi="Times New Roman" w:cs="Times New Roman"/>
        </w:rPr>
      </w:pPr>
      <w:r w:rsidRPr="0080728B">
        <w:rPr>
          <w:rFonts w:ascii="Times New Roman" w:hAnsi="Times New Roman" w:cs="Times New Roman"/>
        </w:rPr>
        <w:t>Заказчик также имеет иные права, предусмотренные Договором и законодательством Российской Федерации.</w:t>
      </w:r>
    </w:p>
    <w:p w14:paraId="03200F87" w14:textId="77777777" w:rsidR="007736FC" w:rsidRPr="0080728B" w:rsidRDefault="007736FC" w:rsidP="007736FC">
      <w:pPr>
        <w:pStyle w:val="RUS1"/>
        <w:widowControl w:val="0"/>
        <w:spacing w:before="0"/>
        <w:rPr>
          <w:rFonts w:ascii="Times New Roman" w:hAnsi="Times New Roman" w:cs="Times New Roman"/>
        </w:rPr>
      </w:pPr>
      <w:bookmarkStart w:id="45" w:name="_Toc504140768"/>
      <w:bookmarkStart w:id="46" w:name="_Toc518653256"/>
      <w:r w:rsidRPr="0080728B">
        <w:rPr>
          <w:rFonts w:ascii="Times New Roman" w:hAnsi="Times New Roman" w:cs="Times New Roman"/>
        </w:rPr>
        <w:t>Персонал Подрядчика</w:t>
      </w:r>
      <w:bookmarkEnd w:id="45"/>
      <w:bookmarkEnd w:id="46"/>
    </w:p>
    <w:p w14:paraId="00006977"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выполнять порученную им Работу численностью, которая является необходимой и достаточной для надлежащего и своевременного выполнения Работ.</w:t>
      </w:r>
    </w:p>
    <w:p w14:paraId="2ADAAF4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2833EB6"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w:t>
      </w:r>
      <w:r w:rsidRPr="0080728B">
        <w:rPr>
          <w:rFonts w:ascii="Times New Roman" w:hAnsi="Times New Roman" w:cs="Times New Roman"/>
        </w:rPr>
        <w:lastRenderedPageBreak/>
        <w:t xml:space="preserve">организаций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_Ref493725629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00981C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организаций в допуске на Объект или территорию Заказчика,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_Ref496284723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21</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7C58814"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7" w:name="_Toc504140769"/>
      <w:bookmarkStart w:id="48" w:name="_Toc518653257"/>
      <w:r w:rsidRPr="0080728B">
        <w:rPr>
          <w:rFonts w:ascii="Times New Roman" w:hAnsi="Times New Roman" w:cs="Times New Roman"/>
        </w:rPr>
        <w:t>Членство в саморегулируемой организации</w:t>
      </w:r>
      <w:bookmarkEnd w:id="47"/>
      <w:bookmarkEnd w:id="48"/>
    </w:p>
    <w:p w14:paraId="600226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течение всего срока действия Договора Подрядчик и привлеченные им Субподрядные организации (если применимо) должны быть членами соответствующей саморегулируемой организации в области инженерных изысканий, архитектурно-строительного проектирования.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p>
    <w:p w14:paraId="4D9EB78D" w14:textId="77777777" w:rsidR="007736FC" w:rsidRPr="0080728B" w:rsidRDefault="007736FC" w:rsidP="007736FC">
      <w:pPr>
        <w:pStyle w:val="RUS1"/>
        <w:widowControl w:val="0"/>
        <w:spacing w:before="0"/>
        <w:ind w:left="1224" w:hanging="504"/>
        <w:rPr>
          <w:rFonts w:ascii="Times New Roman" w:hAnsi="Times New Roman" w:cs="Times New Roman"/>
        </w:rPr>
      </w:pPr>
      <w:bookmarkStart w:id="49" w:name="_Ref493725629"/>
      <w:bookmarkStart w:id="50" w:name="_Toc504140770"/>
      <w:bookmarkStart w:id="51" w:name="_Toc518653258"/>
      <w:r w:rsidRPr="0080728B">
        <w:rPr>
          <w:rFonts w:ascii="Times New Roman" w:hAnsi="Times New Roman" w:cs="Times New Roman"/>
        </w:rPr>
        <w:t>Привлечение Субподрядных организаций</w:t>
      </w:r>
      <w:bookmarkEnd w:id="49"/>
      <w:bookmarkEnd w:id="50"/>
      <w:bookmarkEnd w:id="51"/>
    </w:p>
    <w:p w14:paraId="5CF47323"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_Ref513219265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12.2</w:t>
      </w:r>
      <w:r w:rsidRPr="0080728B">
        <w:rPr>
          <w:rFonts w:ascii="Times New Roman" w:hAnsi="Times New Roman" w:cs="Times New Roman"/>
        </w:rPr>
        <w:fldChar w:fldCharType="end"/>
      </w:r>
      <w:r w:rsidRPr="0080728B">
        <w:rPr>
          <w:rFonts w:ascii="Times New Roman" w:hAnsi="Times New Roman" w:cs="Times New Roman"/>
        </w:rPr>
        <w:t>-</w:t>
      </w:r>
      <w:r w:rsidRPr="0080728B">
        <w:rPr>
          <w:rFonts w:ascii="Times New Roman" w:hAnsi="Times New Roman" w:cs="Times New Roman"/>
        </w:rPr>
        <w:fldChar w:fldCharType="begin"/>
      </w:r>
      <w:r w:rsidRPr="0080728B">
        <w:rPr>
          <w:rFonts w:ascii="Times New Roman" w:hAnsi="Times New Roman" w:cs="Times New Roman"/>
        </w:rPr>
        <w:instrText xml:space="preserve"> REF _Ref513219272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12.3</w:t>
      </w:r>
      <w:r w:rsidRPr="0080728B">
        <w:rPr>
          <w:rFonts w:ascii="Times New Roman" w:hAnsi="Times New Roman" w:cs="Times New Roman"/>
        </w:rPr>
        <w:fldChar w:fldCharType="end"/>
      </w:r>
      <w:r w:rsidRPr="0080728B">
        <w:rPr>
          <w:rFonts w:ascii="Times New Roman" w:hAnsi="Times New Roman" w:cs="Times New Roman"/>
        </w:rPr>
        <w:t xml:space="preserve"> Договора.</w:t>
      </w:r>
    </w:p>
    <w:p w14:paraId="28F1FA88" w14:textId="77777777" w:rsidR="007736FC" w:rsidRPr="0080728B" w:rsidRDefault="007736FC" w:rsidP="007736FC">
      <w:pPr>
        <w:pStyle w:val="RUS11"/>
        <w:widowControl w:val="0"/>
        <w:rPr>
          <w:rFonts w:ascii="Times New Roman" w:hAnsi="Times New Roman" w:cs="Times New Roman"/>
        </w:rPr>
      </w:pPr>
      <w:bookmarkStart w:id="52"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2"/>
    </w:p>
    <w:p w14:paraId="6624EDB3" w14:textId="77777777" w:rsidR="007736FC" w:rsidRPr="0080728B" w:rsidRDefault="007736FC" w:rsidP="007736FC">
      <w:pPr>
        <w:pStyle w:val="RUS11"/>
        <w:widowControl w:val="0"/>
        <w:rPr>
          <w:rFonts w:ascii="Times New Roman" w:hAnsi="Times New Roman" w:cs="Times New Roman"/>
        </w:rPr>
      </w:pPr>
      <w:bookmarkStart w:id="53" w:name="_Ref513219272"/>
      <w:r w:rsidRPr="0080728B">
        <w:rPr>
          <w:rFonts w:ascii="Times New Roman" w:hAnsi="Times New Roman" w:cs="Times New Roman"/>
        </w:rPr>
        <w:t>По Субподрядным организациям, в отношении которых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53"/>
    </w:p>
    <w:p w14:paraId="31BFD20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полное наименование, адрес, банковские реквизиты Субподрядной организации;</w:t>
      </w:r>
    </w:p>
    <w:p w14:paraId="26E8525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работы; </w:t>
      </w:r>
    </w:p>
    <w:p w14:paraId="39ACD07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14:paraId="35C649C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14:paraId="130974B8"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14:paraId="6CCF825E"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саморегулируемой организации в области инженерных изысканий, архитектурно-строительного проектирования (если применимо); </w:t>
      </w:r>
    </w:p>
    <w:p w14:paraId="6FC953F2"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14:paraId="19A658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14:paraId="1D93D03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14:paraId="4AA870DA"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Копии документов должны быть надлежащим образом удостоверены.</w:t>
      </w:r>
    </w:p>
    <w:p w14:paraId="3AFE39FB" w14:textId="77777777" w:rsidR="007736FC" w:rsidRPr="0080728B" w:rsidRDefault="007736FC" w:rsidP="007736FC">
      <w:pPr>
        <w:pStyle w:val="RUSa"/>
        <w:widowControl w:val="0"/>
        <w:numPr>
          <w:ilvl w:val="0"/>
          <w:numId w:val="0"/>
        </w:numPr>
        <w:rPr>
          <w:rFonts w:ascii="Times New Roman" w:hAnsi="Times New Roman" w:cs="Times New Roman"/>
        </w:rPr>
      </w:pPr>
      <w:r w:rsidRPr="0080728B">
        <w:rPr>
          <w:rFonts w:ascii="Times New Roman" w:hAnsi="Times New Roman" w:cs="Times New Roman"/>
        </w:rPr>
        <w:t>Срок ознакомления Заказчика с документами составляет не менее 5 (пяти) рабочих дней.</w:t>
      </w:r>
    </w:p>
    <w:p w14:paraId="4603236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Субподрядная организация должна соответствовать [, в частности,] следующим требованиям:</w:t>
      </w:r>
    </w:p>
    <w:p w14:paraId="017222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должна отсутствовать просроченная задолженность по уплате налогов и сборов;</w:t>
      </w:r>
    </w:p>
    <w:p w14:paraId="12AAFA29"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14:paraId="444BC06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14:paraId="2920F5A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14:paraId="707D4C6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 / или материально-технической базой для выполнения Работ;</w:t>
      </w:r>
    </w:p>
    <w:p w14:paraId="11E9F1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14:paraId="56DCD7FF"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14:paraId="7157245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14:paraId="371AA547"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14437621"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14:paraId="7B178196"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FD3612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возможность проведения Заказчиком проверки документации и / или деятельности Субподрядной организации, связанной с исполнением Договора;</w:t>
      </w:r>
    </w:p>
    <w:p w14:paraId="7B42491D"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информацию об обязанности Подрядчика передать надлежаще заверенную копию договора Заказчику;</w:t>
      </w:r>
    </w:p>
    <w:p w14:paraId="38FBCFB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по требованию Заказчика возможность перевода прав и обязанностей Подрядчика в отношении гарантийных обязательств по договору с Субподрядной организацией в пользу Заказчика в случае досрочного прекращения Договора.</w:t>
      </w:r>
    </w:p>
    <w:p w14:paraId="2F5CE58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Договора. Во избежание сомнений такой отказ не освобождает 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14:paraId="19DDD5B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несет ответственность за достоверность предоставленных документации и сведений, а также за наличие у Субподрядных организаций сертификатов, лицензий, допусков и / или иных разрешений, необходимых</w:t>
      </w:r>
      <w:r w:rsidRPr="0080728B" w:rsidDel="00247E36">
        <w:rPr>
          <w:rFonts w:ascii="Times New Roman" w:hAnsi="Times New Roman" w:cs="Times New Roman"/>
        </w:rPr>
        <w:t xml:space="preserve"> </w:t>
      </w:r>
      <w:r w:rsidRPr="0080728B">
        <w:rPr>
          <w:rFonts w:ascii="Times New Roman" w:hAnsi="Times New Roman" w:cs="Times New Roman"/>
        </w:rPr>
        <w:t>для выполнения Работ.</w:t>
      </w:r>
    </w:p>
    <w:p w14:paraId="6E5CA25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lastRenderedPageBreak/>
        <w:t>[Объем Работ, выполняемых собственными силами Подрядчика (без привлечения Субподрядных организаций) должен составлять не менее [●] ([●]) процентов объема Работ, указанных в Задании на проектирование].</w:t>
      </w:r>
    </w:p>
    <w:p w14:paraId="72CE0EFE"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Заказчику возможность проведения проверок документации и / или деятельности Субподрядной организации, связанной с исполнением Договора, в любое время в период выполнения Работ.</w:t>
      </w:r>
    </w:p>
    <w:p w14:paraId="6622297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произвести замену Субподрядной организации по требованию Заказчика без увеличения Цены Работ в следующих случаях: </w:t>
      </w:r>
    </w:p>
    <w:p w14:paraId="479DE2E5"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14:paraId="0F16402A"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выявление недостоверности сведений и / или документации, предоставленной Заказчику для согласования Субподрядной организации; </w:t>
      </w:r>
    </w:p>
    <w:p w14:paraId="63A83DFB"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14:paraId="485EC54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14:paraId="76C27793" w14:textId="77777777" w:rsidR="007736FC" w:rsidRPr="0080728B" w:rsidRDefault="007736FC" w:rsidP="007736FC">
      <w:pPr>
        <w:pStyle w:val="RUS10"/>
        <w:widowControl w:val="0"/>
        <w:rPr>
          <w:rFonts w:ascii="Times New Roman" w:hAnsi="Times New Roman" w:cs="Times New Roman"/>
        </w:rPr>
      </w:pPr>
      <w:r w:rsidRPr="0080728B">
        <w:rPr>
          <w:rFonts w:ascii="Times New Roman" w:hAnsi="Times New Roman" w:cs="Times New Roman"/>
        </w:rPr>
        <w:t>отсутствие у Субподрядной организации сертификатов, лицензий, членства в соответствующей саморегулируемой организации (если применимо) и / или иных разрешений, необходимых для выполнения Работ.</w:t>
      </w:r>
    </w:p>
    <w:p w14:paraId="1D72333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При замене Субподрядной организации, Подрядчик согласовывает новую Субподрядную организацию с Заказчиком в порядке, установленном Договором.</w:t>
      </w:r>
    </w:p>
    <w:p w14:paraId="4124C0A4"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 момент подписания Сторонами Акта сдачи-приемки результатов выполненных работ Подрядчик предоставляет Заказчику заверенную Субподрядной организацией и Подрядчиком копию договора с Субподрядной организацией.</w:t>
      </w:r>
    </w:p>
    <w:p w14:paraId="39FF3BBB"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 / или обязанности по договору с Субподрядной организацией, Подрядчик не освобождается от ответственности перед Заказчиком, в том числе после уступки.</w:t>
      </w:r>
    </w:p>
    <w:p w14:paraId="0FA33AD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 / или обязанностей по договору с Субподрядной организацией.</w:t>
      </w:r>
    </w:p>
    <w:p w14:paraId="04153602"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осуществляет Подрядчик.</w:t>
      </w:r>
    </w:p>
    <w:p w14:paraId="3CC58D6B" w14:textId="77777777" w:rsidR="007736FC" w:rsidRPr="0080728B" w:rsidRDefault="007736FC" w:rsidP="007736FC">
      <w:pPr>
        <w:pStyle w:val="RUS1"/>
        <w:widowControl w:val="0"/>
        <w:spacing w:before="0"/>
        <w:rPr>
          <w:rFonts w:ascii="Times New Roman" w:hAnsi="Times New Roman" w:cs="Times New Roman"/>
        </w:rPr>
      </w:pPr>
      <w:bookmarkStart w:id="54" w:name="_Toc504140771"/>
      <w:bookmarkStart w:id="55" w:name="_Toc518653259"/>
      <w:r w:rsidRPr="0080728B">
        <w:rPr>
          <w:rFonts w:ascii="Times New Roman" w:hAnsi="Times New Roman" w:cs="Times New Roman"/>
        </w:rPr>
        <w:t>Исходные данные</w:t>
      </w:r>
      <w:bookmarkEnd w:id="54"/>
      <w:bookmarkEnd w:id="55"/>
    </w:p>
    <w:p w14:paraId="01CF1F89"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передает Подрядчику все Исходные данные по Договору по акту приема-передачи в момент заключения Договора.</w:t>
      </w:r>
    </w:p>
    <w:p w14:paraId="01F98033" w14:textId="77777777" w:rsidR="007736FC" w:rsidRPr="0080728B" w:rsidRDefault="007736FC" w:rsidP="007736FC">
      <w:pPr>
        <w:pStyle w:val="RUS11"/>
        <w:widowControl w:val="0"/>
        <w:rPr>
          <w:rFonts w:ascii="Times New Roman" w:hAnsi="Times New Roman" w:cs="Times New Roman"/>
        </w:rPr>
      </w:pPr>
      <w:bookmarkStart w:id="56"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56"/>
    </w:p>
    <w:p w14:paraId="5BB7C532" w14:textId="77777777" w:rsidR="007736FC" w:rsidRPr="0080728B" w:rsidRDefault="007736FC" w:rsidP="007736FC">
      <w:pPr>
        <w:pStyle w:val="RUS11"/>
        <w:widowControl w:val="0"/>
        <w:rPr>
          <w:rFonts w:ascii="Times New Roman" w:hAnsi="Times New Roman" w:cs="Times New Roman"/>
        </w:rPr>
      </w:pPr>
      <w:bookmarkStart w:id="57" w:name="_Ref493722979"/>
      <w:r w:rsidRPr="0080728B">
        <w:rPr>
          <w:rFonts w:ascii="Times New Roman" w:hAnsi="Times New Roman" w:cs="Times New Roman"/>
        </w:rPr>
        <w:t>[</w:t>
      </w:r>
      <w:proofErr w:type="gramStart"/>
      <w:r w:rsidRPr="0080728B">
        <w:rPr>
          <w:rFonts w:ascii="Times New Roman" w:hAnsi="Times New Roman" w:cs="Times New Roman"/>
        </w:rPr>
        <w:t>В</w:t>
      </w:r>
      <w:proofErr w:type="gramEnd"/>
      <w:r w:rsidRPr="0080728B">
        <w:rPr>
          <w:rFonts w:ascii="Times New Roman" w:hAnsi="Times New Roman" w:cs="Times New Roman"/>
        </w:rPr>
        <w:t xml:space="preserve"> течение 10 (десяти) рабочих дней с момента предоставления Исходных данных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57"/>
    </w:p>
    <w:p w14:paraId="3415077F"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25CD5A65" w14:textId="77777777" w:rsidR="007736FC" w:rsidRPr="0080728B" w:rsidRDefault="007736FC" w:rsidP="007736FC">
      <w:pPr>
        <w:pStyle w:val="RUS11"/>
        <w:widowControl w:val="0"/>
        <w:rPr>
          <w:rFonts w:ascii="Times New Roman" w:hAnsi="Times New Roman" w:cs="Times New Roman"/>
        </w:rPr>
      </w:pPr>
      <w:bookmarkStart w:id="58" w:name="_Ref493722964"/>
      <w:r w:rsidRPr="0080728B">
        <w:rPr>
          <w:rFonts w:ascii="Times New Roman" w:hAnsi="Times New Roman" w:cs="Times New Roman"/>
        </w:rPr>
        <w:lastRenderedPageBreak/>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8"/>
    </w:p>
    <w:p w14:paraId="5211A490" w14:textId="77777777" w:rsidR="007736FC" w:rsidRPr="0080728B" w:rsidRDefault="007736FC" w:rsidP="007736FC">
      <w:pPr>
        <w:pStyle w:val="RUS11"/>
        <w:widowControl w:val="0"/>
        <w:rPr>
          <w:rFonts w:ascii="Times New Roman" w:hAnsi="Times New Roman" w:cs="Times New Roman"/>
        </w:rPr>
      </w:pPr>
      <w:bookmarkStart w:id="59"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_Ref493722964 \r  \* MERGEFORMAT </w:instrText>
      </w:r>
      <w:r w:rsidRPr="0080728B">
        <w:rPr>
          <w:rFonts w:ascii="Times New Roman" w:hAnsi="Times New Roman" w:cs="Times New Roman"/>
        </w:rPr>
        <w:fldChar w:fldCharType="separate"/>
      </w:r>
      <w:r w:rsidRPr="0080728B">
        <w:rPr>
          <w:rFonts w:ascii="Times New Roman" w:hAnsi="Times New Roman" w:cs="Times New Roman"/>
        </w:rPr>
        <w:t>13.5</w:t>
      </w:r>
      <w:r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9"/>
    </w:p>
    <w:p w14:paraId="09E31A48"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 xml:space="preserve">Неполучение Заказчиком уведомления Подрядчика о Дефектах Исходных данных в срок, указанный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6873FA32" w14:textId="77777777" w:rsidR="007736FC" w:rsidRPr="0080728B" w:rsidRDefault="007736FC" w:rsidP="007736FC">
      <w:pPr>
        <w:pStyle w:val="RUS11"/>
        <w:widowControl w:val="0"/>
        <w:rPr>
          <w:rFonts w:ascii="Times New Roman" w:hAnsi="Times New Roman" w:cs="Times New Roman"/>
        </w:rPr>
      </w:pPr>
      <w:bookmarkStart w:id="60" w:name="_Ref493723053"/>
      <w:r w:rsidRPr="0080728B">
        <w:rPr>
          <w:rFonts w:ascii="Times New Roman" w:hAnsi="Times New Roman" w:cs="Times New Roman"/>
        </w:rPr>
        <w:t xml:space="preserve">Подрядчик несет ответственность за недостатки и / или дефекты выполненных Работ, возникшие в связи с Дефектами Исходных данных, о которых Подрядчик не уведомил Заказчика в предусмотренный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_Ref493722979 \r  \* MERGEFORMAT </w:instrText>
      </w:r>
      <w:r w:rsidRPr="0080728B">
        <w:rPr>
          <w:rFonts w:ascii="Times New Roman" w:hAnsi="Times New Roman" w:cs="Times New Roman"/>
        </w:rPr>
        <w:fldChar w:fldCharType="separate"/>
      </w:r>
      <w:r w:rsidRPr="0080728B">
        <w:rPr>
          <w:rFonts w:ascii="Times New Roman" w:hAnsi="Times New Roman" w:cs="Times New Roman"/>
        </w:rPr>
        <w:t>13.3</w:t>
      </w:r>
      <w:r w:rsidRPr="0080728B">
        <w:rPr>
          <w:rFonts w:ascii="Times New Roman" w:hAnsi="Times New Roman" w:cs="Times New Roman"/>
        </w:rPr>
        <w:fldChar w:fldCharType="end"/>
      </w:r>
      <w:r w:rsidRPr="0080728B">
        <w:rPr>
          <w:rFonts w:ascii="Times New Roman" w:hAnsi="Times New Roman" w:cs="Times New Roman"/>
        </w:rPr>
        <w:t xml:space="preserve"> Договора срок, и не имеет права на увеличение сметы или увеличение Цены Работ, если Стороны не достигнут соглашения об ином.</w:t>
      </w:r>
      <w:bookmarkEnd w:id="60"/>
      <w:r w:rsidRPr="0080728B">
        <w:rPr>
          <w:rFonts w:ascii="Times New Roman" w:hAnsi="Times New Roman" w:cs="Times New Roman"/>
        </w:rPr>
        <w:t>]</w:t>
      </w:r>
    </w:p>
    <w:p w14:paraId="4452394A" w14:textId="77777777" w:rsidR="007736FC" w:rsidRPr="0080728B" w:rsidRDefault="007736FC" w:rsidP="007736FC">
      <w:pPr>
        <w:pStyle w:val="RUS11"/>
        <w:widowControl w:val="0"/>
        <w:rPr>
          <w:rFonts w:ascii="Times New Roman" w:hAnsi="Times New Roman" w:cs="Times New Roman"/>
        </w:rPr>
      </w:pPr>
      <w:r w:rsidRPr="0080728B">
        <w:rPr>
          <w:rFonts w:ascii="Times New Roman" w:hAnsi="Times New Roman" w:cs="Times New Roman"/>
        </w:rPr>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216C9FA8" w14:textId="77777777" w:rsidR="007736FC" w:rsidRPr="0080728B" w:rsidRDefault="007736FC" w:rsidP="007736FC">
      <w:pPr>
        <w:pStyle w:val="RUS11"/>
        <w:widowControl w:val="0"/>
        <w:rPr>
          <w:rFonts w:ascii="Times New Roman" w:hAnsi="Times New Roman" w:cs="Times New Roman"/>
        </w:rPr>
      </w:pPr>
      <w:bookmarkStart w:id="61" w:name="_Ref511387636"/>
      <w:r w:rsidRPr="0080728B">
        <w:rPr>
          <w:rFonts w:ascii="Times New Roman" w:hAnsi="Times New Roman" w:cs="Times New Roman"/>
        </w:rPr>
        <w:t>Подрядчик</w:t>
      </w:r>
      <w:r w:rsidRPr="0080728B">
        <w:rPr>
          <w:rFonts w:ascii="Times New Roman" w:hAnsi="Times New Roman" w:cs="Times New Roman"/>
          <w:lang w:eastAsia="en-US"/>
        </w:rPr>
        <w:t xml:space="preserve"> подтверждает, что перечень Исходных данных является достаточным. </w:t>
      </w:r>
      <w:r w:rsidRPr="0080728B">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Задании на проектирование,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80728B">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80728B">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61"/>
    </w:p>
    <w:p w14:paraId="7C212CB3" w14:textId="77777777" w:rsidR="00D56A84" w:rsidRPr="0080728B" w:rsidRDefault="00D56A84" w:rsidP="00D56A84">
      <w:pPr>
        <w:pStyle w:val="a"/>
        <w:widowControl w:val="0"/>
        <w:numPr>
          <w:ilvl w:val="0"/>
          <w:numId w:val="0"/>
        </w:numPr>
        <w:spacing w:before="0"/>
        <w:rPr>
          <w:rFonts w:ascii="Times New Roman" w:hAnsi="Times New Roman" w:cs="Times New Roman"/>
        </w:rPr>
      </w:pPr>
      <w:bookmarkStart w:id="62" w:name="_Hlt500771388"/>
      <w:bookmarkStart w:id="63" w:name="_Toc504140776"/>
      <w:bookmarkStart w:id="64" w:name="_Toc518653266"/>
      <w:bookmarkEnd w:id="34"/>
      <w:bookmarkEnd w:id="35"/>
      <w:bookmarkEnd w:id="62"/>
      <w:r>
        <w:rPr>
          <w:rFonts w:ascii="Times New Roman" w:hAnsi="Times New Roman" w:cs="Times New Roman"/>
        </w:rPr>
        <w:t xml:space="preserve">РАЗДЕЛ </w:t>
      </w:r>
      <w:r>
        <w:rPr>
          <w:rFonts w:ascii="Times New Roman" w:hAnsi="Times New Roman" w:cs="Times New Roman"/>
          <w:lang w:val="en-US"/>
        </w:rPr>
        <w:t>III</w:t>
      </w:r>
      <w:r>
        <w:rPr>
          <w:rFonts w:ascii="Times New Roman" w:hAnsi="Times New Roman" w:cs="Times New Roman"/>
        </w:rPr>
        <w:t xml:space="preserve">. </w:t>
      </w:r>
      <w:r w:rsidRPr="0080728B">
        <w:rPr>
          <w:rFonts w:ascii="Times New Roman" w:hAnsi="Times New Roman" w:cs="Times New Roman"/>
        </w:rPr>
        <w:t>ОРГАНИЗАЦИЯ РАБОТ</w:t>
      </w:r>
    </w:p>
    <w:p w14:paraId="1FBCD214" w14:textId="77777777" w:rsidR="00D56A84" w:rsidRPr="0080728B" w:rsidRDefault="00D56A84" w:rsidP="00D56A84">
      <w:pPr>
        <w:pStyle w:val="RUS1"/>
        <w:widowControl w:val="0"/>
        <w:spacing w:before="0"/>
        <w:rPr>
          <w:rFonts w:ascii="Times New Roman" w:hAnsi="Times New Roman" w:cs="Times New Roman"/>
        </w:rPr>
      </w:pPr>
      <w:bookmarkStart w:id="65" w:name="_Toc504140773"/>
      <w:bookmarkStart w:id="66" w:name="_Toc518653261"/>
      <w:r w:rsidRPr="0080728B">
        <w:rPr>
          <w:rFonts w:ascii="Times New Roman" w:hAnsi="Times New Roman" w:cs="Times New Roman"/>
        </w:rPr>
        <w:t>Порядок осуществления и приемки работ</w:t>
      </w:r>
      <w:bookmarkEnd w:id="65"/>
      <w:bookmarkEnd w:id="66"/>
    </w:p>
    <w:p w14:paraId="29D41745"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Подрядчик приступает к выполнению Работ в соответствии с Заданием на проектирование (Приложение </w:t>
      </w:r>
      <w:r w:rsidRPr="0080728B">
        <w:rPr>
          <w:rFonts w:ascii="Times New Roman" w:hAnsi="Times New Roman" w:cs="Times New Roman"/>
        </w:rPr>
        <w:fldChar w:fldCharType="begin"/>
      </w:r>
      <w:r w:rsidRPr="0080728B">
        <w:rPr>
          <w:rFonts w:ascii="Times New Roman" w:hAnsi="Times New Roman" w:cs="Times New Roman"/>
        </w:rPr>
        <w:instrText xml:space="preserve"> REF RefSCH1_No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eastAsiaTheme="minorEastAsia" w:hAnsi="Times New Roman" w:cs="Times New Roman"/>
          <w:b/>
          <w:i/>
        </w:rPr>
        <w:t>№ 1</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RefSCH1_1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b/>
        </w:rPr>
        <w:t>Задание на проектирование</w:t>
      </w:r>
      <w:r w:rsidRPr="0080728B">
        <w:rPr>
          <w:rFonts w:ascii="Times New Roman" w:hAnsi="Times New Roman" w:cs="Times New Roman"/>
        </w:rPr>
        <w:fldChar w:fldCharType="end"/>
      </w:r>
      <w:r w:rsidRPr="0080728B">
        <w:rPr>
          <w:rFonts w:ascii="Times New Roman" w:hAnsi="Times New Roman" w:cs="Times New Roman"/>
        </w:rPr>
        <w:t>). В момент подписания настоящего Договора Подрядчик подтверждает, что он полностью ознакомлен со всеми условиями, локальными актами, внутренними правилами Заказчика, связанными с выполнением Работ, и принимает на себя затраты, риск и трудности выполнения Работ.</w:t>
      </w:r>
    </w:p>
    <w:p w14:paraId="488D68EA"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Pr="0080728B">
        <w:rPr>
          <w:rFonts w:ascii="Times New Roman" w:hAnsi="Times New Roman" w:cs="Times New Roman"/>
        </w:rPr>
        <w:fldChar w:fldCharType="begin"/>
      </w:r>
      <w:r w:rsidRPr="0080728B">
        <w:rPr>
          <w:rFonts w:ascii="Times New Roman" w:hAnsi="Times New Roman" w:cs="Times New Roman"/>
        </w:rPr>
        <w:instrText xml:space="preserve"> REF _Ref496615859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5.7</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w:t>
      </w:r>
    </w:p>
    <w:p w14:paraId="73FEB158" w14:textId="77777777" w:rsidR="00D56A84" w:rsidRPr="0080728B" w:rsidRDefault="00D56A84" w:rsidP="00D56A84">
      <w:pPr>
        <w:pStyle w:val="RUS11"/>
        <w:widowControl w:val="0"/>
        <w:rPr>
          <w:rFonts w:ascii="Times New Roman" w:hAnsi="Times New Roman" w:cs="Times New Roman"/>
        </w:rPr>
      </w:pPr>
      <w:bookmarkStart w:id="67" w:name="_Hlt500771216"/>
      <w:bookmarkStart w:id="68" w:name="_Hlt500771237"/>
      <w:bookmarkStart w:id="69" w:name="_Ref500756479"/>
      <w:bookmarkStart w:id="70" w:name="_Ref513219314"/>
      <w:bookmarkEnd w:id="67"/>
      <w:bookmarkEnd w:id="68"/>
      <w:r w:rsidRPr="0080728B">
        <w:rPr>
          <w:rFonts w:ascii="Times New Roman" w:hAnsi="Times New Roman" w:cs="Times New Roman"/>
        </w:rPr>
        <w:t xml:space="preserve">В части сметной документации Заказчику </w:t>
      </w:r>
      <w:bookmarkEnd w:id="69"/>
      <w:r w:rsidRPr="0080728B">
        <w:rPr>
          <w:rFonts w:ascii="Times New Roman" w:hAnsi="Times New Roman" w:cs="Times New Roman"/>
        </w:rPr>
        <w:t>передается документация в соответствии с «Требованиями к сметной документации в составе ПИР» ПАО «Иркутскэнерго».</w:t>
      </w:r>
      <w:bookmarkEnd w:id="70"/>
    </w:p>
    <w:p w14:paraId="0CE6831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К Акту сдачи-приемки результатов выполненных работ, Акту о приемке выполненных [Работ / Этапа Работ] и Справке о стоимости выполненных Работ, Подрядчик прилагает Техническую документацию, разработанную в ходе выполнения [Работ / Этапа Работ] по настоящему Договору, документы, предусмотренные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пунктом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(если Предмет Договора предусматривает подготовку Проектной или Рабочей документации) настоящего Договора, а также результаты Экспертизы, если ее проведение предусмотрено условиями Договора и / или законом или отраслевыми правилами и стандартами.</w:t>
      </w:r>
    </w:p>
    <w:p w14:paraId="023FE898"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Недостатками в Технической документации являются:</w:t>
      </w:r>
    </w:p>
    <w:p w14:paraId="68CABD86"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несоответствие выполненной работы Заданию на проектирование, Исходным данным, иным условиям Договора, а также действующему законодательству Российской Федерации;</w:t>
      </w:r>
    </w:p>
    <w:p w14:paraId="44D5A143"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rPr>
        <w:t xml:space="preserve">отсутствие полного комплекта Технической документации, предусмотренного пунктами </w:t>
      </w:r>
      <w:r w:rsidRPr="0080728B">
        <w:rPr>
          <w:rFonts w:ascii="Times New Roman" w:hAnsi="Times New Roman" w:cs="Times New Roman"/>
        </w:rPr>
        <w:fldChar w:fldCharType="begin"/>
      </w:r>
      <w:r w:rsidRPr="0080728B">
        <w:rPr>
          <w:rFonts w:ascii="Times New Roman" w:hAnsi="Times New Roman" w:cs="Times New Roman"/>
        </w:rPr>
        <w:instrText xml:space="preserve"> REF _Ref496181471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1.1.19</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_Ref518494047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2.3</w:t>
      </w:r>
      <w:r w:rsidRPr="0080728B">
        <w:rPr>
          <w:rFonts w:ascii="Times New Roman" w:hAnsi="Times New Roman" w:cs="Times New Roman"/>
        </w:rPr>
        <w:fldChar w:fldCharType="end"/>
      </w:r>
      <w:r w:rsidRPr="0080728B">
        <w:rPr>
          <w:rFonts w:ascii="Times New Roman" w:hAnsi="Times New Roman" w:cs="Times New Roman"/>
        </w:rPr>
        <w:t xml:space="preserve">, </w:t>
      </w:r>
      <w:r w:rsidRPr="0080728B">
        <w:rPr>
          <w:rFonts w:ascii="Times New Roman" w:hAnsi="Times New Roman" w:cs="Times New Roman"/>
        </w:rPr>
        <w:fldChar w:fldCharType="begin"/>
      </w:r>
      <w:r w:rsidRPr="0080728B">
        <w:rPr>
          <w:rFonts w:ascii="Times New Roman" w:hAnsi="Times New Roman" w:cs="Times New Roman"/>
        </w:rPr>
        <w:instrText xml:space="preserve"> REF _Ref500756479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14.3</w:t>
      </w:r>
      <w:r w:rsidRPr="0080728B">
        <w:rPr>
          <w:rFonts w:ascii="Times New Roman" w:hAnsi="Times New Roman" w:cs="Times New Roman"/>
        </w:rPr>
        <w:fldChar w:fldCharType="end"/>
      </w:r>
      <w:r w:rsidRPr="0080728B">
        <w:rPr>
          <w:rFonts w:ascii="Times New Roman" w:hAnsi="Times New Roman" w:cs="Times New Roman"/>
        </w:rPr>
        <w:t xml:space="preserve"> и иными положениями Договора.</w:t>
      </w:r>
    </w:p>
    <w:p w14:paraId="5298612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устраняет своими силами и за свой счет недостатки в Технической документации, указанные в двухстороннем акте с перечнем необходимых доработок в согласованный срок.</w:t>
      </w:r>
    </w:p>
    <w:p w14:paraId="3AD4F362"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Работ.</w:t>
      </w:r>
    </w:p>
    <w:p w14:paraId="1689CFFE" w14:textId="77777777" w:rsidR="00D56A84" w:rsidRPr="0080728B" w:rsidRDefault="00D56A84" w:rsidP="00D56A84">
      <w:pPr>
        <w:pStyle w:val="RUS11"/>
        <w:widowControl w:val="0"/>
        <w:rPr>
          <w:rFonts w:ascii="Times New Roman" w:hAnsi="Times New Roman" w:cs="Times New Roman"/>
        </w:rPr>
      </w:pPr>
      <w:bookmarkStart w:id="71" w:name="_Ref513483168"/>
      <w:r w:rsidRPr="0080728B">
        <w:rPr>
          <w:rFonts w:ascii="Times New Roman" w:hAnsi="Times New Roman" w:cs="Times New Roman"/>
        </w:rPr>
        <w:t>Стороны понимают и признают, что подписание Заказчиком Акта сдачи-приемки результатов выполненных работ, Акта о приемке выполненных Работ не освобождает Подрядчика от ответственности за ошибки, неточности или иные недостатки в Технической документации, равно как и от ответственности за исполнение иных обязательств, предусмотренных Договором.</w:t>
      </w:r>
      <w:bookmarkEnd w:id="71"/>
    </w:p>
    <w:p w14:paraId="3FFD118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В случае обнаружения Заказчиком недостатков в результатах Работ, в Технической документации в ходе строительства или в процессе эксплуатации Объекта, созданного / реконструированного на основе Технической документации, разработанной Подрядчиком, указанные факты фиксируются в акте о данных нарушениях, подписываемом Заказчиком и Подрядчиком, с согласованием порядка и сроков их устранения. В случае немотивированного отказа Подрядчика от подписания, данный акт подписывается Заказчиком в одностороннем порядке. При этом, Заказчик вправе потребовать от Подрядчика безвозмездного устранения недостатков и возмещения убытков. </w:t>
      </w:r>
    </w:p>
    <w:p w14:paraId="6A952740"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привлечь независимую экспертную организацию для выявления причин, повлекших недостатки в ходе строительства или в процессе эксплуатации объекта, созданного на основе Технической документации, разработанной Подрядчиком. В случае если независимой экспертной организацией будет установлено, что недостатки в ходе строительства или в процессе эксплуатации Объекта, созданного на основе Технической документации, разработанной Подрядчиком, возникли по причине ненадлежащего исполнения Подрядчиком обязательств по настоящему Договору, в дополнение к пункту </w:t>
      </w:r>
      <w:r w:rsidRPr="0080728B">
        <w:rPr>
          <w:rFonts w:ascii="Times New Roman" w:hAnsi="Times New Roman" w:cs="Times New Roman"/>
        </w:rPr>
        <w:fldChar w:fldCharType="begin"/>
      </w:r>
      <w:r w:rsidRPr="0080728B">
        <w:rPr>
          <w:rFonts w:ascii="Times New Roman" w:hAnsi="Times New Roman" w:cs="Times New Roman"/>
        </w:rPr>
        <w:instrText xml:space="preserve"> REF _Ref513483168 \n \h  \* MERGEFORMAT </w:instrText>
      </w:r>
      <w:r w:rsidRPr="0080728B">
        <w:rPr>
          <w:rFonts w:ascii="Times New Roman" w:hAnsi="Times New Roman" w:cs="Times New Roman"/>
        </w:rPr>
      </w:r>
      <w:r w:rsidRPr="0080728B">
        <w:rPr>
          <w:rFonts w:ascii="Times New Roman" w:hAnsi="Times New Roman" w:cs="Times New Roman"/>
        </w:rPr>
        <w:fldChar w:fldCharType="separate"/>
      </w:r>
      <w:r w:rsidRPr="0080728B">
        <w:rPr>
          <w:rFonts w:ascii="Times New Roman" w:hAnsi="Times New Roman" w:cs="Times New Roman"/>
        </w:rPr>
        <w:t>14.8</w:t>
      </w:r>
      <w:r w:rsidRPr="0080728B">
        <w:rPr>
          <w:rFonts w:ascii="Times New Roman" w:hAnsi="Times New Roman" w:cs="Times New Roman"/>
        </w:rPr>
        <w:fldChar w:fldCharType="end"/>
      </w:r>
      <w:r w:rsidRPr="0080728B">
        <w:rPr>
          <w:rFonts w:ascii="Times New Roman" w:hAnsi="Times New Roman" w:cs="Times New Roman"/>
        </w:rPr>
        <w:t xml:space="preserve"> настоящего Договора Подрядчик обязан компенсировать Заказчику расходы, понесённые в связи с привлечением независимой экспертной организации в течение 5 (пяти) рабочих дней с даты предъявления соответствующего требования Заказчиком.</w:t>
      </w:r>
    </w:p>
    <w:p w14:paraId="770FB496"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lastRenderedPageBreak/>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14:paraId="308FE5B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Изменения и корректировки в Техническую документацию, получившую положительное заключение Экспертизы, которые связаны с изменением законодательства Российской Федерации и / или субъекта Российской Федерации, а также с изменениями нормативных документов, регулирующих строительство в период действия соответствующего договора подряда, вступившими в силу после получения положительного результата Экспертизы, вносятся Подрядчиком на основании дополнительного соглашения к настоящему Договору.</w:t>
      </w:r>
    </w:p>
    <w:p w14:paraId="1B6D5842" w14:textId="77777777" w:rsidR="00D56A84" w:rsidRPr="0080728B" w:rsidRDefault="00D56A84" w:rsidP="00D56A84">
      <w:pPr>
        <w:pStyle w:val="RUS1"/>
        <w:widowControl w:val="0"/>
        <w:spacing w:before="0"/>
        <w:rPr>
          <w:rFonts w:ascii="Times New Roman" w:hAnsi="Times New Roman" w:cs="Times New Roman"/>
        </w:rPr>
      </w:pPr>
      <w:bookmarkStart w:id="72" w:name="_Toc518653262"/>
      <w:r w:rsidRPr="0080728B">
        <w:rPr>
          <w:rFonts w:ascii="Times New Roman" w:hAnsi="Times New Roman" w:cs="Times New Roman"/>
        </w:rPr>
        <w:t>Качество выполнения Работ и контроль качества</w:t>
      </w:r>
      <w:bookmarkEnd w:id="72"/>
    </w:p>
    <w:p w14:paraId="4CDF9239"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37F9820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Заказчик назначает своего представителя, который от его имени совместно с Подрядчиком осуществляет контроль за выполнением Работ и их качеством. Представитель Заказчика имеет право беспрепятственного доступа ко всем видам Работ в любое время в течение всего срока выполнения Работ.</w:t>
      </w:r>
    </w:p>
    <w:p w14:paraId="79FE2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Заказчик вправе вмешаться в </w:t>
      </w:r>
      <w:proofErr w:type="gramStart"/>
      <w:r w:rsidRPr="0080728B">
        <w:rPr>
          <w:rFonts w:ascii="Times New Roman" w:hAnsi="Times New Roman" w:cs="Times New Roman"/>
        </w:rPr>
        <w:t>выполнение  Работ</w:t>
      </w:r>
      <w:proofErr w:type="gramEnd"/>
      <w:r w:rsidRPr="0080728B">
        <w:rPr>
          <w:rFonts w:ascii="Times New Roman" w:hAnsi="Times New Roman" w:cs="Times New Roman"/>
        </w:rPr>
        <w:t>, если Подрядчик и / или Субподрядная организация:</w:t>
      </w:r>
    </w:p>
    <w:p w14:paraId="2541405F"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14:paraId="534F392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выполняет Работы с нарушением согласованных Сторонами сроков, если окончание их в срок оказывается под угрозой;</w:t>
      </w:r>
    </w:p>
    <w:p w14:paraId="214F7ECE"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привлек к исполнению Договора Субподрядную организацию без согласования с Заказчиком.</w:t>
      </w:r>
    </w:p>
    <w:p w14:paraId="01C07A2F" w14:textId="77777777" w:rsidR="00D56A84" w:rsidRPr="0080728B" w:rsidRDefault="00D56A84" w:rsidP="00D56A84">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14:paraId="501C0C47" w14:textId="77777777" w:rsidR="00D56A84" w:rsidRPr="0080728B" w:rsidRDefault="00D56A84" w:rsidP="00D56A84">
      <w:pPr>
        <w:pStyle w:val="RUS1"/>
        <w:widowControl w:val="0"/>
        <w:spacing w:before="0"/>
        <w:rPr>
          <w:rFonts w:ascii="Times New Roman" w:hAnsi="Times New Roman" w:cs="Times New Roman"/>
        </w:rPr>
      </w:pPr>
      <w:bookmarkStart w:id="73" w:name="_Toc518653263"/>
      <w:r w:rsidRPr="0080728B">
        <w:rPr>
          <w:rFonts w:ascii="Times New Roman" w:hAnsi="Times New Roman" w:cs="Times New Roman"/>
        </w:rPr>
        <w:t>Устранение недостатков в период выполнения Работ</w:t>
      </w:r>
      <w:bookmarkEnd w:id="73"/>
    </w:p>
    <w:p w14:paraId="5F0FEA44"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proofErr w:type="gramStart"/>
      <w:r w:rsidRPr="0080728B">
        <w:rPr>
          <w:rFonts w:ascii="Times New Roman" w:hAnsi="Times New Roman" w:cs="Times New Roman"/>
        </w:rPr>
        <w:t>выполнения  Работ</w:t>
      </w:r>
      <w:proofErr w:type="gramEnd"/>
      <w:r w:rsidRPr="0080728B">
        <w:rPr>
          <w:rFonts w:ascii="Times New Roman" w:hAnsi="Times New Roman" w:cs="Times New Roman"/>
        </w:rPr>
        <w:t>.</w:t>
      </w:r>
    </w:p>
    <w:p w14:paraId="009B27D2"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5B535318"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14:paraId="26A7953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t>потребовать от Подрядчика безвозмездного</w:t>
      </w:r>
      <w:r w:rsidRPr="0080728B">
        <w:rPr>
          <w:rFonts w:ascii="Times New Roman" w:hAnsi="Times New Roman" w:cs="Times New Roman"/>
          <w:iCs/>
        </w:rPr>
        <w:t xml:space="preserve"> устранения недостатков в срок, указанный Заказчиком (при этом продление общего срока производства Работ не производится);</w:t>
      </w:r>
    </w:p>
    <w:p w14:paraId="06142797" w14:textId="77777777" w:rsidR="00D56A84" w:rsidRPr="0080728B" w:rsidRDefault="00D56A84" w:rsidP="00D56A84">
      <w:pPr>
        <w:pStyle w:val="RUS111"/>
        <w:widowControl w:val="0"/>
        <w:numPr>
          <w:ilvl w:val="0"/>
          <w:numId w:val="25"/>
        </w:numPr>
        <w:rPr>
          <w:rFonts w:ascii="Times New Roman" w:hAnsi="Times New Roman" w:cs="Times New Roman"/>
          <w:iCs/>
        </w:rPr>
      </w:pPr>
      <w:r w:rsidRPr="0080728B">
        <w:rPr>
          <w:rFonts w:ascii="Times New Roman" w:hAnsi="Times New Roman" w:cs="Times New Roman"/>
        </w:rPr>
        <w:lastRenderedPageBreak/>
        <w:t>потребовать от Подрядчика соразмерного</w:t>
      </w:r>
      <w:r w:rsidRPr="0080728B">
        <w:rPr>
          <w:rFonts w:ascii="Times New Roman" w:hAnsi="Times New Roman" w:cs="Times New Roman"/>
          <w:iCs/>
        </w:rPr>
        <w:t xml:space="preserve"> уменьшения Цены Работ;</w:t>
      </w:r>
    </w:p>
    <w:p w14:paraId="4E3F7FB5" w14:textId="77777777" w:rsidR="00D56A84" w:rsidRPr="0080728B" w:rsidRDefault="00D56A84" w:rsidP="00D56A84">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74" w:name="_Toc496879570"/>
      <w:bookmarkEnd w:id="74"/>
    </w:p>
    <w:p w14:paraId="751310E7" w14:textId="77777777" w:rsidR="00D56A84" w:rsidRPr="0080728B" w:rsidRDefault="00D56A84" w:rsidP="00D56A84">
      <w:pPr>
        <w:pStyle w:val="RUS111"/>
        <w:widowControl w:val="0"/>
        <w:ind w:left="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указаний Заказчика при обнаружении: </w:t>
      </w:r>
    </w:p>
    <w:p w14:paraId="777C5910"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Дефектов Исходных данных;</w:t>
      </w:r>
    </w:p>
    <w:p w14:paraId="7871B16C"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CB06AC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14:paraId="56FC44F4" w14:textId="77777777" w:rsidR="00D56A84" w:rsidRPr="0080728B" w:rsidRDefault="00D56A84" w:rsidP="00D56A84">
      <w:pPr>
        <w:pStyle w:val="RUS1"/>
        <w:widowControl w:val="0"/>
        <w:spacing w:before="0"/>
        <w:rPr>
          <w:rFonts w:ascii="Times New Roman" w:hAnsi="Times New Roman" w:cs="Times New Roman"/>
        </w:rPr>
      </w:pPr>
      <w:bookmarkStart w:id="75" w:name="_Toc504140774"/>
      <w:bookmarkStart w:id="76" w:name="_Toc518653264"/>
      <w:r w:rsidRPr="0080728B">
        <w:rPr>
          <w:rFonts w:ascii="Times New Roman" w:hAnsi="Times New Roman" w:cs="Times New Roman"/>
        </w:rPr>
        <w:t>Изменение Работ</w:t>
      </w:r>
      <w:bookmarkEnd w:id="75"/>
      <w:bookmarkEnd w:id="76"/>
    </w:p>
    <w:p w14:paraId="26EE327D"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Стороны договорились, что Результаты Работ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1B13A3D4"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в любом случае в счет Цены Работ должен выполнить работы, которые хотя прямо и не обозначены в Договоре, Задании на проектирование и / или в Обязательных технических правилах, однако:</w:t>
      </w:r>
    </w:p>
    <w:p w14:paraId="5B80BB41"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 созданного на основе Технической документации;</w:t>
      </w:r>
    </w:p>
    <w:p w14:paraId="749C9223" w14:textId="77777777" w:rsidR="00D56A84" w:rsidRPr="0080728B" w:rsidRDefault="00D56A84" w:rsidP="00D56A84">
      <w:pPr>
        <w:pStyle w:val="RUS10"/>
        <w:widowControl w:val="0"/>
        <w:rPr>
          <w:rFonts w:ascii="Times New Roman" w:hAnsi="Times New Roman" w:cs="Times New Roman"/>
        </w:rPr>
      </w:pPr>
      <w:r w:rsidRPr="0080728B">
        <w:rPr>
          <w:rFonts w:ascii="Times New Roman" w:hAnsi="Times New Roman" w:cs="Times New Roman"/>
        </w:rPr>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359F4DA3" w14:textId="77777777" w:rsidR="00D56A84" w:rsidRPr="0080728B" w:rsidRDefault="00D56A84" w:rsidP="00D56A84">
      <w:pPr>
        <w:pStyle w:val="RUS1"/>
        <w:widowControl w:val="0"/>
        <w:spacing w:before="0"/>
        <w:rPr>
          <w:rFonts w:ascii="Times New Roman" w:hAnsi="Times New Roman" w:cs="Times New Roman"/>
        </w:rPr>
      </w:pPr>
      <w:bookmarkStart w:id="77" w:name="_Toc504140775"/>
      <w:bookmarkStart w:id="78" w:name="_Toc518653265"/>
      <w:bookmarkStart w:id="79" w:name="_Ref493704750"/>
      <w:r w:rsidRPr="0080728B">
        <w:rPr>
          <w:rFonts w:ascii="Times New Roman" w:hAnsi="Times New Roman" w:cs="Times New Roman"/>
        </w:rPr>
        <w:t>Дополнительные Работы</w:t>
      </w:r>
      <w:bookmarkEnd w:id="77"/>
      <w:bookmarkEnd w:id="78"/>
    </w:p>
    <w:p w14:paraId="3B72490C"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Дополнительные работы, под которыми Стороны понимают Работы, не учтенные в Задании на проектирование, необходимость выполнения которых не могла быть выявлена при заключении Договора и вызвана обстоятельствами, не зависящими от Подрядчика, должны быть выполнены Подрядчиком и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A691B3E" w14:textId="77777777" w:rsidR="00D56A84" w:rsidRPr="0080728B" w:rsidRDefault="00D56A84" w:rsidP="00D56A84">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 объемов Работ в течение 2 (двух) календарных дней с момента выявления необходимых дополнительных Работ. Объем дополнительных Работ определяется дополнительным соглашением к настоящему Договору.</w:t>
      </w:r>
    </w:p>
    <w:bookmarkEnd w:id="79"/>
    <w:p w14:paraId="68081629" w14:textId="2166C9B5" w:rsidR="00AD1BAD" w:rsidRPr="0080728B" w:rsidRDefault="008B4354" w:rsidP="008B4354">
      <w:pPr>
        <w:pStyle w:val="a"/>
        <w:widowControl w:val="0"/>
        <w:numPr>
          <w:ilvl w:val="0"/>
          <w:numId w:val="0"/>
        </w:numPr>
        <w:spacing w:before="0"/>
        <w:rPr>
          <w:rFonts w:ascii="Times New Roman" w:hAnsi="Times New Roman" w:cs="Times New Roman"/>
        </w:rPr>
      </w:pPr>
      <w:r>
        <w:rPr>
          <w:rFonts w:ascii="Times New Roman" w:hAnsi="Times New Roman" w:cs="Times New Roman"/>
        </w:rPr>
        <w:t>РАЗДЕЛ</w:t>
      </w:r>
      <w:r w:rsidRPr="008B4354">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  </w:t>
      </w:r>
      <w:r w:rsidR="00AD1BAD" w:rsidRPr="0080728B">
        <w:rPr>
          <w:rFonts w:ascii="Times New Roman" w:hAnsi="Times New Roman" w:cs="Times New Roman"/>
        </w:rPr>
        <w:t>ПРАВА НА РЕЗУЛЬТАТЫ РАБОТ ПО ДОГОВОРУ</w:t>
      </w:r>
      <w:bookmarkEnd w:id="63"/>
      <w:bookmarkEnd w:id="64"/>
    </w:p>
    <w:p w14:paraId="194717C9" w14:textId="77777777" w:rsidR="00D94937" w:rsidRPr="0080728B" w:rsidRDefault="00AD1BAD" w:rsidP="0080728B">
      <w:pPr>
        <w:pStyle w:val="RUS1"/>
        <w:widowControl w:val="0"/>
        <w:spacing w:before="0"/>
        <w:rPr>
          <w:rFonts w:ascii="Times New Roman" w:hAnsi="Times New Roman" w:cs="Times New Roman"/>
        </w:rPr>
      </w:pPr>
      <w:bookmarkStart w:id="80" w:name="_Toc504140777"/>
      <w:bookmarkStart w:id="81" w:name="_Toc518653267"/>
      <w:r w:rsidRPr="0080728B">
        <w:rPr>
          <w:rFonts w:ascii="Times New Roman" w:hAnsi="Times New Roman" w:cs="Times New Roman"/>
        </w:rPr>
        <w:lastRenderedPageBreak/>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80"/>
      <w:bookmarkEnd w:id="81"/>
    </w:p>
    <w:p w14:paraId="57683B48" w14:textId="58837722" w:rsidR="00324736" w:rsidRPr="0080728B" w:rsidRDefault="00324736" w:rsidP="0080728B">
      <w:pPr>
        <w:pStyle w:val="RUS11"/>
        <w:widowControl w:val="0"/>
        <w:rPr>
          <w:rFonts w:ascii="Times New Roman" w:hAnsi="Times New Roman" w:cs="Times New Roman"/>
        </w:rPr>
      </w:pPr>
      <w:bookmarkStart w:id="82"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82"/>
    </w:p>
    <w:p w14:paraId="54B71B03" w14:textId="502E7992"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_Ref500756740 \n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19.1</w:t>
      </w:r>
      <w:r w:rsidR="003D6FA7" w:rsidRPr="0080728B">
        <w:rPr>
          <w:rFonts w:ascii="Times New Roman" w:hAnsi="Times New Roman" w:cs="Times New Roman"/>
        </w:rPr>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14:paraId="0F942479"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14:paraId="4147FC64" w14:textId="77777777" w:rsidR="00874085" w:rsidRPr="0080728B" w:rsidRDefault="00AD1BAD" w:rsidP="0080728B">
      <w:pPr>
        <w:pStyle w:val="RUS1"/>
        <w:widowControl w:val="0"/>
        <w:spacing w:before="0"/>
        <w:rPr>
          <w:rFonts w:ascii="Times New Roman" w:hAnsi="Times New Roman" w:cs="Times New Roman"/>
        </w:rPr>
      </w:pPr>
      <w:bookmarkStart w:id="83" w:name="_Toc504140778"/>
      <w:bookmarkStart w:id="84" w:name="_Toc518653268"/>
      <w:r w:rsidRPr="0080728B">
        <w:rPr>
          <w:rFonts w:ascii="Times New Roman" w:hAnsi="Times New Roman" w:cs="Times New Roman"/>
        </w:rPr>
        <w:t>Распределение прав на результаты интеллектуальной деятельности</w:t>
      </w:r>
      <w:bookmarkEnd w:id="83"/>
      <w:bookmarkEnd w:id="84"/>
    </w:p>
    <w:p w14:paraId="01AA5848" w14:textId="77777777" w:rsidR="007854F9" w:rsidRPr="0080728B" w:rsidRDefault="007854F9" w:rsidP="0080728B">
      <w:pPr>
        <w:pStyle w:val="RUS11"/>
        <w:widowControl w:val="0"/>
        <w:rPr>
          <w:rFonts w:ascii="Times New Roman" w:hAnsi="Times New Roman" w:cs="Times New Roman"/>
        </w:rPr>
      </w:pPr>
      <w:bookmarkStart w:id="85"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85"/>
    </w:p>
    <w:p w14:paraId="7F096E5C" w14:textId="7ADCB4A2" w:rsidR="007854F9" w:rsidRPr="0080728B" w:rsidRDefault="007854F9" w:rsidP="0080728B">
      <w:pPr>
        <w:pStyle w:val="RUS11"/>
        <w:widowControl w:val="0"/>
        <w:rPr>
          <w:rFonts w:ascii="Times New Roman" w:hAnsi="Times New Roman" w:cs="Times New Roman"/>
        </w:rPr>
      </w:pPr>
      <w:bookmarkStart w:id="86"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_Ref493723459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20.1</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_Ref493723469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20.2</w:t>
      </w:r>
      <w:r w:rsidR="0009383D" w:rsidRPr="0080728B">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раздела, являются заверениями по смыслу статьи 431.2 Гражданского кодекса Российской Федерации.</w:t>
      </w:r>
      <w:bookmarkEnd w:id="86"/>
    </w:p>
    <w:p w14:paraId="27DBC612"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354A6F24" w14:textId="5C7378C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14:paraId="3FC5346F" w14:textId="175C7B60" w:rsidR="007854F9" w:rsidRPr="0080728B" w:rsidRDefault="007854F9" w:rsidP="0080728B">
      <w:pPr>
        <w:pStyle w:val="RUS11"/>
        <w:widowControl w:val="0"/>
        <w:rPr>
          <w:rFonts w:ascii="Times New Roman" w:hAnsi="Times New Roman" w:cs="Times New Roman"/>
        </w:rPr>
      </w:pPr>
      <w:bookmarkStart w:id="87" w:name="_Ref493723515"/>
      <w:r w:rsidRPr="0080728B">
        <w:rPr>
          <w:rFonts w:ascii="Times New Roman" w:hAnsi="Times New Roman" w:cs="Times New Roman"/>
        </w:rPr>
        <w:t>Исключительные права на любые Объекты интеллектуальной собственности, созданные в рамках выполнения Работ, в полном объеме принадлежат Заказчику с момента их создания. Вознаграждение за передачу исключительных прав включено в счет Цены Работ и составляет [●]. Подрядчик не вправе использовать такие Объекты интеллектуальной собственности для собственных нужд. При необходимости, порядок использования Подрядчиком Объектов интеллектуальной собственности определяется отдельным лицензионным соглашением между Заказчиком и Подрядчиком.</w:t>
      </w:r>
      <w:bookmarkEnd w:id="87"/>
    </w:p>
    <w:p w14:paraId="0B796915" w14:textId="480213B1" w:rsidR="007854F9" w:rsidRPr="0080728B" w:rsidRDefault="007854F9" w:rsidP="0080728B">
      <w:pPr>
        <w:pStyle w:val="RUS11"/>
        <w:widowControl w:val="0"/>
        <w:rPr>
          <w:rFonts w:ascii="Times New Roman" w:hAnsi="Times New Roman" w:cs="Times New Roman"/>
        </w:rPr>
      </w:pPr>
      <w:bookmarkStart w:id="88" w:name="_Ref493723521"/>
      <w:r w:rsidRPr="0080728B">
        <w:rPr>
          <w:rFonts w:ascii="Times New Roman" w:hAnsi="Times New Roman" w:cs="Times New Roman"/>
        </w:rPr>
        <w:t xml:space="preserve">В случае создания при выполнении </w:t>
      </w:r>
      <w:r w:rsidR="005C1179" w:rsidRPr="0080728B">
        <w:rPr>
          <w:rFonts w:ascii="Times New Roman" w:hAnsi="Times New Roman" w:cs="Times New Roman"/>
        </w:rPr>
        <w:t>Работ</w:t>
      </w:r>
      <w:r w:rsidRPr="0080728B">
        <w:rPr>
          <w:rFonts w:ascii="Times New Roman" w:hAnsi="Times New Roman" w:cs="Times New Roman"/>
        </w:rPr>
        <w:t xml:space="preserve"> объектов промышленной собственности Заказчику также принадлежит право на получение патента на изобретения, промышл</w:t>
      </w:r>
      <w:r w:rsidR="00620995" w:rsidRPr="0080728B">
        <w:rPr>
          <w:rFonts w:ascii="Times New Roman" w:hAnsi="Times New Roman" w:cs="Times New Roman"/>
        </w:rPr>
        <w:t>енные образцы, полезные модели.</w:t>
      </w:r>
      <w:bookmarkEnd w:id="88"/>
    </w:p>
    <w:p w14:paraId="25C4348D"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7320D3E5" w14:textId="50AE8763"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14:paraId="4D6DEDC1" w14:textId="77777777"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0D46DECE" w14:textId="1CBDAA72" w:rsidR="0051291A" w:rsidRPr="0080728B" w:rsidRDefault="008B4354" w:rsidP="008B4354">
      <w:pPr>
        <w:pStyle w:val="a"/>
        <w:widowControl w:val="0"/>
        <w:numPr>
          <w:ilvl w:val="0"/>
          <w:numId w:val="0"/>
        </w:numPr>
        <w:spacing w:before="0"/>
        <w:ind w:left="1"/>
        <w:rPr>
          <w:rFonts w:ascii="Times New Roman" w:hAnsi="Times New Roman" w:cs="Times New Roman"/>
        </w:rPr>
      </w:pPr>
      <w:bookmarkStart w:id="89" w:name="_Toc504140779"/>
      <w:bookmarkStart w:id="90" w:name="_Toc518653269"/>
      <w:r>
        <w:rPr>
          <w:rFonts w:ascii="Times New Roman" w:hAnsi="Times New Roman" w:cs="Times New Roman"/>
        </w:rPr>
        <w:t xml:space="preserve">РАЗДЕЛ </w:t>
      </w:r>
      <w:r>
        <w:rPr>
          <w:rFonts w:ascii="Times New Roman" w:hAnsi="Times New Roman" w:cs="Times New Roman"/>
          <w:lang w:val="en-US"/>
        </w:rPr>
        <w:t>V</w:t>
      </w:r>
      <w:r>
        <w:rPr>
          <w:rFonts w:ascii="Times New Roman" w:hAnsi="Times New Roman" w:cs="Times New Roman"/>
        </w:rPr>
        <w:t xml:space="preserve">. </w:t>
      </w:r>
      <w:r w:rsidR="0051291A" w:rsidRPr="0080728B">
        <w:rPr>
          <w:rFonts w:ascii="Times New Roman" w:hAnsi="Times New Roman" w:cs="Times New Roman"/>
        </w:rPr>
        <w:t>ОТВЕТСТВЕННОСТЬ СТОРОН, ПРИМЕНИМОЕ ПРАВО, РАЗРЕШЕНИЕ СПОРОВ</w:t>
      </w:r>
      <w:bookmarkEnd w:id="89"/>
      <w:bookmarkEnd w:id="90"/>
    </w:p>
    <w:p w14:paraId="72DE4891" w14:textId="77777777" w:rsidR="00F566FE" w:rsidRPr="0080728B" w:rsidRDefault="00F566FE" w:rsidP="0080728B">
      <w:pPr>
        <w:pStyle w:val="RUS1"/>
        <w:widowControl w:val="0"/>
        <w:spacing w:before="0"/>
        <w:rPr>
          <w:rFonts w:ascii="Times New Roman" w:hAnsi="Times New Roman" w:cs="Times New Roman"/>
        </w:rPr>
      </w:pPr>
      <w:bookmarkStart w:id="91" w:name="_Ref496284723"/>
      <w:bookmarkStart w:id="92" w:name="_Ref496284743"/>
      <w:bookmarkStart w:id="93" w:name="_Toc504140780"/>
      <w:bookmarkStart w:id="94" w:name="_Toc518653270"/>
      <w:r w:rsidRPr="0080728B">
        <w:rPr>
          <w:rFonts w:ascii="Times New Roman" w:hAnsi="Times New Roman" w:cs="Times New Roman"/>
        </w:rPr>
        <w:t>Ответственность сторон</w:t>
      </w:r>
      <w:bookmarkEnd w:id="91"/>
      <w:bookmarkEnd w:id="92"/>
      <w:bookmarkEnd w:id="93"/>
      <w:bookmarkEnd w:id="94"/>
    </w:p>
    <w:p w14:paraId="5492EAAB" w14:textId="51F5D5C2"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2341960A" w14:textId="2211002C"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_Ref496634419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3.1</w:t>
      </w:r>
      <w:r w:rsidR="00C677EF" w:rsidRPr="0080728B">
        <w:rPr>
          <w:rFonts w:ascii="Times New Roman" w:hAnsi="Times New Roman" w:cs="Times New Roman"/>
        </w:rPr>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C677EF" w:rsidRPr="0080728B">
        <w:rPr>
          <w:rFonts w:ascii="Times New Roman" w:hAnsi="Times New Roman" w:cs="Times New Roman"/>
        </w:rPr>
        <w:fldChar w:fldCharType="begin"/>
      </w:r>
      <w:r w:rsidR="00C677EF" w:rsidRPr="0080728B">
        <w:rPr>
          <w:rFonts w:ascii="Times New Roman" w:hAnsi="Times New Roman" w:cs="Times New Roman"/>
        </w:rPr>
        <w:instrText xml:space="preserve"> REF _Ref512416979 \n \h </w:instrText>
      </w:r>
      <w:r w:rsidR="009464A9" w:rsidRPr="0080728B">
        <w:rPr>
          <w:rFonts w:ascii="Times New Roman" w:hAnsi="Times New Roman" w:cs="Times New Roman"/>
        </w:rPr>
        <w:instrText xml:space="preserve"> \* MERGEFORMAT </w:instrText>
      </w:r>
      <w:r w:rsidR="00C677EF" w:rsidRPr="0080728B">
        <w:rPr>
          <w:rFonts w:ascii="Times New Roman" w:hAnsi="Times New Roman" w:cs="Times New Roman"/>
        </w:rPr>
      </w:r>
      <w:r w:rsidR="00C677EF" w:rsidRPr="0080728B">
        <w:rPr>
          <w:rFonts w:ascii="Times New Roman" w:hAnsi="Times New Roman" w:cs="Times New Roman"/>
        </w:rPr>
        <w:fldChar w:fldCharType="separate"/>
      </w:r>
      <w:r w:rsidR="00E43A57">
        <w:rPr>
          <w:rFonts w:ascii="Times New Roman" w:hAnsi="Times New Roman" w:cs="Times New Roman"/>
        </w:rPr>
        <w:t>4.1</w:t>
      </w:r>
      <w:r w:rsidR="00C677EF" w:rsidRPr="0080728B">
        <w:rPr>
          <w:rFonts w:ascii="Times New Roman" w:hAnsi="Times New Roman" w:cs="Times New Roman"/>
        </w:rPr>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14:paraId="2625B109" w14:textId="0519B4FA"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14:paraId="0F0570FA" w14:textId="2161D6F3"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14:paraId="5ECBDDF7"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14:paraId="3A3B5330" w14:textId="1C8FE90A"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обязан компенсировать в полном объеме убытки, вызванные получением отрицательного заключения Экспертизы при проведении Экспертизы Проектной документации и </w:t>
      </w:r>
      <w:r w:rsidR="007B739D" w:rsidRPr="0080728B">
        <w:rPr>
          <w:rFonts w:ascii="Times New Roman" w:hAnsi="Times New Roman" w:cs="Times New Roman"/>
        </w:rPr>
        <w:t xml:space="preserve">/ </w:t>
      </w:r>
      <w:r w:rsidRPr="0080728B">
        <w:rPr>
          <w:rFonts w:ascii="Times New Roman" w:hAnsi="Times New Roman" w:cs="Times New Roman"/>
        </w:rPr>
        <w:t>или Результатов инженерных изысканий</w:t>
      </w:r>
      <w:r w:rsidR="002033DA" w:rsidRPr="0080728B">
        <w:rPr>
          <w:rFonts w:ascii="Times New Roman" w:hAnsi="Times New Roman" w:cs="Times New Roman"/>
        </w:rPr>
        <w:t>[</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указанные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B93D43" w:rsidRPr="0080728B">
        <w:rPr>
          <w:rFonts w:ascii="Times New Roman" w:hAnsi="Times New Roman" w:cs="Times New Roman"/>
        </w:rPr>
        <w:fldChar w:fldCharType="begin"/>
      </w:r>
      <w:r w:rsidR="00B93D43" w:rsidRPr="0080728B">
        <w:rPr>
          <w:rFonts w:ascii="Times New Roman" w:hAnsi="Times New Roman" w:cs="Times New Roman"/>
        </w:rPr>
        <w:instrText xml:space="preserve"> REF _Ref513483212 \n \h </w:instrText>
      </w:r>
      <w:r w:rsidR="009464A9" w:rsidRPr="0080728B">
        <w:rPr>
          <w:rFonts w:ascii="Times New Roman" w:hAnsi="Times New Roman" w:cs="Times New Roman"/>
        </w:rPr>
        <w:instrText xml:space="preserve"> \* MERGEFORMAT </w:instrText>
      </w:r>
      <w:r w:rsidR="00B93D43" w:rsidRPr="0080728B">
        <w:rPr>
          <w:rFonts w:ascii="Times New Roman" w:hAnsi="Times New Roman" w:cs="Times New Roman"/>
        </w:rPr>
      </w:r>
      <w:r w:rsidR="00B93D43" w:rsidRPr="0080728B">
        <w:rPr>
          <w:rFonts w:ascii="Times New Roman" w:hAnsi="Times New Roman" w:cs="Times New Roman"/>
        </w:rPr>
        <w:fldChar w:fldCharType="separate"/>
      </w:r>
      <w:r w:rsidR="00E43A57">
        <w:rPr>
          <w:rFonts w:ascii="Times New Roman" w:hAnsi="Times New Roman" w:cs="Times New Roman"/>
        </w:rPr>
        <w:t>13.6</w:t>
      </w:r>
      <w:r w:rsidR="00B93D43" w:rsidRPr="0080728B">
        <w:rPr>
          <w:rFonts w:ascii="Times New Roman" w:hAnsi="Times New Roman" w:cs="Times New Roman"/>
        </w:rPr>
        <w:fldChar w:fldCharType="end"/>
      </w:r>
      <w:r w:rsidRPr="0080728B">
        <w:rPr>
          <w:rFonts w:ascii="Times New Roman" w:hAnsi="Times New Roman" w:cs="Times New Roman"/>
        </w:rPr>
        <w:t xml:space="preserve"> Договора, и которые не были устранены Заказчиком</w:t>
      </w:r>
      <w:r w:rsidR="002033DA" w:rsidRPr="0080728B">
        <w:rPr>
          <w:rFonts w:ascii="Times New Roman" w:hAnsi="Times New Roman" w:cs="Times New Roman"/>
        </w:rPr>
        <w:t>]</w:t>
      </w:r>
      <w:r w:rsidRPr="0080728B">
        <w:rPr>
          <w:rFonts w:ascii="Times New Roman" w:hAnsi="Times New Roman" w:cs="Times New Roman"/>
        </w:rPr>
        <w:t xml:space="preserve">. </w:t>
      </w:r>
    </w:p>
    <w:p w14:paraId="10F33906" w14:textId="77777777"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w:t>
      </w:r>
      <w:r w:rsidRPr="0080728B">
        <w:rPr>
          <w:rFonts w:ascii="Times New Roman" w:hAnsi="Times New Roman" w:cs="Times New Roman"/>
        </w:rPr>
        <w:lastRenderedPageBreak/>
        <w:t>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14:paraId="5DDF53D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14:paraId="5B9FABC7" w14:textId="08F9792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Задания на проектирование,</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14:paraId="178DE13D" w14:textId="65A950D6"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14:paraId="3906A2DF" w14:textId="2B8F1E20"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14:paraId="4EA32A50" w14:textId="0F8373B1"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E34CFE" w:rsidRPr="0080728B">
        <w:rPr>
          <w:rFonts w:ascii="Times New Roman" w:hAnsi="Times New Roman" w:cs="Times New Roman"/>
        </w:rPr>
        <w:fldChar w:fldCharType="begin"/>
      </w:r>
      <w:r w:rsidR="00E34CFE" w:rsidRPr="0080728B">
        <w:rPr>
          <w:rFonts w:ascii="Times New Roman" w:hAnsi="Times New Roman" w:cs="Times New Roman"/>
        </w:rPr>
        <w:instrText xml:space="preserve"> REF _Ref513202343 \r \h </w:instrText>
      </w:r>
      <w:r w:rsidR="009464A9" w:rsidRPr="0080728B">
        <w:rPr>
          <w:rFonts w:ascii="Times New Roman" w:hAnsi="Times New Roman" w:cs="Times New Roman"/>
        </w:rPr>
        <w:instrText xml:space="preserve"> \* MERGEFORMAT </w:instrText>
      </w:r>
      <w:r w:rsidR="00E34CFE" w:rsidRPr="0080728B">
        <w:rPr>
          <w:rFonts w:ascii="Times New Roman" w:hAnsi="Times New Roman" w:cs="Times New Roman"/>
        </w:rPr>
      </w:r>
      <w:r w:rsidR="00E34CFE" w:rsidRPr="0080728B">
        <w:rPr>
          <w:rFonts w:ascii="Times New Roman" w:hAnsi="Times New Roman" w:cs="Times New Roman"/>
        </w:rPr>
        <w:fldChar w:fldCharType="separate"/>
      </w:r>
      <w:r w:rsidR="00E43A57">
        <w:rPr>
          <w:rFonts w:ascii="Times New Roman" w:hAnsi="Times New Roman" w:cs="Times New Roman"/>
        </w:rPr>
        <w:t>21.9</w:t>
      </w:r>
      <w:r w:rsidR="00E34CFE" w:rsidRPr="0080728B">
        <w:rPr>
          <w:rFonts w:ascii="Times New Roman" w:hAnsi="Times New Roman" w:cs="Times New Roman"/>
        </w:rPr>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14:paraId="649B2F14" w14:textId="77777777" w:rsidR="00685F43" w:rsidRPr="0080728B" w:rsidRDefault="00685F43" w:rsidP="0080728B">
      <w:pPr>
        <w:pStyle w:val="RUS11"/>
        <w:widowControl w:val="0"/>
        <w:rPr>
          <w:rFonts w:ascii="Times New Roman" w:hAnsi="Times New Roman" w:cs="Times New Roman"/>
        </w:rPr>
      </w:pPr>
      <w:bookmarkStart w:id="95"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95"/>
    </w:p>
    <w:p w14:paraId="306A0150"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6DC114E1" w14:textId="77777777"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14:paraId="234AEC22" w14:textId="4F23ABE1" w:rsidR="002A33CD" w:rsidRPr="0041703F"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70187D" w:rsidRPr="0080728B">
        <w:rPr>
          <w:rFonts w:ascii="Times New Roman" w:hAnsi="Times New Roman" w:cs="Times New Roman"/>
        </w:rPr>
        <w:fldChar w:fldCharType="begin"/>
      </w:r>
      <w:r w:rsidR="0070187D" w:rsidRPr="0080728B">
        <w:rPr>
          <w:rFonts w:ascii="Times New Roman" w:hAnsi="Times New Roman" w:cs="Times New Roman"/>
        </w:rPr>
        <w:instrText xml:space="preserve"> REF _Ref497229329 \n \h </w:instrText>
      </w:r>
      <w:r w:rsidR="009464A9" w:rsidRPr="0080728B">
        <w:rPr>
          <w:rFonts w:ascii="Times New Roman" w:hAnsi="Times New Roman" w:cs="Times New Roman"/>
        </w:rPr>
        <w:instrText xml:space="preserve"> \* MERGEFORMAT </w:instrText>
      </w:r>
      <w:r w:rsidR="0070187D" w:rsidRPr="0080728B">
        <w:rPr>
          <w:rFonts w:ascii="Times New Roman" w:hAnsi="Times New Roman" w:cs="Times New Roman"/>
        </w:rPr>
      </w:r>
      <w:r w:rsidR="0070187D" w:rsidRPr="0080728B">
        <w:rPr>
          <w:rFonts w:ascii="Times New Roman" w:hAnsi="Times New Roman" w:cs="Times New Roman"/>
        </w:rPr>
        <w:fldChar w:fldCharType="separate"/>
      </w:r>
      <w:r w:rsidR="00E43A57">
        <w:rPr>
          <w:rFonts w:ascii="Times New Roman" w:hAnsi="Times New Roman" w:cs="Times New Roman"/>
        </w:rPr>
        <w:t>29.10</w:t>
      </w:r>
      <w:r w:rsidR="0070187D" w:rsidRPr="0080728B">
        <w:rPr>
          <w:rFonts w:ascii="Times New Roman" w:hAnsi="Times New Roman" w:cs="Times New Roman"/>
        </w:rPr>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41703F">
        <w:rPr>
          <w:rFonts w:ascii="Times New Roman" w:hAnsi="Times New Roman" w:cs="Times New Roman"/>
        </w:rPr>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41703F">
        <w:rPr>
          <w:rFonts w:ascii="Times New Roman" w:hAnsi="Times New Roman" w:cs="Times New Roman"/>
        </w:rPr>
        <w:t>ункту</w:t>
      </w:r>
      <w:r w:rsidRPr="0041703F">
        <w:rPr>
          <w:rFonts w:ascii="Times New Roman" w:hAnsi="Times New Roman" w:cs="Times New Roman"/>
        </w:rPr>
        <w:t xml:space="preserve"> </w:t>
      </w:r>
      <w:r w:rsidR="00D55973" w:rsidRPr="0041703F">
        <w:rPr>
          <w:rFonts w:ascii="Times New Roman" w:hAnsi="Times New Roman" w:cs="Times New Roman"/>
        </w:rPr>
        <w:fldChar w:fldCharType="begin"/>
      </w:r>
      <w:r w:rsidR="00D55973" w:rsidRPr="0041703F">
        <w:rPr>
          <w:rFonts w:ascii="Times New Roman" w:hAnsi="Times New Roman" w:cs="Times New Roman"/>
        </w:rPr>
        <w:instrText xml:space="preserve"> REF _Ref497229329 \n \h </w:instrText>
      </w:r>
      <w:r w:rsidR="009464A9" w:rsidRPr="0041703F">
        <w:rPr>
          <w:rFonts w:ascii="Times New Roman" w:hAnsi="Times New Roman" w:cs="Times New Roman"/>
        </w:rPr>
        <w:instrText xml:space="preserve"> \* MERGEFORMAT </w:instrText>
      </w:r>
      <w:r w:rsidR="00D55973" w:rsidRPr="0041703F">
        <w:rPr>
          <w:rFonts w:ascii="Times New Roman" w:hAnsi="Times New Roman" w:cs="Times New Roman"/>
        </w:rPr>
      </w:r>
      <w:r w:rsidR="00D55973" w:rsidRPr="0041703F">
        <w:rPr>
          <w:rFonts w:ascii="Times New Roman" w:hAnsi="Times New Roman" w:cs="Times New Roman"/>
        </w:rPr>
        <w:fldChar w:fldCharType="separate"/>
      </w:r>
      <w:r w:rsidR="00E43A57">
        <w:rPr>
          <w:rFonts w:ascii="Times New Roman" w:hAnsi="Times New Roman" w:cs="Times New Roman"/>
        </w:rPr>
        <w:t>29.10</w:t>
      </w:r>
      <w:r w:rsidR="00D55973" w:rsidRPr="0041703F">
        <w:rPr>
          <w:rFonts w:ascii="Times New Roman" w:hAnsi="Times New Roman" w:cs="Times New Roman"/>
        </w:rPr>
        <w:fldChar w:fldCharType="end"/>
      </w:r>
      <w:r w:rsidR="002454C5" w:rsidRPr="0041703F">
        <w:rPr>
          <w:rFonts w:ascii="Times New Roman" w:hAnsi="Times New Roman" w:cs="Times New Roman"/>
        </w:rPr>
        <w:t xml:space="preserve"> </w:t>
      </w:r>
      <w:r w:rsidRPr="0041703F">
        <w:rPr>
          <w:rFonts w:ascii="Times New Roman" w:hAnsi="Times New Roman" w:cs="Times New Roman"/>
        </w:rPr>
        <w:t>Договора.</w:t>
      </w:r>
    </w:p>
    <w:p w14:paraId="0C519984" w14:textId="77777777" w:rsidR="00F566FE" w:rsidRPr="0041703F" w:rsidRDefault="00F566FE" w:rsidP="0080728B">
      <w:pPr>
        <w:pStyle w:val="RUS11"/>
        <w:widowControl w:val="0"/>
        <w:rPr>
          <w:rFonts w:ascii="Times New Roman" w:hAnsi="Times New Roman" w:cs="Times New Roman"/>
        </w:rPr>
      </w:pPr>
      <w:r w:rsidRPr="0041703F">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67165D20" w14:textId="77777777" w:rsidR="00E43A57" w:rsidRPr="00E43A57" w:rsidRDefault="00557C79" w:rsidP="00E43A57">
      <w:pPr>
        <w:pStyle w:val="RUS11"/>
        <w:rPr>
          <w:rFonts w:ascii="Times New Roman" w:hAnsi="Times New Roman" w:cs="Times New Roman"/>
          <w:b/>
        </w:rPr>
      </w:pPr>
      <w:r w:rsidRPr="0041703F">
        <w:rPr>
          <w:rFonts w:ascii="Times New Roman" w:hAnsi="Times New Roman" w:cs="Times New Roman"/>
        </w:rPr>
        <w:t>За несоблюдение положений Требований</w:t>
      </w:r>
      <w:r w:rsidR="00A4055E" w:rsidRPr="0041703F">
        <w:rPr>
          <w:rFonts w:ascii="Times New Roman" w:hAnsi="Times New Roman" w:cs="Times New Roman"/>
        </w:rPr>
        <w:t xml:space="preserve"> </w:t>
      </w:r>
      <w:r w:rsidR="005A3588" w:rsidRPr="0041703F">
        <w:rPr>
          <w:rFonts w:ascii="Times New Roman" w:hAnsi="Times New Roman" w:cs="Times New Roman"/>
        </w:rPr>
        <w:t>Раздела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5FFF89A9" w14:textId="77777777" w:rsidR="00E43A57" w:rsidRPr="00E43A57" w:rsidRDefault="00E43A57" w:rsidP="00E43A57">
      <w:pPr>
        <w:pStyle w:val="RUS11"/>
        <w:widowControl w:val="0"/>
        <w:rPr>
          <w:rFonts w:ascii="Times New Roman" w:hAnsi="Times New Roman" w:cs="Times New Roman"/>
          <w:b/>
        </w:rPr>
      </w:pPr>
    </w:p>
    <w:p w14:paraId="46B52941" w14:textId="77777777" w:rsidR="00E43A57" w:rsidRPr="00E43A57" w:rsidRDefault="00E43A57" w:rsidP="00E43A57">
      <w:pPr>
        <w:pStyle w:val="RUS11"/>
        <w:rPr>
          <w:rFonts w:ascii="Times New Roman" w:hAnsi="Times New Roman" w:cs="Times New Roman"/>
          <w:b/>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5A3588" w:rsidRPr="0041703F">
        <w:rPr>
          <w:rFonts w:ascii="Times New Roman" w:hAnsi="Times New Roman" w:cs="Times New Roman"/>
        </w:rPr>
        <w:t xml:space="preserve"> Приложения № 10 к Договору</w:t>
      </w:r>
      <w:r w:rsidR="00557C79" w:rsidRPr="0041703F">
        <w:rPr>
          <w:rFonts w:ascii="Times New Roman" w:hAnsi="Times New Roman" w:cs="Times New Roman"/>
        </w:rPr>
        <w:t xml:space="preserve">, Подрядчик несет ответственность, предусмотренную </w:t>
      </w:r>
      <w:r w:rsidR="005A3588" w:rsidRPr="0041703F">
        <w:rPr>
          <w:rFonts w:ascii="Times New Roman" w:hAnsi="Times New Roman" w:cs="Times New Roman"/>
        </w:rPr>
        <w:t>Разделом 7</w:t>
      </w:r>
      <w:r w:rsidR="00A4055E" w:rsidRPr="0041703F">
        <w:rPr>
          <w:rFonts w:ascii="Times New Roman" w:hAnsi="Times New Roman" w:cs="Times New Roman"/>
        </w:rPr>
        <w:t xml:space="preserve"> </w:t>
      </w:r>
      <w:r w:rsidR="00A4055E" w:rsidRPr="0041703F">
        <w:rPr>
          <w:rFonts w:ascii="Times New Roman" w:hAnsi="Times New Roman" w:cs="Times New Roman"/>
        </w:rPr>
        <w:fldChar w:fldCharType="begin"/>
      </w:r>
      <w:r w:rsidR="00A4055E" w:rsidRPr="0041703F">
        <w:rPr>
          <w:rFonts w:ascii="Times New Roman" w:hAnsi="Times New Roman" w:cs="Times New Roman"/>
        </w:rPr>
        <w:instrText xml:space="preserve"> REF RefSCH7_1 \h </w:instrText>
      </w:r>
      <w:r w:rsidR="0080728B" w:rsidRPr="0041703F">
        <w:rPr>
          <w:rFonts w:ascii="Times New Roman" w:hAnsi="Times New Roman" w:cs="Times New Roman"/>
        </w:rPr>
        <w:instrText xml:space="preserve"> \* MERGEFORMAT </w:instrText>
      </w:r>
      <w:r w:rsidR="00A4055E" w:rsidRPr="0041703F">
        <w:rPr>
          <w:rFonts w:ascii="Times New Roman" w:hAnsi="Times New Roman" w:cs="Times New Roman"/>
        </w:rPr>
      </w:r>
      <w:r w:rsidR="00A4055E" w:rsidRPr="0041703F">
        <w:rPr>
          <w:rFonts w:ascii="Times New Roman" w:hAnsi="Times New Roman" w:cs="Times New Roman"/>
        </w:rPr>
        <w:fldChar w:fldCharType="separate"/>
      </w:r>
    </w:p>
    <w:p w14:paraId="2EFC7DE1" w14:textId="77777777" w:rsidR="00E43A57" w:rsidRPr="00E43A57" w:rsidRDefault="00E43A57" w:rsidP="00E43A57">
      <w:pPr>
        <w:pStyle w:val="RUS11"/>
        <w:widowControl w:val="0"/>
        <w:rPr>
          <w:rFonts w:ascii="Times New Roman" w:hAnsi="Times New Roman" w:cs="Times New Roman"/>
          <w:b/>
        </w:rPr>
      </w:pPr>
    </w:p>
    <w:p w14:paraId="317B032B" w14:textId="6FB9C3DF" w:rsidR="00557C79" w:rsidRPr="0041703F" w:rsidRDefault="00E43A57" w:rsidP="0080728B">
      <w:pPr>
        <w:pStyle w:val="RUS11"/>
        <w:widowControl w:val="0"/>
        <w:rPr>
          <w:rFonts w:ascii="Times New Roman" w:hAnsi="Times New Roman" w:cs="Times New Roman"/>
        </w:rPr>
      </w:pPr>
      <w:r w:rsidRPr="00E43A57">
        <w:rPr>
          <w:rFonts w:ascii="Times New Roman" w:hAnsi="Times New Roman" w:cs="Times New Roman"/>
          <w:b/>
        </w:rPr>
        <w:t>Перечень требований к Подрядчику по охране труда, промышленной, экологической, пожарной и иной безопасности и ответственность за их</w:t>
      </w:r>
      <w:r w:rsidRPr="005A3588">
        <w:rPr>
          <w:rFonts w:ascii="Times New Roman" w:eastAsia="Times New Roman" w:hAnsi="Times New Roman" w:cs="Times New Roman"/>
          <w:b/>
          <w:lang w:eastAsia="ar-SA"/>
        </w:rPr>
        <w:t xml:space="preserve"> нарушение</w:t>
      </w:r>
      <w:r w:rsidR="00A4055E" w:rsidRPr="0041703F">
        <w:rPr>
          <w:rFonts w:ascii="Times New Roman" w:hAnsi="Times New Roman" w:cs="Times New Roman"/>
        </w:rPr>
        <w:fldChar w:fldCharType="end"/>
      </w:r>
      <w:r w:rsidR="00A4055E" w:rsidRPr="0041703F">
        <w:rPr>
          <w:rFonts w:ascii="Times New Roman" w:hAnsi="Times New Roman" w:cs="Times New Roman"/>
        </w:rPr>
        <w:t xml:space="preserve"> </w:t>
      </w:r>
      <w:r w:rsidR="005A3588" w:rsidRPr="0041703F">
        <w:rPr>
          <w:rFonts w:ascii="Times New Roman" w:hAnsi="Times New Roman" w:cs="Times New Roman"/>
        </w:rPr>
        <w:lastRenderedPageBreak/>
        <w:t xml:space="preserve">Приложения № 10 </w:t>
      </w:r>
      <w:r w:rsidR="00557C79" w:rsidRPr="0041703F">
        <w:rPr>
          <w:rFonts w:ascii="Times New Roman" w:hAnsi="Times New Roman" w:cs="Times New Roman"/>
        </w:rPr>
        <w:t>к Договору.</w:t>
      </w:r>
    </w:p>
    <w:p w14:paraId="57355486" w14:textId="77777777" w:rsidR="008D1866" w:rsidRPr="0080728B" w:rsidRDefault="008D1866" w:rsidP="0080728B">
      <w:pPr>
        <w:pStyle w:val="RUS11"/>
        <w:widowControl w:val="0"/>
        <w:rPr>
          <w:rFonts w:ascii="Times New Roman" w:hAnsi="Times New Roman" w:cs="Times New Roman"/>
        </w:rPr>
      </w:pPr>
      <w:r w:rsidRPr="0041703F">
        <w:rPr>
          <w:rFonts w:ascii="Times New Roman" w:hAnsi="Times New Roman" w:cs="Times New Roman"/>
        </w:rPr>
        <w:t>В случае привлечения к выполнению работ по договору Субподрядных организаций, Подрядчик в полном</w:t>
      </w:r>
      <w:r w:rsidRPr="0080728B">
        <w:rPr>
          <w:rFonts w:ascii="Times New Roman" w:hAnsi="Times New Roman" w:cs="Times New Roman"/>
        </w:rPr>
        <w:t xml:space="preserve">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14:paraId="33F87298" w14:textId="261A28EB" w:rsidR="00F566FE" w:rsidRPr="0080728B" w:rsidRDefault="00F566FE" w:rsidP="0080728B">
      <w:pPr>
        <w:pStyle w:val="RUS11"/>
        <w:widowControl w:val="0"/>
        <w:rPr>
          <w:rFonts w:ascii="Times New Roman" w:hAnsi="Times New Roman" w:cs="Times New Roman"/>
        </w:rPr>
      </w:pPr>
      <w:bookmarkStart w:id="96"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96"/>
    </w:p>
    <w:p w14:paraId="5D5109D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14:paraId="08F41232"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14:paraId="166AB067"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14:paraId="15FE27A7" w14:textId="77777777"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14:paraId="5243E90A" w14:textId="77777777"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14:paraId="12500764" w14:textId="509E5CFF"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14:paraId="23384A3E" w14:textId="57B001D9"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184E7DE" w14:textId="54A07565"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lastRenderedPageBreak/>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22C00418"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14:paraId="3B69DB65" w14:textId="77777777" w:rsidR="008D1866" w:rsidRPr="0080728B" w:rsidRDefault="008D1866" w:rsidP="0080728B">
      <w:pPr>
        <w:pStyle w:val="RUS11"/>
        <w:widowControl w:val="0"/>
        <w:rPr>
          <w:rFonts w:ascii="Times New Roman" w:hAnsi="Times New Roman" w:cs="Times New Roman"/>
        </w:rPr>
      </w:pPr>
      <w:bookmarkStart w:id="97"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97"/>
    </w:p>
    <w:p w14:paraId="671280E3" w14:textId="77777777"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BE78471" w14:textId="77777777"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14:paraId="0BD0C62F" w14:textId="77777777" w:rsidR="00F566FE" w:rsidRPr="0080728B" w:rsidRDefault="00F566FE" w:rsidP="0080728B">
      <w:pPr>
        <w:pStyle w:val="RUS1"/>
        <w:widowControl w:val="0"/>
        <w:spacing w:before="0"/>
        <w:rPr>
          <w:rFonts w:ascii="Times New Roman" w:hAnsi="Times New Roman" w:cs="Times New Roman"/>
        </w:rPr>
      </w:pPr>
      <w:bookmarkStart w:id="98" w:name="_Toc504140781"/>
      <w:bookmarkStart w:id="99" w:name="_Toc518653271"/>
      <w:r w:rsidRPr="0080728B">
        <w:rPr>
          <w:rFonts w:ascii="Times New Roman" w:hAnsi="Times New Roman" w:cs="Times New Roman"/>
        </w:rPr>
        <w:t>Разрешение споров</w:t>
      </w:r>
      <w:bookmarkEnd w:id="98"/>
      <w:bookmarkEnd w:id="99"/>
    </w:p>
    <w:p w14:paraId="634FB876" w14:textId="77777777" w:rsidR="00EC2F65" w:rsidRPr="0080728B" w:rsidRDefault="00F566FE" w:rsidP="0080728B">
      <w:pPr>
        <w:pStyle w:val="RUS11"/>
        <w:widowControl w:val="0"/>
        <w:rPr>
          <w:rFonts w:ascii="Times New Roman" w:hAnsi="Times New Roman" w:cs="Times New Roman"/>
        </w:rPr>
      </w:pPr>
      <w:bookmarkStart w:id="100" w:name="_Ref496707086"/>
      <w:r w:rsidRPr="0080728B">
        <w:rPr>
          <w:rFonts w:ascii="Times New Roman" w:hAnsi="Times New Roman" w:cs="Times New Roman"/>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80728B">
        <w:rPr>
          <w:rFonts w:ascii="Times New Roman" w:hAnsi="Times New Roman" w:cs="Times New Roman"/>
        </w:rPr>
        <w:t>решением спора в суд.</w:t>
      </w:r>
      <w:bookmarkEnd w:id="100"/>
    </w:p>
    <w:p w14:paraId="04647A56"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1DB5E533"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80728B">
        <w:rPr>
          <w:rFonts w:ascii="Times New Roman" w:hAnsi="Times New Roman" w:cs="Times New Roman"/>
        </w:rPr>
        <w:t>,</w:t>
      </w:r>
      <w:r w:rsidRPr="0080728B">
        <w:rPr>
          <w:rFonts w:ascii="Times New Roman" w:hAnsi="Times New Roman" w:cs="Times New Roman"/>
        </w:rPr>
        <w:t xml:space="preserve"> само по себе не дает Подрядчику права приостанавливать выполнение Работ.</w:t>
      </w:r>
    </w:p>
    <w:p w14:paraId="66269298"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w:t>
      </w:r>
      <w:r w:rsidRPr="0080728B">
        <w:rPr>
          <w:rFonts w:ascii="Times New Roman" w:hAnsi="Times New Roman" w:cs="Times New Roman"/>
        </w:rPr>
        <w:lastRenderedPageBreak/>
        <w:t xml:space="preserve">переговоров, по требованию Заказчика может быть назначена экспертиза, расходы </w:t>
      </w:r>
      <w:r w:rsidR="00EC2F65" w:rsidRPr="0080728B">
        <w:rPr>
          <w:rFonts w:ascii="Times New Roman" w:hAnsi="Times New Roman" w:cs="Times New Roman"/>
        </w:rPr>
        <w:t>на проведение</w:t>
      </w:r>
      <w:r w:rsidR="001670FC" w:rsidRPr="0080728B">
        <w:rPr>
          <w:rFonts w:ascii="Times New Roman" w:hAnsi="Times New Roman" w:cs="Times New Roman"/>
        </w:rPr>
        <w:t xml:space="preserve"> которой несет Подрядчик; </w:t>
      </w:r>
      <w:r w:rsidRPr="0080728B">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14:paraId="70D2AC7B" w14:textId="77777777" w:rsidR="00F566FE" w:rsidRPr="0080728B" w:rsidRDefault="00F566FE" w:rsidP="0080728B">
      <w:pPr>
        <w:pStyle w:val="RUS1"/>
        <w:widowControl w:val="0"/>
        <w:spacing w:before="0"/>
        <w:rPr>
          <w:rFonts w:ascii="Times New Roman" w:hAnsi="Times New Roman" w:cs="Times New Roman"/>
        </w:rPr>
      </w:pPr>
      <w:bookmarkStart w:id="101" w:name="_Toc504140782"/>
      <w:bookmarkStart w:id="102" w:name="_Toc518653272"/>
      <w:r w:rsidRPr="0080728B">
        <w:rPr>
          <w:rFonts w:ascii="Times New Roman" w:hAnsi="Times New Roman" w:cs="Times New Roman"/>
        </w:rPr>
        <w:t>Применимое право</w:t>
      </w:r>
      <w:bookmarkEnd w:id="101"/>
      <w:bookmarkEnd w:id="102"/>
    </w:p>
    <w:p w14:paraId="5D2FCDAA" w14:textId="77777777" w:rsidR="00EC2F65" w:rsidRPr="0080728B" w:rsidRDefault="00EC2F65"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14:paraId="0DF1CAA7" w14:textId="1570C3A6" w:rsidR="00F566FE" w:rsidRPr="0080728B" w:rsidRDefault="008B4354" w:rsidP="008B4354">
      <w:pPr>
        <w:pStyle w:val="a"/>
        <w:widowControl w:val="0"/>
        <w:numPr>
          <w:ilvl w:val="0"/>
          <w:numId w:val="0"/>
        </w:numPr>
        <w:spacing w:before="0"/>
        <w:rPr>
          <w:rFonts w:ascii="Times New Roman" w:hAnsi="Times New Roman" w:cs="Times New Roman"/>
        </w:rPr>
      </w:pPr>
      <w:bookmarkStart w:id="103" w:name="_Toc504140783"/>
      <w:bookmarkStart w:id="104" w:name="_Toc518653273"/>
      <w:r>
        <w:rPr>
          <w:rFonts w:ascii="Times New Roman" w:hAnsi="Times New Roman" w:cs="Times New Roman"/>
        </w:rPr>
        <w:t xml:space="preserve">РАЗДЕЛ </w:t>
      </w:r>
      <w:r>
        <w:rPr>
          <w:rFonts w:ascii="Times New Roman" w:hAnsi="Times New Roman" w:cs="Times New Roman"/>
          <w:lang w:val="en-US"/>
        </w:rPr>
        <w:t>VI</w:t>
      </w:r>
      <w:r>
        <w:rPr>
          <w:rFonts w:ascii="Times New Roman" w:hAnsi="Times New Roman" w:cs="Times New Roman"/>
        </w:rPr>
        <w:t xml:space="preserve">. </w:t>
      </w:r>
      <w:r w:rsidR="00F566FE" w:rsidRPr="0080728B">
        <w:rPr>
          <w:rFonts w:ascii="Times New Roman" w:hAnsi="Times New Roman" w:cs="Times New Roman"/>
        </w:rPr>
        <w:t>ОСОБЫЕ УСЛОВИЯ</w:t>
      </w:r>
      <w:bookmarkEnd w:id="103"/>
      <w:bookmarkEnd w:id="104"/>
    </w:p>
    <w:p w14:paraId="0FF81E9F" w14:textId="77777777" w:rsidR="00F566FE" w:rsidRPr="0080728B" w:rsidRDefault="00D571C7" w:rsidP="0080728B">
      <w:pPr>
        <w:pStyle w:val="RUS1"/>
        <w:widowControl w:val="0"/>
        <w:spacing w:before="0"/>
        <w:rPr>
          <w:rFonts w:ascii="Times New Roman" w:hAnsi="Times New Roman" w:cs="Times New Roman"/>
        </w:rPr>
      </w:pPr>
      <w:bookmarkStart w:id="105" w:name="_Toc504140784"/>
      <w:bookmarkStart w:id="106" w:name="_Toc518653274"/>
      <w:r w:rsidRPr="0080728B">
        <w:rPr>
          <w:rFonts w:ascii="Times New Roman" w:hAnsi="Times New Roman" w:cs="Times New Roman"/>
        </w:rPr>
        <w:t>Изменение, прекращение и расторжение Договора</w:t>
      </w:r>
      <w:bookmarkEnd w:id="105"/>
      <w:bookmarkEnd w:id="106"/>
    </w:p>
    <w:p w14:paraId="3CBB64D9" w14:textId="77777777" w:rsidR="007F279F" w:rsidRPr="0080728B" w:rsidRDefault="007F279F" w:rsidP="0080728B">
      <w:pPr>
        <w:pStyle w:val="RUS11"/>
        <w:widowControl w:val="0"/>
        <w:rPr>
          <w:rFonts w:ascii="Times New Roman" w:hAnsi="Times New Roman" w:cs="Times New Roman"/>
        </w:rPr>
      </w:pPr>
      <w:r w:rsidRPr="0080728B">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7C189D50"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57580703" w14:textId="78422158" w:rsidR="00F566FE" w:rsidRPr="008314A6" w:rsidRDefault="00F566FE" w:rsidP="0080728B">
      <w:pPr>
        <w:pStyle w:val="RUS11"/>
        <w:widowControl w:val="0"/>
        <w:rPr>
          <w:rFonts w:ascii="Times New Roman" w:hAnsi="Times New Roman" w:cs="Times New Roman"/>
        </w:rPr>
      </w:pPr>
      <w:bookmarkStart w:id="107" w:name="_Ref496713263"/>
      <w:r w:rsidRPr="008314A6">
        <w:rPr>
          <w:rFonts w:ascii="Times New Roman" w:hAnsi="Times New Roman" w:cs="Times New Roman"/>
          <w:lang w:eastAsia="en-US"/>
        </w:rPr>
        <w:t xml:space="preserve">Заказчик имеет право в любое время досрочно расторгнуть </w:t>
      </w:r>
      <w:r w:rsidRPr="008314A6">
        <w:rPr>
          <w:rFonts w:ascii="Times New Roman" w:hAnsi="Times New Roman" w:cs="Times New Roman"/>
        </w:rPr>
        <w:t xml:space="preserve">Договор в одностороннем внесудебном порядке по </w:t>
      </w:r>
      <w:r w:rsidRPr="008314A6">
        <w:rPr>
          <w:rFonts w:ascii="Times New Roman" w:hAnsi="Times New Roman" w:cs="Times New Roman"/>
          <w:lang w:eastAsia="en-US"/>
        </w:rPr>
        <w:t>собственной инициативе</w:t>
      </w:r>
      <w:bookmarkEnd w:id="107"/>
      <w:r w:rsidR="00801E18" w:rsidRPr="008314A6">
        <w:rPr>
          <w:rFonts w:ascii="Times New Roman" w:hAnsi="Times New Roman" w:cs="Times New Roman"/>
          <w:lang w:eastAsia="en-US"/>
        </w:rPr>
        <w:t>.</w:t>
      </w:r>
    </w:p>
    <w:p w14:paraId="3610AF0B" w14:textId="77777777" w:rsidR="00F566FE" w:rsidRPr="008314A6" w:rsidRDefault="00F566FE" w:rsidP="0080728B">
      <w:pPr>
        <w:pStyle w:val="RUS11"/>
        <w:widowControl w:val="0"/>
        <w:rPr>
          <w:rFonts w:ascii="Times New Roman" w:hAnsi="Times New Roman" w:cs="Times New Roman"/>
        </w:rPr>
      </w:pPr>
      <w:bookmarkStart w:id="108" w:name="_Ref496714458"/>
      <w:r w:rsidRPr="008314A6">
        <w:rPr>
          <w:rFonts w:ascii="Times New Roman" w:hAnsi="Times New Roman" w:cs="Times New Roman"/>
        </w:rPr>
        <w:t>В случае:</w:t>
      </w:r>
      <w:bookmarkEnd w:id="108"/>
    </w:p>
    <w:p w14:paraId="391806D9"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аннулирования свидетельства саморегулируемой организации о допуске Подрядчика к виду</w:t>
      </w:r>
      <w:r w:rsidR="00F47C50" w:rsidRPr="008314A6">
        <w:rPr>
          <w:rFonts w:ascii="Times New Roman" w:hAnsi="Times New Roman" w:cs="Times New Roman"/>
        </w:rPr>
        <w:t xml:space="preserve"> / </w:t>
      </w:r>
      <w:r w:rsidRPr="008314A6">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14:paraId="69CB82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3F4B2664" w14:textId="4ECFC265"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прекращения действия </w:t>
      </w:r>
      <w:r w:rsidR="00FF28CC" w:rsidRPr="008314A6">
        <w:rPr>
          <w:rFonts w:ascii="Times New Roman" w:hAnsi="Times New Roman" w:cs="Times New Roman"/>
        </w:rPr>
        <w:t>Б</w:t>
      </w:r>
      <w:r w:rsidRPr="008314A6">
        <w:rPr>
          <w:rFonts w:ascii="Times New Roman" w:hAnsi="Times New Roman" w:cs="Times New Roman"/>
        </w:rPr>
        <w:t>анковской гарантии или иного обеспечения исполнения обязательств Подрядчика по Договору, предусмотренного Договором</w:t>
      </w:r>
      <w:r w:rsidR="009464A9" w:rsidRPr="008314A6">
        <w:rPr>
          <w:rFonts w:ascii="Times New Roman" w:hAnsi="Times New Roman" w:cs="Times New Roman"/>
        </w:rPr>
        <w:t>;</w:t>
      </w:r>
    </w:p>
    <w:p w14:paraId="1DC92E5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314A6">
        <w:rPr>
          <w:rFonts w:ascii="Times New Roman" w:hAnsi="Times New Roman" w:cs="Times New Roman"/>
        </w:rPr>
        <w:t>пятнадцати</w:t>
      </w:r>
      <w:r w:rsidRPr="008314A6">
        <w:rPr>
          <w:rFonts w:ascii="Times New Roman" w:hAnsi="Times New Roman" w:cs="Times New Roman"/>
        </w:rPr>
        <w:t>) календарных дней;</w:t>
      </w:r>
    </w:p>
    <w:p w14:paraId="32B0A66F"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обнаружения недостатков в выполненных Работах;</w:t>
      </w:r>
    </w:p>
    <w:p w14:paraId="3DEDAF4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привлечения Подрядчиком иностранных рабочих </w:t>
      </w:r>
      <w:r w:rsidR="00327135" w:rsidRPr="008314A6">
        <w:rPr>
          <w:rFonts w:ascii="Times New Roman" w:hAnsi="Times New Roman" w:cs="Times New Roman"/>
        </w:rPr>
        <w:t>в нарушение требований миграционного законодательства</w:t>
      </w:r>
      <w:r w:rsidRPr="008314A6">
        <w:rPr>
          <w:rFonts w:ascii="Times New Roman" w:hAnsi="Times New Roman" w:cs="Times New Roman"/>
        </w:rPr>
        <w:t>;</w:t>
      </w:r>
    </w:p>
    <w:p w14:paraId="62698D5B" w14:textId="12C00643" w:rsidR="00F566FE" w:rsidRPr="008314A6" w:rsidRDefault="00B613B6" w:rsidP="0080728B">
      <w:pPr>
        <w:pStyle w:val="RUS10"/>
        <w:widowControl w:val="0"/>
        <w:rPr>
          <w:rFonts w:ascii="Times New Roman" w:hAnsi="Times New Roman" w:cs="Times New Roman"/>
        </w:rPr>
      </w:pPr>
      <w:r w:rsidRPr="008314A6">
        <w:rPr>
          <w:rFonts w:ascii="Times New Roman" w:hAnsi="Times New Roman" w:cs="Times New Roman"/>
        </w:rPr>
        <w:t>вступления</w:t>
      </w:r>
      <w:r w:rsidR="002F1954" w:rsidRPr="008314A6">
        <w:rPr>
          <w:rFonts w:ascii="Times New Roman" w:hAnsi="Times New Roman" w:cs="Times New Roman"/>
        </w:rPr>
        <w:t xml:space="preserve"> </w:t>
      </w:r>
      <w:r w:rsidRPr="008314A6">
        <w:rPr>
          <w:rFonts w:ascii="Times New Roman" w:hAnsi="Times New Roman" w:cs="Times New Roman"/>
        </w:rPr>
        <w:t xml:space="preserve">Подрядчика в процедуру </w:t>
      </w:r>
      <w:r w:rsidR="00F566FE" w:rsidRPr="008314A6">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0660CB1B"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314A6">
        <w:rPr>
          <w:rFonts w:ascii="Times New Roman" w:hAnsi="Times New Roman" w:cs="Times New Roman"/>
        </w:rPr>
        <w:t>,</w:t>
      </w:r>
      <w:r w:rsidRPr="008314A6">
        <w:rPr>
          <w:rFonts w:ascii="Times New Roman" w:hAnsi="Times New Roman" w:cs="Times New Roman"/>
        </w:rPr>
        <w:t xml:space="preserve"> в течение свы</w:t>
      </w:r>
      <w:r w:rsidR="00B613B6" w:rsidRPr="008314A6">
        <w:rPr>
          <w:rFonts w:ascii="Times New Roman" w:hAnsi="Times New Roman" w:cs="Times New Roman"/>
        </w:rPr>
        <w:t>ше 10 (десяти) календарных дней;</w:t>
      </w:r>
    </w:p>
    <w:p w14:paraId="4A5C85A1" w14:textId="343B2B7B"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t xml:space="preserve">невыполнения Подрядчиком либо </w:t>
      </w:r>
      <w:r w:rsidR="007A1B9F" w:rsidRPr="008314A6">
        <w:rPr>
          <w:rFonts w:ascii="Times New Roman" w:hAnsi="Times New Roman" w:cs="Times New Roman"/>
        </w:rPr>
        <w:t>Субподрядной организацией</w:t>
      </w:r>
      <w:r w:rsidR="00621467" w:rsidRPr="008314A6">
        <w:rPr>
          <w:rFonts w:ascii="Times New Roman" w:hAnsi="Times New Roman" w:cs="Times New Roman"/>
        </w:rPr>
        <w:t xml:space="preserve"> </w:t>
      </w:r>
      <w:r w:rsidRPr="008314A6">
        <w:rPr>
          <w:rFonts w:ascii="Times New Roman" w:hAnsi="Times New Roman" w:cs="Times New Roman"/>
        </w:rPr>
        <w:t>требований охраны труда, промышленной безопасности, пожарной безопасности и экологии и</w:t>
      </w:r>
      <w:r w:rsidR="00F47C50" w:rsidRPr="008314A6">
        <w:rPr>
          <w:rFonts w:ascii="Times New Roman" w:hAnsi="Times New Roman" w:cs="Times New Roman"/>
        </w:rPr>
        <w:t xml:space="preserve"> / </w:t>
      </w:r>
      <w:r w:rsidRPr="008314A6">
        <w:rPr>
          <w:rFonts w:ascii="Times New Roman" w:hAnsi="Times New Roman" w:cs="Times New Roman"/>
        </w:rPr>
        <w:t xml:space="preserve">или нарушения требований </w:t>
      </w:r>
      <w:proofErr w:type="spellStart"/>
      <w:r w:rsidRPr="008314A6">
        <w:rPr>
          <w:rFonts w:ascii="Times New Roman" w:hAnsi="Times New Roman" w:cs="Times New Roman"/>
        </w:rPr>
        <w:t>внутриобъектового</w:t>
      </w:r>
      <w:proofErr w:type="spellEnd"/>
      <w:r w:rsidRPr="008314A6">
        <w:rPr>
          <w:rFonts w:ascii="Times New Roman" w:hAnsi="Times New Roman" w:cs="Times New Roman"/>
        </w:rPr>
        <w:t xml:space="preserve"> режима на </w:t>
      </w:r>
      <w:r w:rsidR="00CE1113" w:rsidRPr="008314A6">
        <w:rPr>
          <w:rFonts w:ascii="Times New Roman" w:hAnsi="Times New Roman" w:cs="Times New Roman"/>
        </w:rPr>
        <w:t>территории Заказчика</w:t>
      </w:r>
      <w:r w:rsidRPr="008314A6">
        <w:rPr>
          <w:rFonts w:ascii="Times New Roman" w:hAnsi="Times New Roman" w:cs="Times New Roman"/>
        </w:rPr>
        <w:t>;</w:t>
      </w:r>
    </w:p>
    <w:p w14:paraId="5A7F3B84" w14:textId="77777777" w:rsidR="00F566FE" w:rsidRPr="008314A6" w:rsidRDefault="00F566FE" w:rsidP="0080728B">
      <w:pPr>
        <w:pStyle w:val="RUS10"/>
        <w:widowControl w:val="0"/>
        <w:rPr>
          <w:rFonts w:ascii="Times New Roman" w:hAnsi="Times New Roman" w:cs="Times New Roman"/>
        </w:rPr>
      </w:pPr>
      <w:r w:rsidRPr="008314A6">
        <w:rPr>
          <w:rFonts w:ascii="Times New Roman" w:hAnsi="Times New Roman" w:cs="Times New Roman"/>
        </w:rPr>
        <w:lastRenderedPageBreak/>
        <w:t>уступки прав по Договору без письменного согласия Заказчика;</w:t>
      </w:r>
    </w:p>
    <w:p w14:paraId="5E1B2279" w14:textId="77777777" w:rsidR="00F566FE" w:rsidRPr="008314A6" w:rsidRDefault="00F566FE" w:rsidP="0080728B">
      <w:pPr>
        <w:pStyle w:val="RUS10"/>
        <w:widowControl w:val="0"/>
        <w:rPr>
          <w:rFonts w:ascii="Times New Roman" w:hAnsi="Times New Roman" w:cs="Times New Roman"/>
        </w:rPr>
      </w:pPr>
      <w:proofErr w:type="spellStart"/>
      <w:r w:rsidRPr="008314A6">
        <w:rPr>
          <w:rFonts w:ascii="Times New Roman" w:hAnsi="Times New Roman" w:cs="Times New Roman"/>
        </w:rPr>
        <w:t>непредоставления</w:t>
      </w:r>
      <w:proofErr w:type="spellEnd"/>
      <w:r w:rsidRPr="008314A6">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52066EE5" w14:textId="77777777" w:rsidR="00F566FE" w:rsidRPr="008314A6" w:rsidRDefault="00F566FE" w:rsidP="0080728B">
      <w:pPr>
        <w:pStyle w:val="RUS10"/>
        <w:widowControl w:val="0"/>
        <w:numPr>
          <w:ilvl w:val="0"/>
          <w:numId w:val="0"/>
        </w:numPr>
        <w:rPr>
          <w:rFonts w:ascii="Times New Roman" w:hAnsi="Times New Roman" w:cs="Times New Roman"/>
        </w:rPr>
      </w:pPr>
      <w:r w:rsidRPr="008314A6">
        <w:rPr>
          <w:rFonts w:ascii="Times New Roman" w:hAnsi="Times New Roman" w:cs="Times New Roman"/>
        </w:rPr>
        <w:t xml:space="preserve">а также в иных случаях, предусмотренных Договором, </w:t>
      </w:r>
      <w:r w:rsidR="00B613B6" w:rsidRPr="008314A6">
        <w:rPr>
          <w:rFonts w:ascii="Times New Roman" w:hAnsi="Times New Roman" w:cs="Times New Roman"/>
        </w:rPr>
        <w:t xml:space="preserve">дополнительным </w:t>
      </w:r>
      <w:r w:rsidRPr="008314A6">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314A6">
        <w:rPr>
          <w:rFonts w:ascii="Times New Roman" w:hAnsi="Times New Roman" w:cs="Times New Roman"/>
        </w:rPr>
        <w:t>Результатами Работ, созданными Подрядчиком на дату прекращения Договора</w:t>
      </w:r>
      <w:r w:rsidRPr="008314A6">
        <w:rPr>
          <w:rFonts w:ascii="Times New Roman" w:hAnsi="Times New Roman" w:cs="Times New Roman"/>
        </w:rPr>
        <w:t>.</w:t>
      </w:r>
    </w:p>
    <w:p w14:paraId="4724633F" w14:textId="537443DB" w:rsidR="00E970F2" w:rsidRPr="008314A6" w:rsidRDefault="00E970F2" w:rsidP="00E970F2">
      <w:pPr>
        <w:pStyle w:val="RUS11"/>
        <w:numPr>
          <w:ilvl w:val="0"/>
          <w:numId w:val="0"/>
        </w:numPr>
        <w:ind w:left="1" w:firstLine="567"/>
        <w:rPr>
          <w:rFonts w:ascii="Times New Roman" w:eastAsiaTheme="minorEastAsia" w:hAnsi="Times New Roman" w:cs="Times New Roman"/>
        </w:rPr>
      </w:pPr>
      <w:bookmarkStart w:id="109" w:name="_Ref513800253"/>
      <w:r w:rsidRPr="008314A6">
        <w:rPr>
          <w:rFonts w:ascii="Times New Roman" w:eastAsiaTheme="minorEastAsia" w:hAnsi="Times New Roman" w:cs="Times New Roman"/>
        </w:rPr>
        <w:t>Заказчик вправе потребовать возмещение убытков, связанных с прекращением Договора по вышеуказанным основаниям.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728AAB0A" w14:textId="77777777" w:rsidR="00E970F2" w:rsidRPr="008314A6" w:rsidRDefault="00E970F2" w:rsidP="00E970F2">
      <w:pPr>
        <w:pStyle w:val="RUS11"/>
        <w:rPr>
          <w:rFonts w:ascii="Times New Roman" w:hAnsi="Times New Roman" w:cs="Times New Roman"/>
        </w:rPr>
      </w:pPr>
      <w:r w:rsidRPr="008314A6">
        <w:rPr>
          <w:rFonts w:ascii="Times New Roman" w:hAnsi="Times New Roman" w:cs="Times New Roman"/>
        </w:rPr>
        <w:t>В случае:</w:t>
      </w:r>
    </w:p>
    <w:p w14:paraId="4CD0837C"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(1)</w:t>
      </w:r>
      <w:r w:rsidRPr="008314A6">
        <w:rPr>
          <w:rFonts w:ascii="Times New Roman" w:hAnsi="Times New Roman" w:cs="Times New Roman"/>
        </w:rPr>
        <w:tab/>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765118C4" w14:textId="77777777"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(2)</w:t>
      </w:r>
      <w:r w:rsidRPr="008314A6">
        <w:rPr>
          <w:rFonts w:ascii="Times New Roman" w:hAnsi="Times New Roman" w:cs="Times New Roman"/>
        </w:rPr>
        <w:tab/>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2030068D" w14:textId="17705D66" w:rsidR="00E970F2" w:rsidRPr="008314A6" w:rsidRDefault="00E970F2" w:rsidP="00E970F2">
      <w:pPr>
        <w:pStyle w:val="RUS11"/>
        <w:numPr>
          <w:ilvl w:val="0"/>
          <w:numId w:val="0"/>
        </w:numPr>
        <w:ind w:left="568"/>
        <w:rPr>
          <w:rFonts w:ascii="Times New Roman" w:hAnsi="Times New Roman" w:cs="Times New Roman"/>
        </w:rPr>
      </w:pPr>
      <w:r w:rsidRPr="008314A6">
        <w:rPr>
          <w:rFonts w:ascii="Times New Roman" w:hAnsi="Times New Roman" w:cs="Times New Roman"/>
        </w:rPr>
        <w:t>(3)</w:t>
      </w:r>
      <w:r w:rsidRPr="008314A6">
        <w:rPr>
          <w:rFonts w:ascii="Times New Roman" w:hAnsi="Times New Roman" w:cs="Times New Roman"/>
        </w:rPr>
        <w:tab/>
        <w:t xml:space="preserve">   если Подрядчик не выполняет или ненадлежащим образом выполняет Работы за Отчетный период либо в рамках Этапа Работ (в зависимости от порядка приемки согласно пункту 21.2), в том числе, в случае нарушения сроков выполнения Работ (Этапа Работ) по Графику выполнения Работ более чем на 15 (пятнадцать) календарных дней,</w:t>
      </w:r>
    </w:p>
    <w:p w14:paraId="4559BA0E" w14:textId="163FC55B" w:rsidR="00E970F2" w:rsidRPr="00E970F2" w:rsidRDefault="00E970F2" w:rsidP="00E970F2">
      <w:pPr>
        <w:pStyle w:val="RUS11"/>
        <w:numPr>
          <w:ilvl w:val="0"/>
          <w:numId w:val="0"/>
        </w:numPr>
        <w:ind w:left="1" w:firstLine="567"/>
        <w:rPr>
          <w:rFonts w:ascii="Times New Roman" w:hAnsi="Times New Roman" w:cs="Times New Roman"/>
        </w:rPr>
      </w:pPr>
      <w:r w:rsidRPr="008314A6">
        <w:rPr>
          <w:rFonts w:ascii="Times New Roman" w:hAnsi="Times New Roman" w:cs="Times New Roman"/>
        </w:rPr>
        <w:t>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14:paraId="377E176B" w14:textId="5A95F15F"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Об отказе от исполнения Договора </w:t>
      </w:r>
      <w:r w:rsidR="00A20D0F" w:rsidRPr="0080728B">
        <w:rPr>
          <w:rFonts w:ascii="Times New Roman" w:hAnsi="Times New Roman" w:cs="Times New Roman"/>
        </w:rPr>
        <w:t xml:space="preserve">в порядке пункта </w:t>
      </w:r>
      <w:r w:rsidR="00E970F2">
        <w:rPr>
          <w:rFonts w:ascii="Times New Roman" w:hAnsi="Times New Roman" w:cs="Times New Roman"/>
        </w:rPr>
        <w:t>24.4 – 24.5</w:t>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109"/>
    </w:p>
    <w:p w14:paraId="7B553C82" w14:textId="38F8917D"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E970F2">
        <w:rPr>
          <w:rFonts w:ascii="Times New Roman" w:hAnsi="Times New Roman" w:cs="Times New Roman"/>
        </w:rPr>
        <w:t>24.4</w:t>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_Ref496714458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24.4</w:t>
      </w:r>
      <w:r w:rsidR="003D6FA7" w:rsidRPr="0080728B">
        <w:rPr>
          <w:rFonts w:ascii="Times New Roman" w:hAnsi="Times New Roman" w:cs="Times New Roman"/>
        </w:rPr>
        <w:fldChar w:fldCharType="end"/>
      </w:r>
      <w:r w:rsidR="00A20D0F"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w:t>
      </w:r>
      <w:r w:rsidRPr="0080728B">
        <w:rPr>
          <w:rFonts w:ascii="Times New Roman" w:hAnsi="Times New Roman" w:cs="Times New Roman"/>
        </w:rPr>
        <w:lastRenderedPageBreak/>
        <w:t>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14:paraId="0FFF42DD" w14:textId="77777777"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14:paraId="4EB4C085" w14:textId="77777777" w:rsidR="00F566FE" w:rsidRPr="0080728B" w:rsidRDefault="00F566FE" w:rsidP="0080728B">
      <w:pPr>
        <w:pStyle w:val="RUS11"/>
        <w:widowControl w:val="0"/>
        <w:rPr>
          <w:rFonts w:ascii="Times New Roman" w:hAnsi="Times New Roman" w:cs="Times New Roman"/>
        </w:rPr>
      </w:pPr>
      <w:bookmarkStart w:id="110"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10"/>
    </w:p>
    <w:p w14:paraId="074A9CEA"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54727461"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14:paraId="45E78FFE"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5F8BEC8C" w14:textId="77777777"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п</w:t>
      </w:r>
      <w:r w:rsidR="002409FA" w:rsidRPr="0080728B">
        <w:rPr>
          <w:rFonts w:ascii="Times New Roman" w:hAnsi="Times New Roman" w:cs="Times New Roman"/>
        </w:rPr>
        <w:t>о основаниям, предусмотренным пунктом</w:t>
      </w:r>
      <w:r w:rsidRPr="0080728B">
        <w:rPr>
          <w:rFonts w:ascii="Times New Roman" w:hAnsi="Times New Roman" w:cs="Times New Roman"/>
        </w:rPr>
        <w:t xml:space="preserve"> 2 ст</w:t>
      </w:r>
      <w:r w:rsidR="002409FA" w:rsidRPr="0080728B">
        <w:rPr>
          <w:rFonts w:ascii="Times New Roman" w:hAnsi="Times New Roman" w:cs="Times New Roman"/>
        </w:rPr>
        <w:t>атьи</w:t>
      </w:r>
      <w:r w:rsidRPr="0080728B">
        <w:rPr>
          <w:rFonts w:ascii="Times New Roman" w:hAnsi="Times New Roman" w:cs="Times New Roman"/>
        </w:rPr>
        <w:t xml:space="preserve"> 719 Гражданского кодекса Российской Федерации.</w:t>
      </w:r>
    </w:p>
    <w:p w14:paraId="7E1DB88B" w14:textId="77777777" w:rsidR="002D2D16" w:rsidRPr="0080728B" w:rsidRDefault="002D2D16" w:rsidP="0080728B">
      <w:pPr>
        <w:pStyle w:val="RUS11"/>
        <w:widowControl w:val="0"/>
        <w:numPr>
          <w:ilvl w:val="0"/>
          <w:numId w:val="0"/>
        </w:numPr>
        <w:ind w:left="567"/>
        <w:rPr>
          <w:rFonts w:ascii="Times New Roman" w:hAnsi="Times New Roman" w:cs="Times New Roman"/>
        </w:rPr>
      </w:pPr>
    </w:p>
    <w:p w14:paraId="7AE2DCA4" w14:textId="77777777" w:rsidR="00D94937" w:rsidRPr="0080728B" w:rsidRDefault="00D94937" w:rsidP="0080728B">
      <w:pPr>
        <w:pStyle w:val="RUS1"/>
        <w:widowControl w:val="0"/>
        <w:spacing w:before="0"/>
        <w:rPr>
          <w:rFonts w:ascii="Times New Roman" w:hAnsi="Times New Roman" w:cs="Times New Roman"/>
        </w:rPr>
      </w:pPr>
      <w:bookmarkStart w:id="111" w:name="_Ref500770688"/>
      <w:bookmarkStart w:id="112" w:name="_Toc504140786"/>
      <w:bookmarkStart w:id="113" w:name="_Toc518653276"/>
      <w:r w:rsidRPr="0080728B">
        <w:rPr>
          <w:rFonts w:ascii="Times New Roman" w:hAnsi="Times New Roman" w:cs="Times New Roman"/>
        </w:rPr>
        <w:t>Обстоятельства непреодолимой силы</w:t>
      </w:r>
      <w:bookmarkEnd w:id="111"/>
      <w:bookmarkEnd w:id="112"/>
      <w:bookmarkEnd w:id="113"/>
    </w:p>
    <w:p w14:paraId="6C378001"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14:paraId="28368CF1" w14:textId="00B37266" w:rsidR="00D94937" w:rsidRPr="0080728B" w:rsidRDefault="00D94937" w:rsidP="0080728B">
      <w:pPr>
        <w:pStyle w:val="RUS11"/>
        <w:widowControl w:val="0"/>
        <w:rPr>
          <w:rFonts w:ascii="Times New Roman" w:hAnsi="Times New Roman" w:cs="Times New Roman"/>
        </w:rPr>
      </w:pPr>
      <w:bookmarkStart w:id="114"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14"/>
    </w:p>
    <w:p w14:paraId="4FC9C6A7" w14:textId="29BAAF88" w:rsidR="009A6F15" w:rsidRPr="0080728B" w:rsidRDefault="00D94937" w:rsidP="0080728B">
      <w:pPr>
        <w:pStyle w:val="RUS11"/>
        <w:widowControl w:val="0"/>
        <w:rPr>
          <w:rFonts w:ascii="Times New Roman" w:hAnsi="Times New Roman" w:cs="Times New Roman"/>
        </w:rPr>
      </w:pPr>
      <w:bookmarkStart w:id="115"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5D0A97" w:rsidRPr="0080728B">
        <w:rPr>
          <w:rFonts w:ascii="Times New Roman" w:hAnsi="Times New Roman" w:cs="Times New Roman"/>
        </w:rPr>
        <w:fldChar w:fldCharType="begin"/>
      </w:r>
      <w:r w:rsidR="005D0A97" w:rsidRPr="0080728B">
        <w:rPr>
          <w:rFonts w:ascii="Times New Roman" w:hAnsi="Times New Roman" w:cs="Times New Roman"/>
        </w:rPr>
        <w:instrText xml:space="preserve"> REF _Ref493723566 \r \h </w:instrText>
      </w:r>
      <w:r w:rsidR="009464A9" w:rsidRPr="0080728B">
        <w:rPr>
          <w:rFonts w:ascii="Times New Roman" w:hAnsi="Times New Roman" w:cs="Times New Roman"/>
        </w:rPr>
        <w:instrText xml:space="preserve"> \* MERGEFORMAT </w:instrText>
      </w:r>
      <w:r w:rsidR="005D0A97" w:rsidRPr="0080728B">
        <w:rPr>
          <w:rFonts w:ascii="Times New Roman" w:hAnsi="Times New Roman" w:cs="Times New Roman"/>
        </w:rPr>
      </w:r>
      <w:r w:rsidR="005D0A97" w:rsidRPr="0080728B">
        <w:rPr>
          <w:rFonts w:ascii="Times New Roman" w:hAnsi="Times New Roman" w:cs="Times New Roman"/>
        </w:rPr>
        <w:fldChar w:fldCharType="separate"/>
      </w:r>
      <w:r w:rsidR="00E43A57">
        <w:rPr>
          <w:rFonts w:ascii="Times New Roman" w:hAnsi="Times New Roman" w:cs="Times New Roman"/>
        </w:rPr>
        <w:t>26.2</w:t>
      </w:r>
      <w:r w:rsidR="005D0A97" w:rsidRPr="0080728B">
        <w:rPr>
          <w:rFonts w:ascii="Times New Roman" w:hAnsi="Times New Roman" w:cs="Times New Roman"/>
        </w:rPr>
        <w:fldChar w:fldCharType="end"/>
      </w:r>
      <w:r w:rsidR="00E50E9B" w:rsidRPr="0080728B">
        <w:rPr>
          <w:rFonts w:ascii="Times New Roman" w:hAnsi="Times New Roman" w:cs="Times New Roman"/>
        </w:rPr>
        <w:t xml:space="preserve"> </w:t>
      </w:r>
      <w:r w:rsidRPr="0080728B">
        <w:rPr>
          <w:rFonts w:ascii="Times New Roman" w:hAnsi="Times New Roman" w:cs="Times New Roman"/>
        </w:rPr>
        <w:t xml:space="preserve">Договора, Сторона, для </w:t>
      </w:r>
      <w:r w:rsidRPr="0080728B">
        <w:rPr>
          <w:rFonts w:ascii="Times New Roman" w:hAnsi="Times New Roman" w:cs="Times New Roman"/>
        </w:rPr>
        <w:lastRenderedPageBreak/>
        <w:t>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15"/>
    </w:p>
    <w:p w14:paraId="0AD6CAFD" w14:textId="77777777"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D3608F9" w14:textId="77777777"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D033A15" w14:textId="08EE23E3"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14:paraId="0FD81A9D" w14:textId="5A0166C6"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09383D" w:rsidRPr="0080728B">
        <w:rPr>
          <w:rFonts w:ascii="Times New Roman" w:hAnsi="Times New Roman" w:cs="Times New Roman"/>
        </w:rPr>
        <w:fldChar w:fldCharType="begin"/>
      </w:r>
      <w:r w:rsidR="0009383D" w:rsidRPr="0080728B">
        <w:rPr>
          <w:rFonts w:ascii="Times New Roman" w:hAnsi="Times New Roman" w:cs="Times New Roman"/>
        </w:rPr>
        <w:instrText xml:space="preserve"> REF _Ref493723585 \r  \* MERGEFORMAT </w:instrText>
      </w:r>
      <w:r w:rsidR="0009383D" w:rsidRPr="0080728B">
        <w:rPr>
          <w:rFonts w:ascii="Times New Roman" w:hAnsi="Times New Roman" w:cs="Times New Roman"/>
        </w:rPr>
        <w:fldChar w:fldCharType="separate"/>
      </w:r>
      <w:r w:rsidR="00E43A57">
        <w:rPr>
          <w:rFonts w:ascii="Times New Roman" w:hAnsi="Times New Roman" w:cs="Times New Roman"/>
        </w:rPr>
        <w:t>26.3</w:t>
      </w:r>
      <w:r w:rsidR="0009383D" w:rsidRPr="0080728B">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14:paraId="7081AA7C" w14:textId="77777777"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14:paraId="397652C1" w14:textId="77777777" w:rsidR="00D94937" w:rsidRPr="0080728B"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0B518BC3" w14:textId="795E918B" w:rsidR="00F566FE" w:rsidRPr="0080728B" w:rsidRDefault="008B4354" w:rsidP="008B4354">
      <w:pPr>
        <w:pStyle w:val="a"/>
        <w:widowControl w:val="0"/>
        <w:numPr>
          <w:ilvl w:val="0"/>
          <w:numId w:val="0"/>
        </w:numPr>
        <w:spacing w:before="0"/>
        <w:rPr>
          <w:rFonts w:ascii="Times New Roman" w:hAnsi="Times New Roman" w:cs="Times New Roman"/>
        </w:rPr>
      </w:pPr>
      <w:bookmarkStart w:id="116" w:name="_Toc504140787"/>
      <w:bookmarkStart w:id="117" w:name="_Toc518653277"/>
      <w:r>
        <w:rPr>
          <w:rFonts w:ascii="Times New Roman" w:hAnsi="Times New Roman" w:cs="Times New Roman"/>
        </w:rPr>
        <w:t xml:space="preserve">РАЗДЕЛ </w:t>
      </w:r>
      <w:r>
        <w:rPr>
          <w:rFonts w:ascii="Times New Roman" w:hAnsi="Times New Roman" w:cs="Times New Roman"/>
          <w:lang w:val="en-US"/>
        </w:rPr>
        <w:t>VII</w:t>
      </w:r>
      <w:r>
        <w:rPr>
          <w:rFonts w:ascii="Times New Roman" w:hAnsi="Times New Roman" w:cs="Times New Roman"/>
        </w:rPr>
        <w:t xml:space="preserve">. </w:t>
      </w:r>
      <w:r w:rsidR="00F566FE" w:rsidRPr="0080728B">
        <w:rPr>
          <w:rFonts w:ascii="Times New Roman" w:hAnsi="Times New Roman" w:cs="Times New Roman"/>
        </w:rPr>
        <w:t>ПРОЧИЕ УСЛОВИЯ</w:t>
      </w:r>
      <w:bookmarkEnd w:id="116"/>
      <w:bookmarkEnd w:id="117"/>
    </w:p>
    <w:p w14:paraId="526B5C8E" w14:textId="77777777" w:rsidR="0051291A" w:rsidRPr="0080728B" w:rsidRDefault="0051291A" w:rsidP="0080728B">
      <w:pPr>
        <w:pStyle w:val="RUS1"/>
        <w:widowControl w:val="0"/>
        <w:spacing w:before="0"/>
        <w:rPr>
          <w:rFonts w:ascii="Times New Roman" w:hAnsi="Times New Roman" w:cs="Times New Roman"/>
          <w:bCs/>
        </w:rPr>
      </w:pPr>
      <w:bookmarkStart w:id="118" w:name="_Toc504140788"/>
      <w:bookmarkStart w:id="119" w:name="_Toc518653278"/>
      <w:bookmarkStart w:id="120" w:name="_Ref493722501"/>
      <w:r w:rsidRPr="0080728B">
        <w:rPr>
          <w:rFonts w:ascii="Times New Roman" w:hAnsi="Times New Roman" w:cs="Times New Roman"/>
        </w:rPr>
        <w:t>Конфиденциальность</w:t>
      </w:r>
      <w:bookmarkEnd w:id="118"/>
      <w:bookmarkEnd w:id="119"/>
    </w:p>
    <w:p w14:paraId="7BCA8D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14:paraId="24A62003" w14:textId="648B0B48"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w:t>
      </w:r>
      <w:r w:rsidRPr="0080728B">
        <w:rPr>
          <w:rFonts w:ascii="Times New Roman" w:hAnsi="Times New Roman" w:cs="Times New Roman"/>
        </w:rPr>
        <w:lastRenderedPageBreak/>
        <w:t xml:space="preserve">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 xml:space="preserve">разделом, если </w:t>
      </w:r>
      <w:proofErr w:type="gramStart"/>
      <w:r w:rsidRPr="0080728B">
        <w:rPr>
          <w:rFonts w:ascii="Times New Roman" w:hAnsi="Times New Roman" w:cs="Times New Roman"/>
        </w:rPr>
        <w:t xml:space="preserve">документы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14:paraId="1426E43D"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14:paraId="330EC723" w14:textId="453CC071"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14:paraId="58FA4E6C"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14:paraId="159F74BB"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14:paraId="214DE834"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14:paraId="44D1C432" w14:textId="77777777"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 не могут являться конфиденциальными в силу прямого указания действующего законодательства.</w:t>
      </w:r>
    </w:p>
    <w:p w14:paraId="3E607992"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1624B3DA" w14:textId="774D7223"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914758F"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0EEADBD"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F8C0DBE" w14:textId="77777777"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14:paraId="5AF802F2" w14:textId="77777777" w:rsidR="00C30BA6" w:rsidRPr="0080728B" w:rsidRDefault="00D571C7" w:rsidP="0080728B">
      <w:pPr>
        <w:pStyle w:val="RUS1"/>
        <w:widowControl w:val="0"/>
        <w:spacing w:before="0"/>
        <w:rPr>
          <w:rFonts w:ascii="Times New Roman" w:hAnsi="Times New Roman" w:cs="Times New Roman"/>
        </w:rPr>
      </w:pPr>
      <w:bookmarkStart w:id="121" w:name="_Toc504140789"/>
      <w:bookmarkStart w:id="122" w:name="_Toc518653279"/>
      <w:bookmarkEnd w:id="120"/>
      <w:r w:rsidRPr="0080728B">
        <w:rPr>
          <w:rFonts w:ascii="Times New Roman" w:hAnsi="Times New Roman" w:cs="Times New Roman"/>
        </w:rPr>
        <w:t>Толкование</w:t>
      </w:r>
      <w:bookmarkEnd w:id="121"/>
      <w:bookmarkEnd w:id="122"/>
    </w:p>
    <w:p w14:paraId="7795DE58" w14:textId="77777777" w:rsidR="00F62AC9" w:rsidRPr="0080728B" w:rsidRDefault="00F62AC9" w:rsidP="0080728B">
      <w:pPr>
        <w:pStyle w:val="RUS11"/>
        <w:widowControl w:val="0"/>
        <w:rPr>
          <w:rFonts w:ascii="Times New Roman" w:hAnsi="Times New Roman" w:cs="Times New Roman"/>
        </w:rPr>
      </w:pPr>
      <w:bookmarkStart w:id="12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B7FCD67"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80728B">
        <w:rPr>
          <w:rFonts w:ascii="Times New Roman" w:hAnsi="Times New Roman" w:cs="Times New Roman"/>
        </w:rPr>
        <w:lastRenderedPageBreak/>
        <w:t xml:space="preserve">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14:paraId="00F7D6CB" w14:textId="77777777" w:rsidR="00F62AC9" w:rsidRPr="0080728B" w:rsidRDefault="00F62AC9" w:rsidP="0080728B">
      <w:pPr>
        <w:pStyle w:val="RUS11"/>
        <w:widowControl w:val="0"/>
        <w:rPr>
          <w:rFonts w:ascii="Times New Roman" w:hAnsi="Times New Roman" w:cs="Times New Roman"/>
        </w:rPr>
      </w:pPr>
      <w:bookmarkStart w:id="12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24"/>
    </w:p>
    <w:p w14:paraId="3EF7CC37" w14:textId="77777777"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6222BD" w14:textId="77777777"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26DB79EA" w14:textId="77777777" w:rsidR="009C1667" w:rsidRPr="0080728B" w:rsidRDefault="006D7D13" w:rsidP="0080728B">
      <w:pPr>
        <w:pStyle w:val="RUS1"/>
        <w:widowControl w:val="0"/>
        <w:spacing w:before="0"/>
        <w:rPr>
          <w:rFonts w:ascii="Times New Roman" w:hAnsi="Times New Roman" w:cs="Times New Roman"/>
        </w:rPr>
      </w:pPr>
      <w:bookmarkStart w:id="125" w:name="_Toc504140790"/>
      <w:bookmarkStart w:id="126" w:name="_Ref513222668"/>
      <w:bookmarkStart w:id="127" w:name="_Toc518653280"/>
      <w:r w:rsidRPr="0080728B">
        <w:rPr>
          <w:rFonts w:ascii="Times New Roman" w:hAnsi="Times New Roman" w:cs="Times New Roman"/>
        </w:rPr>
        <w:t>Уведомления</w:t>
      </w:r>
      <w:bookmarkEnd w:id="123"/>
      <w:bookmarkEnd w:id="125"/>
      <w:bookmarkEnd w:id="126"/>
      <w:bookmarkEnd w:id="127"/>
    </w:p>
    <w:p w14:paraId="4CE0C3E6" w14:textId="77777777" w:rsidR="006D7D13" w:rsidRPr="0080728B" w:rsidRDefault="006D7D13" w:rsidP="0080728B">
      <w:pPr>
        <w:pStyle w:val="RUS11"/>
        <w:widowControl w:val="0"/>
        <w:rPr>
          <w:rFonts w:ascii="Times New Roman" w:hAnsi="Times New Roman" w:cs="Times New Roman"/>
        </w:rPr>
      </w:pPr>
      <w:bookmarkStart w:id="128"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28"/>
    </w:p>
    <w:p w14:paraId="65C829BE"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14:paraId="4AF63A09" w14:textId="77777777"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14:paraId="631D4734" w14:textId="77777777"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14:paraId="75419138" w14:textId="5FBB5B0F" w:rsidR="00C222ED" w:rsidRPr="0080728B" w:rsidRDefault="00C222ED" w:rsidP="0080728B">
      <w:pPr>
        <w:pStyle w:val="RUS11"/>
        <w:widowControl w:val="0"/>
        <w:rPr>
          <w:rFonts w:ascii="Times New Roman" w:hAnsi="Times New Roman" w:cs="Times New Roman"/>
        </w:rPr>
      </w:pPr>
      <w:bookmarkStart w:id="129"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29"/>
    </w:p>
    <w:p w14:paraId="6F6D10CB" w14:textId="77777777" w:rsidR="00C222ED" w:rsidRPr="0080728B" w:rsidRDefault="00C222ED" w:rsidP="0080728B">
      <w:pPr>
        <w:pStyle w:val="afc"/>
        <w:widowControl w:val="0"/>
        <w:contextualSpacing w:val="0"/>
        <w:rPr>
          <w:rFonts w:ascii="Times New Roman" w:hAnsi="Times New Roman" w:cs="Times New Roman"/>
          <w:color w:val="C00000"/>
          <w:sz w:val="22"/>
          <w:szCs w:val="22"/>
        </w:rPr>
      </w:pPr>
      <w:r w:rsidRPr="0080728B">
        <w:rPr>
          <w:rFonts w:ascii="Times New Roman" w:hAnsi="Times New Roman" w:cs="Times New Roman"/>
          <w:color w:val="C00000"/>
          <w:sz w:val="22"/>
          <w:szCs w:val="22"/>
        </w:rPr>
        <w:t>Необходимо заполнить контактные данные Сторон:</w:t>
      </w:r>
    </w:p>
    <w:tbl>
      <w:tblPr>
        <w:tblW w:w="0" w:type="auto"/>
        <w:tblInd w:w="72" w:type="dxa"/>
        <w:tblLook w:val="04A0" w:firstRow="1" w:lastRow="0" w:firstColumn="1" w:lastColumn="0" w:noHBand="0" w:noVBand="1"/>
      </w:tblPr>
      <w:tblGrid>
        <w:gridCol w:w="4810"/>
        <w:gridCol w:w="4472"/>
      </w:tblGrid>
      <w:tr w:rsidR="00E11450" w:rsidRPr="0080728B" w14:paraId="4D4E8E1F" w14:textId="77777777" w:rsidTr="00003FA8">
        <w:tc>
          <w:tcPr>
            <w:tcW w:w="5423" w:type="dxa"/>
          </w:tcPr>
          <w:p w14:paraId="462A3AE6" w14:textId="4D954B59" w:rsidR="00C222ED" w:rsidRPr="0080728B" w:rsidRDefault="001638C4" w:rsidP="0080728B">
            <w:pPr>
              <w:pStyle w:val="afc"/>
              <w:widowControl w:val="0"/>
              <w:contextualSpacing w:val="0"/>
              <w:rPr>
                <w:rFonts w:ascii="Times New Roman" w:hAnsi="Times New Roman" w:cs="Times New Roman"/>
                <w:i/>
                <w:sz w:val="22"/>
                <w:szCs w:val="22"/>
                <w:lang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Заказчика</w:t>
            </w:r>
            <w:proofErr w:type="spellEnd"/>
            <w:r w:rsidRPr="0080728B">
              <w:rPr>
                <w:rFonts w:ascii="Times New Roman" w:hAnsi="Times New Roman" w:cs="Times New Roman"/>
                <w:i/>
                <w:sz w:val="22"/>
                <w:szCs w:val="22"/>
                <w:lang w:val="en-US" w:eastAsia="en-US"/>
              </w:rPr>
              <w:t>:</w:t>
            </w:r>
          </w:p>
          <w:p w14:paraId="5D226CD5"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c>
          <w:tcPr>
            <w:tcW w:w="5103" w:type="dxa"/>
          </w:tcPr>
          <w:p w14:paraId="0CB61B12" w14:textId="3EA8A876"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roofErr w:type="spellStart"/>
            <w:r w:rsidRPr="0080728B">
              <w:rPr>
                <w:rFonts w:ascii="Times New Roman" w:hAnsi="Times New Roman" w:cs="Times New Roman"/>
                <w:i/>
                <w:sz w:val="22"/>
                <w:szCs w:val="22"/>
                <w:lang w:val="en-US" w:eastAsia="en-US"/>
              </w:rPr>
              <w:t>Для</w:t>
            </w:r>
            <w:proofErr w:type="spellEnd"/>
            <w:r w:rsidR="00271BC3" w:rsidRPr="0080728B">
              <w:rPr>
                <w:rFonts w:ascii="Times New Roman" w:hAnsi="Times New Roman" w:cs="Times New Roman"/>
                <w:i/>
                <w:sz w:val="22"/>
                <w:szCs w:val="22"/>
                <w:lang w:val="en-US" w:eastAsia="en-US"/>
              </w:rPr>
              <w:t xml:space="preserve"> </w:t>
            </w:r>
            <w:proofErr w:type="spellStart"/>
            <w:r w:rsidRPr="0080728B">
              <w:rPr>
                <w:rFonts w:ascii="Times New Roman" w:hAnsi="Times New Roman" w:cs="Times New Roman"/>
                <w:i/>
                <w:sz w:val="22"/>
                <w:szCs w:val="22"/>
                <w:lang w:val="en-US" w:eastAsia="en-US"/>
              </w:rPr>
              <w:t>Подрядчика</w:t>
            </w:r>
            <w:proofErr w:type="spellEnd"/>
            <w:r w:rsidRPr="0080728B">
              <w:rPr>
                <w:rFonts w:ascii="Times New Roman" w:hAnsi="Times New Roman" w:cs="Times New Roman"/>
                <w:i/>
                <w:sz w:val="22"/>
                <w:szCs w:val="22"/>
                <w:lang w:val="en-US" w:eastAsia="en-US"/>
              </w:rPr>
              <w:t>:</w:t>
            </w:r>
          </w:p>
          <w:p w14:paraId="41394666" w14:textId="77777777" w:rsidR="00C222ED" w:rsidRPr="0080728B" w:rsidRDefault="00C222ED" w:rsidP="0080728B">
            <w:pPr>
              <w:pStyle w:val="afc"/>
              <w:widowControl w:val="0"/>
              <w:contextualSpacing w:val="0"/>
              <w:rPr>
                <w:rFonts w:ascii="Times New Roman" w:hAnsi="Times New Roman" w:cs="Times New Roman"/>
                <w:i/>
                <w:sz w:val="22"/>
                <w:szCs w:val="22"/>
                <w:lang w:val="en-US" w:eastAsia="en-US"/>
              </w:rPr>
            </w:pPr>
          </w:p>
        </w:tc>
      </w:tr>
      <w:tr w:rsidR="00E11450" w:rsidRPr="0080728B" w14:paraId="262A1922" w14:textId="77777777" w:rsidTr="00003FA8">
        <w:tc>
          <w:tcPr>
            <w:tcW w:w="5423" w:type="dxa"/>
          </w:tcPr>
          <w:p w14:paraId="243DDFF0" w14:textId="77777777" w:rsidR="000330D8" w:rsidRDefault="00C222ED" w:rsidP="000330D8">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Уведомления</w:t>
            </w:r>
            <w:r w:rsidRPr="0080728B">
              <w:rPr>
                <w:rFonts w:ascii="Times New Roman" w:hAnsi="Times New Roman" w:cs="Times New Roman"/>
                <w:b/>
                <w:i/>
                <w:sz w:val="22"/>
                <w:szCs w:val="22"/>
                <w:lang w:eastAsia="en-US"/>
              </w:rPr>
              <w:br/>
              <w:t xml:space="preserve">Вниманию: </w:t>
            </w:r>
            <w:r w:rsidR="000330D8" w:rsidRPr="000330D8">
              <w:rPr>
                <w:rFonts w:ascii="Times New Roman" w:hAnsi="Times New Roman" w:cs="Times New Roman"/>
                <w:b/>
                <w:i/>
                <w:sz w:val="22"/>
                <w:szCs w:val="22"/>
                <w:lang w:eastAsia="en-US"/>
              </w:rPr>
              <w:t xml:space="preserve">Директора </w:t>
            </w:r>
          </w:p>
          <w:p w14:paraId="61D7E43B" w14:textId="77777777" w:rsidR="000330D8" w:rsidRDefault="000330D8" w:rsidP="000330D8">
            <w:pPr>
              <w:pStyle w:val="afc"/>
              <w:widowControl w:val="0"/>
              <w:contextualSpacing w:val="0"/>
              <w:rPr>
                <w:rFonts w:ascii="Times New Roman" w:hAnsi="Times New Roman" w:cs="Times New Roman"/>
                <w:b/>
                <w:i/>
                <w:sz w:val="22"/>
                <w:szCs w:val="22"/>
                <w:lang w:eastAsia="en-US"/>
              </w:rPr>
            </w:pPr>
            <w:r w:rsidRPr="000330D8">
              <w:rPr>
                <w:rFonts w:ascii="Times New Roman" w:hAnsi="Times New Roman" w:cs="Times New Roman"/>
                <w:b/>
                <w:i/>
                <w:sz w:val="22"/>
                <w:szCs w:val="22"/>
                <w:lang w:eastAsia="en-US"/>
              </w:rPr>
              <w:t xml:space="preserve">ООО «ЕвроСибЭнерго-Гидрогенерация» </w:t>
            </w:r>
          </w:p>
          <w:p w14:paraId="2D2B13B9" w14:textId="785FC20C" w:rsidR="00C222ED" w:rsidRPr="000330D8" w:rsidRDefault="000330D8" w:rsidP="000330D8">
            <w:pPr>
              <w:pStyle w:val="afc"/>
              <w:widowControl w:val="0"/>
              <w:contextualSpacing w:val="0"/>
              <w:rPr>
                <w:rFonts w:ascii="Times New Roman" w:hAnsi="Times New Roman" w:cs="Times New Roman"/>
                <w:b/>
                <w:i/>
                <w:sz w:val="22"/>
                <w:szCs w:val="22"/>
                <w:lang w:eastAsia="en-US"/>
              </w:rPr>
            </w:pPr>
            <w:proofErr w:type="gramStart"/>
            <w:r w:rsidRPr="000330D8">
              <w:rPr>
                <w:rFonts w:ascii="Times New Roman" w:hAnsi="Times New Roman" w:cs="Times New Roman"/>
                <w:b/>
                <w:i/>
                <w:sz w:val="22"/>
                <w:szCs w:val="22"/>
                <w:lang w:eastAsia="en-US"/>
              </w:rPr>
              <w:t>Кузнецов</w:t>
            </w:r>
            <w:r>
              <w:rPr>
                <w:rFonts w:ascii="Times New Roman" w:hAnsi="Times New Roman" w:cs="Times New Roman"/>
                <w:b/>
                <w:i/>
                <w:sz w:val="22"/>
                <w:szCs w:val="22"/>
                <w:lang w:eastAsia="en-US"/>
              </w:rPr>
              <w:t>а  Сергея</w:t>
            </w:r>
            <w:proofErr w:type="gramEnd"/>
            <w:r w:rsidRPr="000330D8">
              <w:rPr>
                <w:rFonts w:ascii="Times New Roman" w:hAnsi="Times New Roman" w:cs="Times New Roman"/>
                <w:b/>
                <w:i/>
                <w:sz w:val="22"/>
                <w:szCs w:val="22"/>
                <w:lang w:eastAsia="en-US"/>
              </w:rPr>
              <w:t xml:space="preserve"> Владимирович</w:t>
            </w:r>
            <w:r>
              <w:rPr>
                <w:rFonts w:ascii="Times New Roman" w:hAnsi="Times New Roman" w:cs="Times New Roman"/>
                <w:b/>
                <w:i/>
                <w:sz w:val="22"/>
                <w:szCs w:val="22"/>
                <w:lang w:eastAsia="en-US"/>
              </w:rPr>
              <w:t>а</w:t>
            </w:r>
          </w:p>
          <w:p w14:paraId="68A06091" w14:textId="30D8CE86" w:rsidR="00C222ED"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r w:rsidR="000330D8">
              <w:rPr>
                <w:rFonts w:ascii="Times New Roman" w:hAnsi="Times New Roman" w:cs="Times New Roman"/>
                <w:b/>
                <w:i/>
                <w:sz w:val="22"/>
                <w:szCs w:val="22"/>
                <w:lang w:eastAsia="en-US"/>
              </w:rPr>
              <w:t>Иркутская область, г Иркутск,</w:t>
            </w:r>
          </w:p>
          <w:p w14:paraId="0877BAA2" w14:textId="58D0081D" w:rsidR="000330D8"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lastRenderedPageBreak/>
              <w:t>Ул. Тимирязева, стр.  4</w:t>
            </w:r>
          </w:p>
          <w:p w14:paraId="4B5E9978" w14:textId="2F143D89"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r w:rsidR="000330D8" w:rsidRPr="00DC34B9">
              <w:rPr>
                <w:rFonts w:ascii="Times New Roman" w:hAnsi="Times New Roman" w:cs="Times New Roman"/>
                <w:b/>
                <w:i/>
                <w:sz w:val="22"/>
                <w:szCs w:val="22"/>
                <w:lang w:eastAsia="en-US"/>
              </w:rPr>
              <w:t>ese-hg@eurosib.ru</w:t>
            </w:r>
          </w:p>
          <w:p w14:paraId="7122B59D" w14:textId="3673064C" w:rsidR="00C222ED" w:rsidRPr="0080728B" w:rsidRDefault="000330D8" w:rsidP="0080728B">
            <w:pPr>
              <w:pStyle w:val="afc"/>
              <w:widowControl w:val="0"/>
              <w:contextualSpacing w:val="0"/>
              <w:rPr>
                <w:rFonts w:ascii="Times New Roman" w:hAnsi="Times New Roman" w:cs="Times New Roman"/>
                <w:b/>
                <w:i/>
                <w:sz w:val="22"/>
                <w:szCs w:val="22"/>
                <w:lang w:eastAsia="en-US"/>
              </w:rPr>
            </w:pPr>
            <w:r>
              <w:rPr>
                <w:rFonts w:ascii="Times New Roman" w:hAnsi="Times New Roman" w:cs="Times New Roman"/>
                <w:b/>
                <w:i/>
                <w:sz w:val="22"/>
                <w:szCs w:val="22"/>
                <w:lang w:eastAsia="en-US"/>
              </w:rPr>
              <w:t>Телефон: 8 (3952) 379-359</w:t>
            </w:r>
            <w:r w:rsidR="00C222ED" w:rsidRPr="0080728B">
              <w:rPr>
                <w:rFonts w:ascii="Times New Roman" w:hAnsi="Times New Roman" w:cs="Times New Roman"/>
                <w:b/>
                <w:i/>
                <w:sz w:val="22"/>
                <w:szCs w:val="22"/>
                <w:lang w:eastAsia="en-US"/>
              </w:rPr>
              <w:t xml:space="preserve"> </w:t>
            </w:r>
          </w:p>
        </w:tc>
        <w:tc>
          <w:tcPr>
            <w:tcW w:w="5103" w:type="dxa"/>
          </w:tcPr>
          <w:p w14:paraId="5B9E3B0C" w14:textId="77777777" w:rsidR="00C222ED" w:rsidRPr="0080728B" w:rsidRDefault="001638C4"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lastRenderedPageBreak/>
              <w:t>Уведомления</w:t>
            </w:r>
            <w:r w:rsidRPr="0080728B">
              <w:rPr>
                <w:rFonts w:ascii="Times New Roman" w:hAnsi="Times New Roman" w:cs="Times New Roman"/>
                <w:b/>
                <w:i/>
                <w:sz w:val="22"/>
                <w:szCs w:val="22"/>
                <w:lang w:eastAsia="en-US"/>
              </w:rPr>
              <w:br/>
            </w:r>
            <w:r w:rsidR="00C222ED" w:rsidRPr="0080728B">
              <w:rPr>
                <w:rFonts w:ascii="Times New Roman" w:hAnsi="Times New Roman" w:cs="Times New Roman"/>
                <w:b/>
                <w:i/>
                <w:sz w:val="22"/>
                <w:szCs w:val="22"/>
                <w:lang w:eastAsia="en-US"/>
              </w:rPr>
              <w:t xml:space="preserve">Вниманию: </w:t>
            </w:r>
          </w:p>
          <w:p w14:paraId="604C34AB"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ФИО</w:t>
            </w:r>
          </w:p>
          <w:p w14:paraId="668D60E1" w14:textId="77777777"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Адрес: </w:t>
            </w:r>
          </w:p>
          <w:p w14:paraId="6E7612C1" w14:textId="6C07C244" w:rsidR="00C222ED" w:rsidRPr="0080728B" w:rsidRDefault="00C222ED" w:rsidP="0080728B">
            <w:pPr>
              <w:pStyle w:val="afc"/>
              <w:widowControl w:val="0"/>
              <w:contextualSpacing w:val="0"/>
              <w:rPr>
                <w:rFonts w:ascii="Times New Roman" w:hAnsi="Times New Roman" w:cs="Times New Roman"/>
                <w:b/>
                <w:i/>
                <w:sz w:val="22"/>
                <w:szCs w:val="22"/>
                <w:lang w:eastAsia="en-US"/>
              </w:rPr>
            </w:pPr>
            <w:proofErr w:type="spellStart"/>
            <w:proofErr w:type="gramStart"/>
            <w:r w:rsidRPr="0080728B">
              <w:rPr>
                <w:rFonts w:ascii="Times New Roman" w:hAnsi="Times New Roman" w:cs="Times New Roman"/>
                <w:b/>
                <w:i/>
                <w:sz w:val="22"/>
                <w:szCs w:val="22"/>
                <w:lang w:eastAsia="en-US"/>
              </w:rPr>
              <w:t>Эл.</w:t>
            </w:r>
            <w:r w:rsidR="0042740F" w:rsidRPr="0080728B">
              <w:rPr>
                <w:rFonts w:ascii="Times New Roman" w:hAnsi="Times New Roman" w:cs="Times New Roman"/>
                <w:b/>
                <w:i/>
                <w:sz w:val="22"/>
                <w:szCs w:val="22"/>
                <w:lang w:eastAsia="en-US"/>
              </w:rPr>
              <w:t>адрес</w:t>
            </w:r>
            <w:proofErr w:type="spellEnd"/>
            <w:proofErr w:type="gramEnd"/>
            <w:r w:rsidRPr="0080728B">
              <w:rPr>
                <w:rFonts w:ascii="Times New Roman" w:hAnsi="Times New Roman" w:cs="Times New Roman"/>
                <w:b/>
                <w:i/>
                <w:sz w:val="22"/>
                <w:szCs w:val="22"/>
                <w:lang w:eastAsia="en-US"/>
              </w:rPr>
              <w:t xml:space="preserve">: </w:t>
            </w:r>
          </w:p>
          <w:p w14:paraId="658B257D" w14:textId="42357416" w:rsidR="00C222ED" w:rsidRPr="0080728B" w:rsidRDefault="00C222ED" w:rsidP="0080728B">
            <w:pPr>
              <w:pStyle w:val="afc"/>
              <w:widowControl w:val="0"/>
              <w:contextualSpacing w:val="0"/>
              <w:rPr>
                <w:rFonts w:ascii="Times New Roman" w:hAnsi="Times New Roman" w:cs="Times New Roman"/>
                <w:b/>
                <w:i/>
                <w:sz w:val="22"/>
                <w:szCs w:val="22"/>
                <w:lang w:eastAsia="en-US"/>
              </w:rPr>
            </w:pPr>
            <w:r w:rsidRPr="0080728B">
              <w:rPr>
                <w:rFonts w:ascii="Times New Roman" w:hAnsi="Times New Roman" w:cs="Times New Roman"/>
                <w:b/>
                <w:i/>
                <w:sz w:val="22"/>
                <w:szCs w:val="22"/>
                <w:lang w:eastAsia="en-US"/>
              </w:rPr>
              <w:t xml:space="preserve"> </w:t>
            </w:r>
            <w:r w:rsidR="000330D8">
              <w:rPr>
                <w:rFonts w:ascii="Times New Roman" w:hAnsi="Times New Roman" w:cs="Times New Roman"/>
                <w:b/>
                <w:i/>
                <w:sz w:val="22"/>
                <w:szCs w:val="22"/>
                <w:lang w:eastAsia="en-US"/>
              </w:rPr>
              <w:t>Телефон:</w:t>
            </w:r>
          </w:p>
        </w:tc>
      </w:tr>
    </w:tbl>
    <w:p w14:paraId="3812F655"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A80F192" w14:textId="77777777"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 xml:space="preserve">получения уведомлений, направленных предоплаченным </w:t>
      </w:r>
      <w:proofErr w:type="gramStart"/>
      <w:r w:rsidR="009C1667" w:rsidRPr="0080728B">
        <w:rPr>
          <w:rFonts w:ascii="Times New Roman" w:hAnsi="Times New Roman" w:cs="Times New Roman"/>
        </w:rPr>
        <w:t>заказным почтовым отправлением</w:t>
      </w:r>
      <w:proofErr w:type="gramEnd"/>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14:paraId="4FC04DF2"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F7B29F0"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53049AAD" w14:textId="77777777"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14:paraId="72AECB6A" w14:textId="33DB3C99" w:rsidR="009C1667" w:rsidRPr="0080728B" w:rsidRDefault="009C1667" w:rsidP="0080728B">
      <w:pPr>
        <w:pStyle w:val="RUS11"/>
        <w:widowControl w:val="0"/>
        <w:rPr>
          <w:rFonts w:ascii="Times New Roman" w:hAnsi="Times New Roman" w:cs="Times New Roman"/>
        </w:rPr>
      </w:pPr>
      <w:bookmarkStart w:id="130"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3D6FA7" w:rsidRPr="0080728B">
        <w:rPr>
          <w:rFonts w:ascii="Times New Roman" w:hAnsi="Times New Roman" w:cs="Times New Roman"/>
        </w:rPr>
        <w:fldChar w:fldCharType="begin"/>
      </w:r>
      <w:r w:rsidR="003D6FA7" w:rsidRPr="0080728B">
        <w:rPr>
          <w:rFonts w:ascii="Times New Roman" w:hAnsi="Times New Roman" w:cs="Times New Roman"/>
        </w:rPr>
        <w:instrText xml:space="preserve"> REF _Ref496197109 \r \h  \* MERGEFORMAT </w:instrText>
      </w:r>
      <w:r w:rsidR="003D6FA7" w:rsidRPr="0080728B">
        <w:rPr>
          <w:rFonts w:ascii="Times New Roman" w:hAnsi="Times New Roman" w:cs="Times New Roman"/>
        </w:rPr>
      </w:r>
      <w:r w:rsidR="003D6FA7" w:rsidRPr="0080728B">
        <w:rPr>
          <w:rFonts w:ascii="Times New Roman" w:hAnsi="Times New Roman" w:cs="Times New Roman"/>
        </w:rPr>
        <w:fldChar w:fldCharType="separate"/>
      </w:r>
      <w:r w:rsidR="00E43A57">
        <w:rPr>
          <w:rFonts w:ascii="Times New Roman" w:hAnsi="Times New Roman" w:cs="Times New Roman"/>
        </w:rPr>
        <w:t>29.3</w:t>
      </w:r>
      <w:r w:rsidR="003D6FA7" w:rsidRPr="0080728B">
        <w:rPr>
          <w:rFonts w:ascii="Times New Roman" w:hAnsi="Times New Roman" w:cs="Times New Roman"/>
        </w:rPr>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Сторона обязана нез</w:t>
      </w:r>
      <w:r w:rsidR="00A21151" w:rsidRPr="0080728B">
        <w:rPr>
          <w:rFonts w:ascii="Times New Roman" w:hAnsi="Times New Roman" w:cs="Times New Roman"/>
        </w:rPr>
        <w:t>амедлительно в письменной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30"/>
    </w:p>
    <w:p w14:paraId="36BEA947" w14:textId="1CA16D15" w:rsidR="00773754" w:rsidRPr="0080728B" w:rsidRDefault="00773754" w:rsidP="0080728B">
      <w:pPr>
        <w:pStyle w:val="RUS11"/>
        <w:widowControl w:val="0"/>
        <w:rPr>
          <w:rFonts w:ascii="Times New Roman" w:hAnsi="Times New Roman" w:cs="Times New Roman"/>
        </w:rPr>
      </w:pPr>
      <w:bookmarkStart w:id="131" w:name="_Ref497229329"/>
      <w:r w:rsidRPr="0080728B">
        <w:rPr>
          <w:rFonts w:ascii="Times New Roman" w:hAnsi="Times New Roman" w:cs="Times New Roman"/>
        </w:rPr>
        <w:t xml:space="preserve">Помимо случаев, установленных пунктом </w:t>
      </w:r>
      <w:r w:rsidR="008E7BB6" w:rsidRPr="0080728B">
        <w:rPr>
          <w:rFonts w:ascii="Times New Roman" w:hAnsi="Times New Roman" w:cs="Times New Roman"/>
        </w:rPr>
        <w:fldChar w:fldCharType="begin"/>
      </w:r>
      <w:r w:rsidR="008E7BB6" w:rsidRPr="0080728B">
        <w:rPr>
          <w:rFonts w:ascii="Times New Roman" w:hAnsi="Times New Roman" w:cs="Times New Roman"/>
        </w:rPr>
        <w:instrText xml:space="preserve"> REF _Ref513220365 \n \h </w:instrText>
      </w:r>
      <w:r w:rsidR="009464A9" w:rsidRPr="0080728B">
        <w:rPr>
          <w:rFonts w:ascii="Times New Roman" w:hAnsi="Times New Roman" w:cs="Times New Roman"/>
        </w:rPr>
        <w:instrText xml:space="preserve"> \* MERGEFORMAT </w:instrText>
      </w:r>
      <w:r w:rsidR="008E7BB6" w:rsidRPr="0080728B">
        <w:rPr>
          <w:rFonts w:ascii="Times New Roman" w:hAnsi="Times New Roman" w:cs="Times New Roman"/>
        </w:rPr>
      </w:r>
      <w:r w:rsidR="008E7BB6" w:rsidRPr="0080728B">
        <w:rPr>
          <w:rFonts w:ascii="Times New Roman" w:hAnsi="Times New Roman" w:cs="Times New Roman"/>
        </w:rPr>
        <w:fldChar w:fldCharType="separate"/>
      </w:r>
      <w:r w:rsidR="00E43A57">
        <w:rPr>
          <w:rFonts w:ascii="Times New Roman" w:hAnsi="Times New Roman" w:cs="Times New Roman"/>
        </w:rPr>
        <w:t>29.9</w:t>
      </w:r>
      <w:r w:rsidR="008E7BB6" w:rsidRPr="0080728B">
        <w:rPr>
          <w:rFonts w:ascii="Times New Roman" w:hAnsi="Times New Roman" w:cs="Times New Roman"/>
        </w:rPr>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31"/>
    </w:p>
    <w:p w14:paraId="4B70E7BA"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14:paraId="4576A9BB"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14:paraId="745A38A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14:paraId="443B868D"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14:paraId="3AA5B80C"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14:paraId="029282A0"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14:paraId="49A9D492"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14:paraId="134CB179"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14:paraId="00411D91" w14:textId="77777777"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14:paraId="5D17F667" w14:textId="305BB848"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w:t>
      </w:r>
      <w:proofErr w:type="gramStart"/>
      <w:r w:rsidRPr="0080728B">
        <w:rPr>
          <w:rFonts w:ascii="Times New Roman" w:hAnsi="Times New Roman" w:cs="Times New Roman"/>
        </w:rPr>
        <w:t xml:space="preserve">),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14:paraId="7B54A622" w14:textId="67AA43A6" w:rsidR="00606AF8" w:rsidRPr="0080728B" w:rsidRDefault="00606AF8" w:rsidP="0080728B">
      <w:pPr>
        <w:pStyle w:val="RUS1"/>
        <w:widowControl w:val="0"/>
        <w:spacing w:before="0"/>
        <w:rPr>
          <w:rFonts w:ascii="Times New Roman" w:hAnsi="Times New Roman" w:cs="Times New Roman"/>
        </w:rPr>
      </w:pPr>
      <w:bookmarkStart w:id="132" w:name="_Ref500770497"/>
      <w:bookmarkStart w:id="133" w:name="_Toc504140791"/>
      <w:bookmarkStart w:id="134" w:name="_Toc518653281"/>
      <w:r w:rsidRPr="0080728B">
        <w:rPr>
          <w:rFonts w:ascii="Times New Roman" w:hAnsi="Times New Roman" w:cs="Times New Roman"/>
        </w:rPr>
        <w:t>Порядок прохождения Экспертизы</w:t>
      </w:r>
      <w:bookmarkEnd w:id="132"/>
      <w:bookmarkEnd w:id="133"/>
      <w:bookmarkEnd w:id="134"/>
    </w:p>
    <w:p w14:paraId="797650F9" w14:textId="49B95CE6"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на проведение Экспертизы разработанной по настоящему Договору </w:t>
      </w:r>
      <w:r w:rsidRPr="0080728B">
        <w:rPr>
          <w:rFonts w:ascii="Times New Roman" w:hAnsi="Times New Roman" w:cs="Times New Roman"/>
        </w:rPr>
        <w:lastRenderedPageBreak/>
        <w:t xml:space="preserve">Подрядчиком </w:t>
      </w:r>
      <w:r w:rsidR="00DA2C9F" w:rsidRPr="0080728B">
        <w:rPr>
          <w:rFonts w:ascii="Times New Roman" w:hAnsi="Times New Roman" w:cs="Times New Roman"/>
        </w:rPr>
        <w:t>Проектной</w:t>
      </w:r>
      <w:r w:rsidR="00B72DD9" w:rsidRPr="0080728B">
        <w:rPr>
          <w:rFonts w:ascii="Times New Roman" w:hAnsi="Times New Roman" w:cs="Times New Roman"/>
        </w:rPr>
        <w:t xml:space="preserve">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00DA2C9F" w:rsidRPr="0080728B">
        <w:rPr>
          <w:rFonts w:ascii="Times New Roman" w:hAnsi="Times New Roman" w:cs="Times New Roman"/>
        </w:rPr>
        <w:t xml:space="preserve"> Результата инженерных изысканий </w:t>
      </w:r>
      <w:r w:rsidRPr="0080728B">
        <w:rPr>
          <w:rFonts w:ascii="Times New Roman" w:hAnsi="Times New Roman" w:cs="Times New Roman"/>
        </w:rPr>
        <w:t>заключает Заказчик за свой счет.</w:t>
      </w:r>
    </w:p>
    <w:p w14:paraId="4B0D4C94" w14:textId="77777777"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Оплату проведения Экспертизы</w:t>
      </w:r>
      <w:r w:rsidR="00B72DD9" w:rsidRPr="0080728B">
        <w:rPr>
          <w:rFonts w:ascii="Times New Roman" w:hAnsi="Times New Roman" w:cs="Times New Roman"/>
        </w:rPr>
        <w:t xml:space="preserve"> </w:t>
      </w:r>
      <w:r w:rsidRPr="0080728B">
        <w:rPr>
          <w:rFonts w:ascii="Times New Roman" w:hAnsi="Times New Roman" w:cs="Times New Roman"/>
        </w:rPr>
        <w:t xml:space="preserve">производит Заказчик за свой счет. </w:t>
      </w:r>
    </w:p>
    <w:p w14:paraId="583FA7CD" w14:textId="5C0C7B73" w:rsidR="00665157" w:rsidRPr="0080728B" w:rsidRDefault="00665157" w:rsidP="0080728B">
      <w:pPr>
        <w:pStyle w:val="RUS11"/>
        <w:widowControl w:val="0"/>
        <w:rPr>
          <w:rFonts w:ascii="Times New Roman" w:hAnsi="Times New Roman" w:cs="Times New Roman"/>
        </w:rPr>
      </w:pPr>
      <w:r w:rsidRPr="0080728B">
        <w:rPr>
          <w:rFonts w:ascii="Times New Roman" w:hAnsi="Times New Roman" w:cs="Times New Roman"/>
        </w:rPr>
        <w:t>Подрядчик обязуется представить в организацию, которая проводит Экспертизу, соответствующий Результат инженерных изысканий и Проектн</w:t>
      </w:r>
      <w:r w:rsidR="001942CA" w:rsidRPr="0080728B">
        <w:rPr>
          <w:rFonts w:ascii="Times New Roman" w:hAnsi="Times New Roman" w:cs="Times New Roman"/>
        </w:rPr>
        <w:t>ую</w:t>
      </w:r>
      <w:r w:rsidRPr="0080728B">
        <w:rPr>
          <w:rFonts w:ascii="Times New Roman" w:hAnsi="Times New Roman" w:cs="Times New Roman"/>
        </w:rPr>
        <w:t xml:space="preserve"> документаци</w:t>
      </w:r>
      <w:r w:rsidR="001942CA" w:rsidRPr="0080728B">
        <w:rPr>
          <w:rFonts w:ascii="Times New Roman" w:hAnsi="Times New Roman" w:cs="Times New Roman"/>
        </w:rPr>
        <w:t>ю</w:t>
      </w:r>
      <w:r w:rsidRPr="0080728B">
        <w:rPr>
          <w:rFonts w:ascii="Times New Roman" w:hAnsi="Times New Roman" w:cs="Times New Roman"/>
        </w:rPr>
        <w:t xml:space="preserve"> в объеме и количестве, установленном требованиями нормативных актов в области проектирования и строительства и передать Заказчику документ, свидетельствующий о приемке организацией по проведению Экспертизы Результатов выполненных Работ и иных документов.</w:t>
      </w:r>
    </w:p>
    <w:p w14:paraId="1D153BBE" w14:textId="28874169" w:rsidR="009553E9"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оказывает техническое сопровождение согласования </w:t>
      </w:r>
      <w:r w:rsidR="001942CA"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документации при проведении Экспертизы (своевременная передача необходимых разъяснений, пояснений и т.д. (в письменной и устной форме), а также </w:t>
      </w:r>
      <w:r w:rsidR="00257029" w:rsidRPr="0080728B">
        <w:rPr>
          <w:rFonts w:ascii="Times New Roman" w:hAnsi="Times New Roman" w:cs="Times New Roman"/>
        </w:rPr>
        <w:t xml:space="preserve">при необходимости </w:t>
      </w:r>
      <w:r w:rsidRPr="0080728B">
        <w:rPr>
          <w:rFonts w:ascii="Times New Roman" w:hAnsi="Times New Roman" w:cs="Times New Roman"/>
        </w:rPr>
        <w:t>обеспечивает присутствие своего представителя при проведении Экспертизы.</w:t>
      </w:r>
    </w:p>
    <w:p w14:paraId="52A19A73" w14:textId="65E8C5D0" w:rsidR="007F3BBC"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своими силами и за свой счет устраняет недостатки, ошибки, несоответствия в </w:t>
      </w:r>
      <w:r w:rsidR="001942CA" w:rsidRPr="0080728B">
        <w:rPr>
          <w:rFonts w:ascii="Times New Roman" w:hAnsi="Times New Roman" w:cs="Times New Roman"/>
        </w:rPr>
        <w:t>Результатах инженерных изысканий и/или Проектной документации</w:t>
      </w:r>
      <w:r w:rsidRPr="0080728B">
        <w:rPr>
          <w:rFonts w:ascii="Times New Roman" w:hAnsi="Times New Roman" w:cs="Times New Roman"/>
        </w:rPr>
        <w:t>, выявленные во время прохождения</w:t>
      </w:r>
      <w:r w:rsidR="00DE03A8" w:rsidRPr="0080728B">
        <w:rPr>
          <w:rFonts w:ascii="Times New Roman" w:hAnsi="Times New Roman" w:cs="Times New Roman"/>
        </w:rPr>
        <w:t xml:space="preserve"> </w:t>
      </w:r>
      <w:r w:rsidRPr="0080728B">
        <w:rPr>
          <w:rFonts w:ascii="Times New Roman" w:hAnsi="Times New Roman" w:cs="Times New Roman"/>
        </w:rPr>
        <w:t>Экспертизы.</w:t>
      </w:r>
    </w:p>
    <w:p w14:paraId="1CAF10FC" w14:textId="77777777" w:rsidR="009553E9" w:rsidRPr="0080728B" w:rsidRDefault="0041141D" w:rsidP="0080728B">
      <w:pPr>
        <w:pStyle w:val="RUS11"/>
        <w:widowControl w:val="0"/>
        <w:rPr>
          <w:rFonts w:ascii="Times New Roman" w:hAnsi="Times New Roman" w:cs="Times New Roman"/>
        </w:rPr>
      </w:pPr>
      <w:r w:rsidRPr="0080728B">
        <w:rPr>
          <w:rFonts w:ascii="Times New Roman" w:hAnsi="Times New Roman" w:cs="Times New Roman"/>
        </w:rPr>
        <w:t>По запросу Подрядчика в течение 30 (тридцати) рабочих дней с момента получения запроса Заказчик выдает Подрядчику доверенность на представление интересов Заказчика при проведении Экспертизы.</w:t>
      </w:r>
    </w:p>
    <w:p w14:paraId="032B59E9" w14:textId="5F08312D" w:rsidR="00056B2B" w:rsidRPr="0080728B" w:rsidRDefault="00056B2B" w:rsidP="0080728B">
      <w:pPr>
        <w:pStyle w:val="RUS11"/>
        <w:widowControl w:val="0"/>
        <w:tabs>
          <w:tab w:val="left" w:pos="1560"/>
          <w:tab w:val="left" w:pos="1701"/>
        </w:tabs>
        <w:rPr>
          <w:rFonts w:ascii="Times New Roman" w:hAnsi="Times New Roman" w:cs="Times New Roman"/>
        </w:rPr>
      </w:pPr>
      <w:r w:rsidRPr="0080728B">
        <w:rPr>
          <w:rFonts w:ascii="Times New Roman" w:hAnsi="Times New Roman" w:cs="Times New Roman"/>
        </w:rPr>
        <w:t xml:space="preserve">В случае получения отрицательного заключения Экспертизы повторное направление </w:t>
      </w:r>
      <w:r w:rsidR="00D04477" w:rsidRPr="0080728B">
        <w:rPr>
          <w:rFonts w:ascii="Times New Roman" w:hAnsi="Times New Roman" w:cs="Times New Roman"/>
        </w:rPr>
        <w:t xml:space="preserve">Результатов инженерных изысканий и / или </w:t>
      </w:r>
      <w:r w:rsidRPr="0080728B">
        <w:rPr>
          <w:rFonts w:ascii="Times New Roman" w:hAnsi="Times New Roman" w:cs="Times New Roman"/>
        </w:rPr>
        <w:t xml:space="preserve">Проектной </w:t>
      </w:r>
      <w:proofErr w:type="gramStart"/>
      <w:r w:rsidRPr="0080728B">
        <w:rPr>
          <w:rFonts w:ascii="Times New Roman" w:hAnsi="Times New Roman" w:cs="Times New Roman"/>
        </w:rPr>
        <w:t xml:space="preserve">документации </w:t>
      </w:r>
      <w:r w:rsidR="004C050F" w:rsidRPr="0080728B">
        <w:rPr>
          <w:rFonts w:ascii="Times New Roman" w:hAnsi="Times New Roman" w:cs="Times New Roman"/>
        </w:rPr>
        <w:t xml:space="preserve"> </w:t>
      </w:r>
      <w:r w:rsidRPr="0080728B">
        <w:rPr>
          <w:rFonts w:ascii="Times New Roman" w:hAnsi="Times New Roman" w:cs="Times New Roman"/>
        </w:rPr>
        <w:t>на</w:t>
      </w:r>
      <w:proofErr w:type="gramEnd"/>
      <w:r w:rsidRPr="0080728B">
        <w:rPr>
          <w:rFonts w:ascii="Times New Roman" w:hAnsi="Times New Roman" w:cs="Times New Roman"/>
        </w:rPr>
        <w:t xml:space="preserve"> Экспертизу после внесения в них необходимых изменений осуществляется Подрядчиком </w:t>
      </w:r>
      <w:r w:rsidR="00CF2929" w:rsidRPr="0080728B">
        <w:rPr>
          <w:rFonts w:ascii="Times New Roman" w:hAnsi="Times New Roman" w:cs="Times New Roman"/>
        </w:rPr>
        <w:t xml:space="preserve">от имени Заказчика </w:t>
      </w:r>
      <w:r w:rsidRPr="0080728B">
        <w:rPr>
          <w:rFonts w:ascii="Times New Roman" w:hAnsi="Times New Roman" w:cs="Times New Roman"/>
        </w:rPr>
        <w:t>за счет</w:t>
      </w:r>
      <w:r w:rsidR="00CF2929" w:rsidRPr="0080728B">
        <w:rPr>
          <w:rFonts w:ascii="Times New Roman" w:hAnsi="Times New Roman" w:cs="Times New Roman"/>
        </w:rPr>
        <w:t xml:space="preserve"> Подрядчика</w:t>
      </w:r>
      <w:r w:rsidRPr="0080728B">
        <w:rPr>
          <w:rFonts w:ascii="Times New Roman" w:hAnsi="Times New Roman" w:cs="Times New Roman"/>
        </w:rPr>
        <w:t xml:space="preserve">. </w:t>
      </w:r>
    </w:p>
    <w:p w14:paraId="3124E243" w14:textId="12A36C80" w:rsidR="00606AF8" w:rsidRPr="0080728B" w:rsidRDefault="00606AF8" w:rsidP="0080728B">
      <w:pPr>
        <w:pStyle w:val="RUS11"/>
        <w:widowControl w:val="0"/>
        <w:rPr>
          <w:rFonts w:ascii="Times New Roman" w:hAnsi="Times New Roman" w:cs="Times New Roman"/>
        </w:rPr>
      </w:pPr>
      <w:r w:rsidRPr="0080728B">
        <w:rPr>
          <w:rFonts w:ascii="Times New Roman" w:hAnsi="Times New Roman" w:cs="Times New Roman"/>
        </w:rPr>
        <w:t>Любые</w:t>
      </w:r>
      <w:r w:rsidR="007B577D" w:rsidRPr="0080728B">
        <w:rPr>
          <w:rFonts w:ascii="Times New Roman" w:hAnsi="Times New Roman" w:cs="Times New Roman"/>
        </w:rPr>
        <w:t xml:space="preserve"> </w:t>
      </w:r>
      <w:r w:rsidRPr="0080728B">
        <w:rPr>
          <w:rFonts w:ascii="Times New Roman" w:hAnsi="Times New Roman" w:cs="Times New Roman"/>
        </w:rPr>
        <w:t xml:space="preserve">события, действия, происшедшие на этапе проведения Экспертизы (кроме событий, указанных в </w:t>
      </w:r>
      <w:r w:rsidR="008365A3" w:rsidRPr="0080728B">
        <w:rPr>
          <w:rFonts w:ascii="Times New Roman" w:hAnsi="Times New Roman" w:cs="Times New Roman"/>
        </w:rPr>
        <w:t>подр</w:t>
      </w:r>
      <w:r w:rsidRPr="0080728B">
        <w:rPr>
          <w:rFonts w:ascii="Times New Roman" w:hAnsi="Times New Roman" w:cs="Times New Roman"/>
        </w:rPr>
        <w:t xml:space="preserve">азделе </w:t>
      </w:r>
      <w:r w:rsidR="00970CAD" w:rsidRPr="0080728B">
        <w:rPr>
          <w:rFonts w:ascii="Times New Roman" w:hAnsi="Times New Roman" w:cs="Times New Roman"/>
        </w:rPr>
        <w:fldChar w:fldCharType="begin"/>
      </w:r>
      <w:r w:rsidR="00970CAD" w:rsidRPr="0080728B">
        <w:rPr>
          <w:rFonts w:ascii="Times New Roman" w:hAnsi="Times New Roman" w:cs="Times New Roman"/>
        </w:rPr>
        <w:instrText xml:space="preserve"> REF _Ref500770688 \n \h </w:instrText>
      </w:r>
      <w:r w:rsidR="009464A9" w:rsidRPr="0080728B">
        <w:rPr>
          <w:rFonts w:ascii="Times New Roman" w:hAnsi="Times New Roman" w:cs="Times New Roman"/>
        </w:rPr>
        <w:instrText xml:space="preserve"> \* MERGEFORMAT </w:instrText>
      </w:r>
      <w:r w:rsidR="00970CAD" w:rsidRPr="0080728B">
        <w:rPr>
          <w:rFonts w:ascii="Times New Roman" w:hAnsi="Times New Roman" w:cs="Times New Roman"/>
        </w:rPr>
      </w:r>
      <w:r w:rsidR="00970CAD" w:rsidRPr="0080728B">
        <w:rPr>
          <w:rFonts w:ascii="Times New Roman" w:hAnsi="Times New Roman" w:cs="Times New Roman"/>
        </w:rPr>
        <w:fldChar w:fldCharType="separate"/>
      </w:r>
      <w:r w:rsidR="00E43A57">
        <w:rPr>
          <w:rFonts w:ascii="Times New Roman" w:hAnsi="Times New Roman" w:cs="Times New Roman"/>
        </w:rPr>
        <w:t>26</w:t>
      </w:r>
      <w:r w:rsidR="00970CAD" w:rsidRPr="0080728B">
        <w:rPr>
          <w:rFonts w:ascii="Times New Roman" w:hAnsi="Times New Roman" w:cs="Times New Roman"/>
        </w:rPr>
        <w:fldChar w:fldCharType="end"/>
      </w:r>
      <w:r w:rsidR="00271BC3" w:rsidRPr="0080728B">
        <w:rPr>
          <w:rFonts w:ascii="Times New Roman" w:hAnsi="Times New Roman" w:cs="Times New Roman"/>
        </w:rPr>
        <w:t xml:space="preserve"> </w:t>
      </w:r>
      <w:r w:rsidRPr="0080728B">
        <w:rPr>
          <w:rFonts w:ascii="Times New Roman" w:hAnsi="Times New Roman" w:cs="Times New Roman"/>
        </w:rPr>
        <w:t>настоящего Договора), в том числе и действия органов и</w:t>
      </w:r>
      <w:r w:rsidR="00F47C50" w:rsidRPr="0080728B">
        <w:rPr>
          <w:rFonts w:ascii="Times New Roman" w:hAnsi="Times New Roman" w:cs="Times New Roman"/>
        </w:rPr>
        <w:t xml:space="preserve"> / </w:t>
      </w:r>
      <w:r w:rsidRPr="0080728B">
        <w:rPr>
          <w:rFonts w:ascii="Times New Roman" w:hAnsi="Times New Roman" w:cs="Times New Roman"/>
        </w:rPr>
        <w:t>или организаций, проводящих Экспертизу, не освобождают Подрядчика от ответственности за нарушение сроков выполнения Работ.</w:t>
      </w:r>
    </w:p>
    <w:p w14:paraId="6F08FB08" w14:textId="77777777" w:rsidR="00213D4D" w:rsidRPr="0080728B" w:rsidRDefault="00213D4D"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неисполнения или ненадлежащего исполнения Подрядчиком обязанностей по </w:t>
      </w:r>
      <w:r w:rsidR="00394CE5" w:rsidRPr="0080728B">
        <w:rPr>
          <w:rFonts w:ascii="Times New Roman" w:hAnsi="Times New Roman" w:cs="Times New Roman"/>
        </w:rPr>
        <w:t>сопровождению</w:t>
      </w:r>
      <w:r w:rsidRPr="0080728B">
        <w:rPr>
          <w:rFonts w:ascii="Times New Roman" w:hAnsi="Times New Roman" w:cs="Times New Roman"/>
        </w:rPr>
        <w:t xml:space="preserve"> Экспертизы</w:t>
      </w:r>
      <w:r w:rsidR="00394CE5" w:rsidRPr="0080728B">
        <w:rPr>
          <w:rFonts w:ascii="Times New Roman" w:hAnsi="Times New Roman" w:cs="Times New Roman"/>
        </w:rPr>
        <w:t>, Заказчик вправе</w:t>
      </w:r>
      <w:r w:rsidR="00916CCF" w:rsidRPr="0080728B">
        <w:rPr>
          <w:rFonts w:ascii="Times New Roman" w:hAnsi="Times New Roman" w:cs="Times New Roman"/>
        </w:rPr>
        <w:t xml:space="preserve"> поручить исполнение соответствующих обязанностей</w:t>
      </w:r>
      <w:r w:rsidR="00394CE5" w:rsidRPr="0080728B">
        <w:rPr>
          <w:rFonts w:ascii="Times New Roman" w:hAnsi="Times New Roman" w:cs="Times New Roman"/>
        </w:rPr>
        <w:t xml:space="preserve"> </w:t>
      </w:r>
      <w:r w:rsidR="00916CCF" w:rsidRPr="0080728B">
        <w:rPr>
          <w:rFonts w:ascii="Times New Roman" w:hAnsi="Times New Roman" w:cs="Times New Roman"/>
        </w:rPr>
        <w:t>третьему лицу с отнесением расходов на Подрядчика.</w:t>
      </w:r>
    </w:p>
    <w:p w14:paraId="469358D1" w14:textId="44DD80FE" w:rsidR="00606AF8" w:rsidRPr="0080728B" w:rsidRDefault="00606AF8" w:rsidP="0080728B">
      <w:pPr>
        <w:pStyle w:val="RUS1"/>
        <w:widowControl w:val="0"/>
        <w:spacing w:before="0"/>
        <w:rPr>
          <w:rFonts w:ascii="Times New Roman" w:hAnsi="Times New Roman" w:cs="Times New Roman"/>
        </w:rPr>
      </w:pPr>
      <w:bookmarkStart w:id="135" w:name="_Ref500768055"/>
      <w:bookmarkStart w:id="136" w:name="_Toc504140792"/>
      <w:bookmarkStart w:id="137" w:name="_Toc518653282"/>
      <w:r w:rsidRPr="0080728B">
        <w:rPr>
          <w:rFonts w:ascii="Times New Roman" w:hAnsi="Times New Roman" w:cs="Times New Roman"/>
        </w:rPr>
        <w:t>Авторский надзор</w:t>
      </w:r>
      <w:bookmarkEnd w:id="135"/>
      <w:bookmarkEnd w:id="136"/>
      <w:bookmarkEnd w:id="137"/>
    </w:p>
    <w:p w14:paraId="023CC654" w14:textId="525CCDAA" w:rsidR="00CA6CF8" w:rsidRPr="0080728B" w:rsidRDefault="00606AF8" w:rsidP="0080728B">
      <w:pPr>
        <w:pStyle w:val="RUS11"/>
        <w:widowControl w:val="0"/>
        <w:rPr>
          <w:rFonts w:ascii="Times New Roman" w:hAnsi="Times New Roman" w:cs="Times New Roman"/>
        </w:rPr>
      </w:pPr>
      <w:bookmarkStart w:id="138" w:name="_Ref500771765"/>
      <w:r w:rsidRPr="0080728B">
        <w:rPr>
          <w:rFonts w:ascii="Times New Roman" w:hAnsi="Times New Roman" w:cs="Times New Roman"/>
        </w:rPr>
        <w:t>Подрядчик выполняет авторский надзор в соответствии с условиями</w:t>
      </w:r>
      <w:r w:rsidR="00A4055E" w:rsidRPr="0080728B">
        <w:rPr>
          <w:rFonts w:ascii="Times New Roman" w:hAnsi="Times New Roman" w:cs="Times New Roman"/>
        </w:rPr>
        <w:t xml:space="preserve"> Приложения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5</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RefSCH5_1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rPr>
        <w:t>Авторский надзор</w:t>
      </w:r>
      <w:r w:rsidR="00A4055E" w:rsidRPr="0080728B">
        <w:rPr>
          <w:rFonts w:ascii="Times New Roman" w:hAnsi="Times New Roman" w:cs="Times New Roman"/>
        </w:rPr>
        <w:fldChar w:fldCharType="end"/>
      </w:r>
      <w:r w:rsidRPr="0080728B">
        <w:rPr>
          <w:rFonts w:ascii="Times New Roman" w:hAnsi="Times New Roman" w:cs="Times New Roman"/>
        </w:rPr>
        <w:t xml:space="preserve"> к настоящему Договору</w:t>
      </w:r>
      <w:r w:rsidR="00291553" w:rsidRPr="0080728B">
        <w:rPr>
          <w:rFonts w:ascii="Times New Roman" w:hAnsi="Times New Roman" w:cs="Times New Roman"/>
        </w:rPr>
        <w:t>, если это предусмотрено</w:t>
      </w:r>
      <w:r w:rsidR="00A4055E" w:rsidRPr="0080728B">
        <w:rPr>
          <w:rFonts w:ascii="Times New Roman" w:hAnsi="Times New Roman" w:cs="Times New Roman"/>
        </w:rPr>
        <w:t xml:space="preserve"> Приложением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RefSCH1_No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eastAsiaTheme="minorEastAsia" w:hAnsi="Times New Roman" w:cs="Times New Roman"/>
          <w:b/>
          <w:i/>
        </w:rPr>
        <w:t>№ 1</w:t>
      </w:r>
      <w:r w:rsidR="00A4055E" w:rsidRPr="0080728B">
        <w:rPr>
          <w:rFonts w:ascii="Times New Roman" w:hAnsi="Times New Roman" w:cs="Times New Roman"/>
        </w:rPr>
        <w:fldChar w:fldCharType="end"/>
      </w:r>
      <w:r w:rsidR="00A4055E" w:rsidRPr="0080728B">
        <w:rPr>
          <w:rFonts w:ascii="Times New Roman" w:hAnsi="Times New Roman" w:cs="Times New Roman"/>
        </w:rPr>
        <w:t xml:space="preserve"> </w:t>
      </w:r>
      <w:r w:rsidR="00A4055E" w:rsidRPr="0080728B">
        <w:rPr>
          <w:rFonts w:ascii="Times New Roman" w:hAnsi="Times New Roman" w:cs="Times New Roman"/>
        </w:rPr>
        <w:fldChar w:fldCharType="begin"/>
      </w:r>
      <w:r w:rsidR="00A4055E" w:rsidRPr="0080728B">
        <w:rPr>
          <w:rFonts w:ascii="Times New Roman" w:hAnsi="Times New Roman" w:cs="Times New Roman"/>
        </w:rPr>
        <w:instrText xml:space="preserve"> REF RefSCH1_1 \h </w:instrText>
      </w:r>
      <w:r w:rsidR="0080728B" w:rsidRPr="0080728B">
        <w:rPr>
          <w:rFonts w:ascii="Times New Roman" w:hAnsi="Times New Roman" w:cs="Times New Roman"/>
        </w:rPr>
        <w:instrText xml:space="preserve"> \* MERGEFORMAT </w:instrText>
      </w:r>
      <w:r w:rsidR="00A4055E" w:rsidRPr="0080728B">
        <w:rPr>
          <w:rFonts w:ascii="Times New Roman" w:hAnsi="Times New Roman" w:cs="Times New Roman"/>
        </w:rPr>
      </w:r>
      <w:r w:rsidR="00A4055E" w:rsidRPr="0080728B">
        <w:rPr>
          <w:rFonts w:ascii="Times New Roman" w:hAnsi="Times New Roman" w:cs="Times New Roman"/>
        </w:rPr>
        <w:fldChar w:fldCharType="separate"/>
      </w:r>
      <w:r w:rsidR="00E43A57" w:rsidRPr="0080728B">
        <w:rPr>
          <w:rFonts w:ascii="Times New Roman" w:hAnsi="Times New Roman" w:cs="Times New Roman"/>
          <w:b/>
        </w:rPr>
        <w:t>Задание на проектирование</w:t>
      </w:r>
      <w:r w:rsidR="00A4055E" w:rsidRPr="0080728B">
        <w:rPr>
          <w:rFonts w:ascii="Times New Roman" w:hAnsi="Times New Roman" w:cs="Times New Roman"/>
        </w:rPr>
        <w:fldChar w:fldCharType="end"/>
      </w:r>
      <w:r w:rsidR="00140AF0" w:rsidRPr="0080728B">
        <w:rPr>
          <w:rFonts w:ascii="Times New Roman" w:hAnsi="Times New Roman" w:cs="Times New Roman"/>
        </w:rPr>
        <w:t>.</w:t>
      </w:r>
      <w:r w:rsidR="00291553" w:rsidRPr="0080728B">
        <w:rPr>
          <w:rFonts w:ascii="Times New Roman" w:hAnsi="Times New Roman" w:cs="Times New Roman"/>
        </w:rPr>
        <w:t xml:space="preserve"> </w:t>
      </w:r>
      <w:bookmarkStart w:id="139" w:name="_Toc504140793"/>
      <w:bookmarkEnd w:id="138"/>
    </w:p>
    <w:p w14:paraId="4793F07F" w14:textId="77777777" w:rsidR="00DD4AD8" w:rsidRPr="0080728B" w:rsidRDefault="00DD4AD8" w:rsidP="00DD4AD8">
      <w:pPr>
        <w:pStyle w:val="RUS1"/>
        <w:widowControl w:val="0"/>
        <w:spacing w:before="0"/>
        <w:rPr>
          <w:rFonts w:ascii="Times New Roman" w:hAnsi="Times New Roman" w:cs="Times New Roman"/>
        </w:rPr>
      </w:pPr>
      <w:bookmarkStart w:id="140" w:name="_Toc518653283"/>
      <w:bookmarkEnd w:id="139"/>
      <w:r w:rsidRPr="0080728B">
        <w:rPr>
          <w:rFonts w:ascii="Times New Roman" w:hAnsi="Times New Roman" w:cs="Times New Roman"/>
        </w:rPr>
        <w:t>Заключительные положения</w:t>
      </w:r>
      <w:bookmarkEnd w:id="140"/>
    </w:p>
    <w:p w14:paraId="117E15F3" w14:textId="69C4DAB4"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p>
    <w:p w14:paraId="2D1CCEA4"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530285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6389803A"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14:paraId="2D09285C" w14:textId="77777777" w:rsidR="00DD4AD8" w:rsidRPr="0080728B" w:rsidRDefault="00DD4AD8" w:rsidP="00DD4AD8">
      <w:pPr>
        <w:pStyle w:val="RUS11"/>
        <w:widowControl w:val="0"/>
        <w:rPr>
          <w:rFonts w:ascii="Times New Roman" w:hAnsi="Times New Roman" w:cs="Times New Roman"/>
        </w:rPr>
      </w:pPr>
      <w:bookmarkStart w:id="141" w:name="_Ref496809304"/>
      <w:r w:rsidRPr="0080728B">
        <w:rPr>
          <w:rFonts w:ascii="Times New Roman" w:hAnsi="Times New Roman" w:cs="Times New Roman"/>
        </w:rPr>
        <w:t xml:space="preserve">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w:t>
      </w:r>
      <w:r w:rsidRPr="0080728B">
        <w:rPr>
          <w:rFonts w:ascii="Times New Roman" w:hAnsi="Times New Roman" w:cs="Times New Roman"/>
        </w:rPr>
        <w:lastRenderedPageBreak/>
        <w:t>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141"/>
    </w:p>
    <w:p w14:paraId="535E0B7E"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14:paraId="59EBB1D8"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14:paraId="421299D7"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 xml:space="preserve">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надежную сохранность уже выполненных результатов работ и Исходных данных, при этом Заказчик обязан возместить Подрядчику расходы по хранению частично выполненных результатов Работ в месячный срок с момента предъявления обоснованного и документально подтвержденного требования о компенсации. В случае приостановки выполнения Работ Стороны подписывают акт о приостановлении проектно-изыскательских работ, составленный по унифицированной форме № КС-18, утвержденной постановлением Госкомстата России от 11.11.1999 № 100 (в действующей редакции). </w:t>
      </w:r>
    </w:p>
    <w:p w14:paraId="5EA495EF" w14:textId="2B68E0DD" w:rsidR="00DD4AD8" w:rsidRPr="00726B40" w:rsidRDefault="00DD4AD8" w:rsidP="00DD4AD8">
      <w:pPr>
        <w:pStyle w:val="RUS11"/>
        <w:widowControl w:val="0"/>
        <w:rPr>
          <w:rFonts w:ascii="Times New Roman" w:hAnsi="Times New Roman" w:cs="Times New Roman"/>
        </w:rPr>
      </w:pPr>
      <w:r w:rsidRPr="00726B40">
        <w:rPr>
          <w:rFonts w:ascii="Times New Roman" w:hAnsi="Times New Roman" w:cs="Times New Roman"/>
        </w:rPr>
        <w:t>При исполнении Договора Стороны руководствуются следующими антикоррупционными условиями:</w:t>
      </w:r>
    </w:p>
    <w:p w14:paraId="0E6602E8" w14:textId="77777777" w:rsidR="00726B40"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При исполнении обязательств Стороны, их аффилированные лица, работники или лица, действующие от их имени и (или) в их интересах:</w:t>
      </w:r>
    </w:p>
    <w:p w14:paraId="7A8A2817"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2130E1D5" w14:textId="77777777"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18758F2" w14:textId="6B547C5F" w:rsidR="00726B40" w:rsidRPr="000330D8" w:rsidRDefault="00726B40" w:rsidP="00726B40">
      <w:pPr>
        <w:pStyle w:val="RUS111"/>
        <w:numPr>
          <w:ilvl w:val="0"/>
          <w:numId w:val="0"/>
        </w:numPr>
        <w:ind w:firstLine="567"/>
        <w:rPr>
          <w:rFonts w:ascii="Times New Roman" w:hAnsi="Times New Roman" w:cs="Times New Roman"/>
        </w:rPr>
      </w:pPr>
      <w:r w:rsidRPr="000330D8">
        <w:rPr>
          <w:rFonts w:ascii="Times New Roman" w:hAnsi="Times New Roman" w:cs="Times New Roman"/>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5CCB93C"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3C1BAE6" w14:textId="77777777" w:rsidR="00DD4AD8" w:rsidRPr="000330D8" w:rsidRDefault="00DD4AD8" w:rsidP="00DD4AD8">
      <w:pPr>
        <w:pStyle w:val="RUS111"/>
        <w:widowControl w:val="0"/>
        <w:ind w:left="0"/>
        <w:rPr>
          <w:rFonts w:ascii="Times New Roman" w:hAnsi="Times New Roman" w:cs="Times New Roman"/>
        </w:rPr>
      </w:pPr>
      <w:r w:rsidRPr="000330D8">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w:t>
      </w:r>
      <w:r w:rsidRPr="000330D8">
        <w:rPr>
          <w:rFonts w:ascii="Times New Roman" w:hAnsi="Times New Roman" w:cs="Times New Roman"/>
        </w:rPr>
        <w:lastRenderedPageBreak/>
        <w:t>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2C0FF9" w14:textId="1FA1CA64" w:rsidR="00DD4AD8" w:rsidRPr="000330D8" w:rsidRDefault="00726B40" w:rsidP="00726B40">
      <w:pPr>
        <w:pStyle w:val="RUS111"/>
        <w:ind w:left="0"/>
        <w:rPr>
          <w:rFonts w:ascii="Times New Roman" w:hAnsi="Times New Roman" w:cs="Times New Roman"/>
        </w:rPr>
      </w:pPr>
      <w:r w:rsidRPr="000330D8">
        <w:rPr>
          <w:rFonts w:ascii="Times New Roman" w:hAnsi="Times New Roman" w:cs="Times New Roman"/>
        </w:rPr>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376DBE91"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083484DD"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61D9D100" w14:textId="77777777" w:rsidR="00DD4AD8" w:rsidRPr="0080728B" w:rsidRDefault="00DD4AD8" w:rsidP="00DD4AD8">
      <w:pPr>
        <w:pStyle w:val="RUS111"/>
        <w:widowControl w:val="0"/>
        <w:ind w:left="0"/>
        <w:rPr>
          <w:rFonts w:ascii="Times New Roman" w:hAnsi="Times New Roman" w:cs="Times New Roman"/>
        </w:rPr>
      </w:pPr>
      <w:r w:rsidRPr="0080728B">
        <w:rPr>
          <w:rFonts w:ascii="Times New Roman" w:hAnsi="Times New Roman" w:cs="Times New Roman"/>
        </w:rPr>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C33C81C" w14:textId="77777777" w:rsidR="00DD4AD8" w:rsidRPr="0080728B" w:rsidRDefault="00DD4AD8" w:rsidP="00DD4AD8">
      <w:pPr>
        <w:pStyle w:val="RUS11"/>
        <w:widowControl w:val="0"/>
        <w:rPr>
          <w:rFonts w:ascii="Times New Roman" w:hAnsi="Times New Roman" w:cs="Times New Roman"/>
        </w:rPr>
      </w:pPr>
      <w:r w:rsidRPr="0080728B">
        <w:rPr>
          <w:rFonts w:ascii="Times New Roman" w:hAnsi="Times New Roman" w:cs="Times New Roman"/>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990D594" w14:textId="77777777" w:rsidR="00DD4AD8" w:rsidRPr="0080728B" w:rsidRDefault="00DD4AD8" w:rsidP="00DD4AD8">
      <w:pPr>
        <w:pStyle w:val="RUS1"/>
        <w:widowControl w:val="0"/>
        <w:spacing w:before="0"/>
        <w:rPr>
          <w:rFonts w:ascii="Times New Roman" w:hAnsi="Times New Roman" w:cs="Times New Roman"/>
        </w:rPr>
      </w:pPr>
      <w:bookmarkStart w:id="142" w:name="_Toc504140794"/>
      <w:bookmarkStart w:id="143" w:name="_Toc518653284"/>
      <w:r w:rsidRPr="0080728B">
        <w:rPr>
          <w:rFonts w:ascii="Times New Roman" w:hAnsi="Times New Roman" w:cs="Times New Roman"/>
        </w:rPr>
        <w:t>Перечень документов, прилагаемых к настоящему Договору</w:t>
      </w:r>
      <w:bookmarkEnd w:id="142"/>
      <w:bookmarkEnd w:id="143"/>
    </w:p>
    <w:p w14:paraId="745E6EE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1</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Задание на проектирование</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D1491D"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2</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результатов выполненных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8EEDC8A"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3</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Форма акта сдачи-приемки Исходных данных</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E8F6F66"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4</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RefSCH4_1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Протокол согласования договорной цены</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FB19105"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5</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RefSCH5_1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Авторский надзор</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A153520"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6</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RefSCH6_1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sz w:val="22"/>
          <w:szCs w:val="22"/>
        </w:rPr>
        <w:t>Гарантии и заверения</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0AA3CAF8" w14:textId="77777777"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RefSCH7_No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7</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RefSCH8_1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Форма Банковской гарантии на возврат авансового платежа</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651BB982" w14:textId="6F023110"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RefSCH10_No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Fonts w:ascii="Times New Roman" w:hAnsi="Times New Roman" w:cs="Times New Roman"/>
          <w:b/>
          <w:i/>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8</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3A8966D" w14:textId="4CE07231"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RefSCH11_No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9</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Соглашение о соблюдении Подрядчиком требований в области антитеррористической безопасности</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259FCA83" w14:textId="545A2C03" w:rsidR="00DD4AD8" w:rsidRPr="0080728B" w:rsidRDefault="00DD4AD8" w:rsidP="00DD4AD8">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Приложение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RefSCH12_No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i/>
          <w:color w:val="auto"/>
          <w:sz w:val="22"/>
          <w:szCs w:val="22"/>
        </w:rPr>
        <w:t>№ </w:t>
      </w:r>
      <w:r w:rsidRPr="0080728B">
        <w:rPr>
          <w:rFonts w:ascii="Times New Roman" w:hAnsi="Times New Roman" w:cs="Times New Roman"/>
          <w:sz w:val="22"/>
          <w:szCs w:val="22"/>
        </w:rPr>
        <w:fldChar w:fldCharType="end"/>
      </w:r>
      <w:r w:rsidR="00810DE4">
        <w:rPr>
          <w:rFonts w:ascii="Times New Roman" w:hAnsi="Times New Roman" w:cs="Times New Roman"/>
          <w:sz w:val="22"/>
          <w:szCs w:val="22"/>
        </w:rPr>
        <w:t>10</w:t>
      </w:r>
      <w:r w:rsidRPr="0080728B">
        <w:rPr>
          <w:rFonts w:ascii="Times New Roman" w:hAnsi="Times New Roman" w:cs="Times New Roman"/>
          <w:sz w:val="22"/>
          <w:szCs w:val="22"/>
        </w:rPr>
        <w:t xml:space="preserve"> </w:t>
      </w:r>
      <w:r w:rsidRPr="0080728B">
        <w:rPr>
          <w:rFonts w:ascii="Times New Roman" w:hAnsi="Times New Roman" w:cs="Times New Roman"/>
          <w:sz w:val="22"/>
          <w:szCs w:val="22"/>
        </w:rPr>
        <w:fldChar w:fldCharType="begin"/>
      </w:r>
      <w:r w:rsidRPr="0080728B">
        <w:rPr>
          <w:rFonts w:ascii="Times New Roman" w:hAnsi="Times New Roman" w:cs="Times New Roman"/>
          <w:sz w:val="22"/>
          <w:szCs w:val="22"/>
        </w:rPr>
        <w:instrText xml:space="preserve"> REF RefSCH13_1 \h  \* MERGEFORMAT </w:instrText>
      </w:r>
      <w:r w:rsidRPr="0080728B">
        <w:rPr>
          <w:rFonts w:ascii="Times New Roman" w:hAnsi="Times New Roman" w:cs="Times New Roman"/>
          <w:sz w:val="22"/>
          <w:szCs w:val="22"/>
        </w:rPr>
      </w:r>
      <w:r w:rsidRPr="0080728B">
        <w:rPr>
          <w:rFonts w:ascii="Times New Roman" w:hAnsi="Times New Roman" w:cs="Times New Roman"/>
          <w:sz w:val="22"/>
          <w:szCs w:val="22"/>
        </w:rPr>
        <w:fldChar w:fldCharType="separate"/>
      </w:r>
      <w:r w:rsidRPr="0080728B">
        <w:rPr>
          <w:rStyle w:val="10"/>
          <w:rFonts w:ascii="Times New Roman" w:hAnsi="Times New Roman" w:cs="Times New Roman"/>
          <w:b/>
          <w:color w:val="auto"/>
          <w:sz w:val="22"/>
          <w:szCs w:val="22"/>
        </w:rPr>
        <w:t>Календарный график выполнения работ</w:t>
      </w:r>
      <w:r w:rsidRPr="0080728B">
        <w:rPr>
          <w:rFonts w:ascii="Times New Roman" w:hAnsi="Times New Roman" w:cs="Times New Roman"/>
          <w:sz w:val="22"/>
          <w:szCs w:val="22"/>
        </w:rPr>
        <w:fldChar w:fldCharType="end"/>
      </w:r>
      <w:r w:rsidRPr="0080728B">
        <w:rPr>
          <w:rFonts w:ascii="Times New Roman" w:hAnsi="Times New Roman" w:cs="Times New Roman"/>
          <w:sz w:val="22"/>
          <w:szCs w:val="22"/>
        </w:rPr>
        <w:t>.</w:t>
      </w:r>
    </w:p>
    <w:p w14:paraId="7C8AC742" w14:textId="77777777" w:rsidR="00DD4AD8" w:rsidRPr="0080728B" w:rsidRDefault="00DD4AD8" w:rsidP="00DD4AD8">
      <w:pPr>
        <w:widowControl w:val="0"/>
        <w:jc w:val="both"/>
        <w:rPr>
          <w:rFonts w:ascii="Times New Roman" w:hAnsi="Times New Roman" w:cs="Times New Roman"/>
          <w:sz w:val="22"/>
          <w:szCs w:val="22"/>
        </w:rPr>
      </w:pPr>
    </w:p>
    <w:p w14:paraId="6E701E80" w14:textId="7E5D0394" w:rsidR="0052515A" w:rsidRDefault="0052515A" w:rsidP="0080728B">
      <w:pPr>
        <w:pStyle w:val="a6"/>
        <w:widowControl w:val="0"/>
        <w:jc w:val="both"/>
        <w:rPr>
          <w:rFonts w:ascii="Times New Roman" w:hAnsi="Times New Roman" w:cs="Times New Roman"/>
          <w:bCs/>
          <w:sz w:val="22"/>
          <w:szCs w:val="22"/>
        </w:rPr>
      </w:pPr>
    </w:p>
    <w:p w14:paraId="515F359B" w14:textId="77777777" w:rsidR="00810DE4" w:rsidRPr="0080728B" w:rsidRDefault="00810DE4" w:rsidP="0080728B">
      <w:pPr>
        <w:pStyle w:val="a6"/>
        <w:widowControl w:val="0"/>
        <w:jc w:val="both"/>
        <w:rPr>
          <w:rFonts w:ascii="Times New Roman" w:hAnsi="Times New Roman" w:cs="Times New Roman"/>
          <w:bCs/>
          <w:sz w:val="22"/>
          <w:szCs w:val="22"/>
        </w:rPr>
      </w:pPr>
    </w:p>
    <w:p w14:paraId="5E4F0B43" w14:textId="77777777" w:rsidR="009C1667" w:rsidRPr="0080728B" w:rsidRDefault="00D571C7" w:rsidP="0080728B">
      <w:pPr>
        <w:pStyle w:val="RUS1"/>
        <w:widowControl w:val="0"/>
        <w:spacing w:before="0"/>
        <w:rPr>
          <w:rFonts w:ascii="Times New Roman" w:hAnsi="Times New Roman" w:cs="Times New Roman"/>
        </w:rPr>
      </w:pPr>
      <w:bookmarkStart w:id="144" w:name="_Toc504140795"/>
      <w:bookmarkStart w:id="145" w:name="_Toc518653285"/>
      <w:r w:rsidRPr="0080728B">
        <w:rPr>
          <w:rFonts w:ascii="Times New Roman" w:hAnsi="Times New Roman" w:cs="Times New Roman"/>
        </w:rPr>
        <w:lastRenderedPageBreak/>
        <w:t xml:space="preserve">Реквизиты </w:t>
      </w:r>
      <w:r w:rsidR="009C1667" w:rsidRPr="0080728B">
        <w:rPr>
          <w:rFonts w:ascii="Times New Roman" w:hAnsi="Times New Roman" w:cs="Times New Roman"/>
        </w:rPr>
        <w:t>и подписи Сторон</w:t>
      </w:r>
      <w:bookmarkEnd w:id="144"/>
      <w:bookmarkEnd w:id="145"/>
    </w:p>
    <w:tbl>
      <w:tblPr>
        <w:tblW w:w="9672" w:type="dxa"/>
        <w:tblInd w:w="108" w:type="dxa"/>
        <w:tblLook w:val="00A0" w:firstRow="1" w:lastRow="0" w:firstColumn="1" w:lastColumn="0" w:noHBand="0" w:noVBand="0"/>
      </w:tblPr>
      <w:tblGrid>
        <w:gridCol w:w="4836"/>
        <w:gridCol w:w="4836"/>
      </w:tblGrid>
      <w:tr w:rsidR="001A03EB" w:rsidRPr="0080728B" w14:paraId="44F83375" w14:textId="77777777" w:rsidTr="0014787A">
        <w:trPr>
          <w:cantSplit/>
        </w:trPr>
        <w:tc>
          <w:tcPr>
            <w:tcW w:w="4836" w:type="dxa"/>
          </w:tcPr>
          <w:p w14:paraId="196FDF6F" w14:textId="77777777" w:rsidR="001A03EB" w:rsidRPr="0080728B" w:rsidRDefault="001A03EB" w:rsidP="0080728B">
            <w:pPr>
              <w:widowControl w:val="0"/>
              <w:autoSpaceDE w:val="0"/>
              <w:autoSpaceDN w:val="0"/>
              <w:adjustRightInd w:val="0"/>
              <w:ind w:left="34"/>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Подрядчик:</w:t>
            </w:r>
          </w:p>
        </w:tc>
        <w:tc>
          <w:tcPr>
            <w:tcW w:w="4836" w:type="dxa"/>
          </w:tcPr>
          <w:p w14:paraId="73DB73D9" w14:textId="77777777" w:rsidR="001A03EB" w:rsidRPr="0080728B" w:rsidRDefault="001A03EB" w:rsidP="0080728B">
            <w:pPr>
              <w:widowControl w:val="0"/>
              <w:autoSpaceDE w:val="0"/>
              <w:autoSpaceDN w:val="0"/>
              <w:adjustRightInd w:val="0"/>
              <w:ind w:left="33"/>
              <w:rPr>
                <w:rFonts w:ascii="Times New Roman" w:hAnsi="Times New Roman" w:cs="Times New Roman"/>
                <w:b/>
                <w:color w:val="000000"/>
                <w:sz w:val="22"/>
                <w:szCs w:val="22"/>
              </w:rPr>
            </w:pPr>
            <w:r w:rsidRPr="0080728B">
              <w:rPr>
                <w:rFonts w:ascii="Times New Roman" w:hAnsi="Times New Roman" w:cs="Times New Roman"/>
                <w:b/>
                <w:color w:val="000000"/>
                <w:sz w:val="22"/>
                <w:szCs w:val="22"/>
              </w:rPr>
              <w:t>Заказчик:</w:t>
            </w:r>
          </w:p>
        </w:tc>
      </w:tr>
      <w:tr w:rsidR="001A03EB" w:rsidRPr="0080728B" w14:paraId="40362AFC" w14:textId="77777777" w:rsidTr="0014787A">
        <w:trPr>
          <w:cantSplit/>
        </w:trPr>
        <w:tc>
          <w:tcPr>
            <w:tcW w:w="4836" w:type="dxa"/>
          </w:tcPr>
          <w:p w14:paraId="00DAF170"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 xml:space="preserve">Адрес: </w:t>
            </w:r>
            <w:r w:rsidRPr="0080728B">
              <w:rPr>
                <w:rFonts w:ascii="Times New Roman" w:hAnsi="Times New Roman" w:cs="Times New Roman"/>
                <w:b/>
                <w:bCs/>
                <w:color w:val="000000"/>
                <w:sz w:val="22"/>
                <w:szCs w:val="22"/>
              </w:rPr>
              <w:t>[•]</w:t>
            </w:r>
          </w:p>
          <w:p w14:paraId="6A6D18AC" w14:textId="77777777"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Тел.</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факс: </w:t>
            </w:r>
            <w:r w:rsidRPr="0080728B">
              <w:rPr>
                <w:rFonts w:ascii="Times New Roman" w:hAnsi="Times New Roman" w:cs="Times New Roman"/>
                <w:b/>
                <w:bCs/>
                <w:color w:val="000000"/>
                <w:sz w:val="22"/>
                <w:szCs w:val="22"/>
              </w:rPr>
              <w:t>[•]</w:t>
            </w:r>
          </w:p>
          <w:p w14:paraId="76586728" w14:textId="77777777" w:rsidR="001A03EB" w:rsidRPr="0080728B" w:rsidRDefault="0042740F"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Эл. адрес</w:t>
            </w:r>
            <w:r w:rsidR="001A03EB" w:rsidRPr="0080728B">
              <w:rPr>
                <w:rFonts w:ascii="Times New Roman" w:hAnsi="Times New Roman" w:cs="Times New Roman"/>
                <w:color w:val="000000"/>
                <w:sz w:val="22"/>
                <w:szCs w:val="22"/>
              </w:rPr>
              <w:t xml:space="preserve">: </w:t>
            </w:r>
            <w:r w:rsidR="001A03EB" w:rsidRPr="0080728B">
              <w:rPr>
                <w:rFonts w:ascii="Times New Roman" w:hAnsi="Times New Roman" w:cs="Times New Roman"/>
                <w:b/>
                <w:bCs/>
                <w:color w:val="000000"/>
                <w:sz w:val="22"/>
                <w:szCs w:val="22"/>
              </w:rPr>
              <w:t>[•]</w:t>
            </w:r>
          </w:p>
          <w:p w14:paraId="387A6BAF" w14:textId="7EB6C466"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ОГРН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B81DFAE" w14:textId="449984C0" w:rsidR="001A03EB" w:rsidRPr="0080728B" w:rsidRDefault="001A03EB" w:rsidP="0080728B">
            <w:pPr>
              <w:widowControl w:val="0"/>
              <w:tabs>
                <w:tab w:val="left" w:pos="3696"/>
              </w:tabs>
              <w:autoSpaceDE w:val="0"/>
              <w:autoSpaceDN w:val="0"/>
              <w:adjustRightInd w:val="0"/>
              <w:ind w:left="33"/>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ИНН</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506EFE83" w14:textId="508691CA"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Банк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4D26BB6F" w14:textId="5593DCA1"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r w:rsidRPr="0080728B">
              <w:rPr>
                <w:rFonts w:ascii="Times New Roman" w:hAnsi="Times New Roman" w:cs="Times New Roman"/>
                <w:color w:val="000000"/>
                <w:sz w:val="22"/>
                <w:szCs w:val="22"/>
              </w:rPr>
              <w:t>к</w:t>
            </w:r>
            <w:r w:rsidR="00F47C50" w:rsidRPr="0080728B">
              <w:rPr>
                <w:rFonts w:ascii="Times New Roman" w:hAnsi="Times New Roman" w:cs="Times New Roman"/>
                <w:color w:val="000000"/>
                <w:sz w:val="22"/>
                <w:szCs w:val="22"/>
              </w:rPr>
              <w:t xml:space="preserve"> / </w:t>
            </w:r>
            <w:proofErr w:type="gramStart"/>
            <w:r w:rsidRPr="0080728B">
              <w:rPr>
                <w:rFonts w:ascii="Times New Roman" w:hAnsi="Times New Roman" w:cs="Times New Roman"/>
                <w:color w:val="000000"/>
                <w:sz w:val="22"/>
                <w:szCs w:val="22"/>
              </w:rPr>
              <w:t>с</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61F174FA" w14:textId="2483FC0F" w:rsidR="001A03EB" w:rsidRPr="0080728B" w:rsidRDefault="001A03EB" w:rsidP="0080728B">
            <w:pPr>
              <w:widowControl w:val="0"/>
              <w:tabs>
                <w:tab w:val="left" w:pos="3696"/>
              </w:tabs>
              <w:ind w:left="34"/>
              <w:jc w:val="both"/>
              <w:rPr>
                <w:rFonts w:ascii="Times New Roman" w:hAnsi="Times New Roman" w:cs="Times New Roman"/>
                <w:color w:val="000000"/>
                <w:sz w:val="22"/>
                <w:szCs w:val="22"/>
              </w:rPr>
            </w:pPr>
            <w:proofErr w:type="gramStart"/>
            <w:r w:rsidRPr="0080728B">
              <w:rPr>
                <w:rFonts w:ascii="Times New Roman" w:hAnsi="Times New Roman" w:cs="Times New Roman"/>
                <w:color w:val="000000"/>
                <w:sz w:val="22"/>
                <w:szCs w:val="22"/>
              </w:rPr>
              <w:t>БИК</w:t>
            </w:r>
            <w:r w:rsidRPr="0080728B">
              <w:rPr>
                <w:rFonts w:ascii="Times New Roman" w:hAnsi="Times New Roman" w:cs="Times New Roman"/>
                <w:b/>
                <w:bCs/>
                <w:color w:val="000000"/>
                <w:sz w:val="22"/>
                <w:szCs w:val="22"/>
              </w:rPr>
              <w:t>[</w:t>
            </w:r>
            <w:proofErr w:type="gramEnd"/>
            <w:r w:rsidRPr="0080728B">
              <w:rPr>
                <w:rFonts w:ascii="Times New Roman" w:hAnsi="Times New Roman" w:cs="Times New Roman"/>
                <w:b/>
                <w:bCs/>
                <w:color w:val="000000"/>
                <w:sz w:val="22"/>
                <w:szCs w:val="22"/>
              </w:rPr>
              <w:t>•]</w:t>
            </w:r>
          </w:p>
          <w:p w14:paraId="07218AFE" w14:textId="77777777" w:rsidR="001A03EB" w:rsidRPr="0080728B" w:rsidRDefault="001A03EB" w:rsidP="0080728B">
            <w:pPr>
              <w:widowControl w:val="0"/>
              <w:ind w:left="34"/>
              <w:rPr>
                <w:rFonts w:ascii="Times New Roman" w:hAnsi="Times New Roman" w:cs="Times New Roman"/>
                <w:color w:val="000000"/>
                <w:sz w:val="22"/>
                <w:szCs w:val="22"/>
              </w:rPr>
            </w:pPr>
            <w:r w:rsidRPr="0080728B">
              <w:rPr>
                <w:rFonts w:ascii="Times New Roman" w:hAnsi="Times New Roman" w:cs="Times New Roman"/>
                <w:color w:val="000000"/>
                <w:sz w:val="22"/>
                <w:szCs w:val="22"/>
              </w:rPr>
              <w:t>р</w:t>
            </w:r>
            <w:r w:rsidR="00F47C50" w:rsidRPr="0080728B">
              <w:rPr>
                <w:rFonts w:ascii="Times New Roman" w:hAnsi="Times New Roman" w:cs="Times New Roman"/>
                <w:color w:val="000000"/>
                <w:sz w:val="22"/>
                <w:szCs w:val="22"/>
              </w:rPr>
              <w:t xml:space="preserve"> / </w:t>
            </w:r>
            <w:r w:rsidRPr="0080728B">
              <w:rPr>
                <w:rFonts w:ascii="Times New Roman" w:hAnsi="Times New Roman" w:cs="Times New Roman"/>
                <w:color w:val="000000"/>
                <w:sz w:val="22"/>
                <w:szCs w:val="22"/>
              </w:rPr>
              <w:t xml:space="preserve">с </w:t>
            </w:r>
            <w:r w:rsidRPr="0080728B">
              <w:rPr>
                <w:rFonts w:ascii="Times New Roman" w:hAnsi="Times New Roman" w:cs="Times New Roman"/>
                <w:b/>
                <w:bCs/>
                <w:color w:val="000000"/>
                <w:sz w:val="22"/>
                <w:szCs w:val="22"/>
              </w:rPr>
              <w:t>[•]</w:t>
            </w:r>
          </w:p>
        </w:tc>
        <w:tc>
          <w:tcPr>
            <w:tcW w:w="4836" w:type="dxa"/>
          </w:tcPr>
          <w:p w14:paraId="2AFFED5B" w14:textId="77777777" w:rsidR="000330D8" w:rsidRDefault="000330D8" w:rsidP="000330D8">
            <w:pPr>
              <w:pStyle w:val="afff1"/>
              <w:tabs>
                <w:tab w:val="left" w:pos="6237"/>
              </w:tabs>
              <w:ind w:firstLine="0"/>
              <w:jc w:val="left"/>
              <w:rPr>
                <w:rFonts w:ascii="Times New Roman" w:eastAsia="Times New Roman" w:hAnsi="Times New Roman"/>
                <w:color w:val="000000"/>
                <w:kern w:val="0"/>
                <w:sz w:val="24"/>
              </w:rPr>
            </w:pPr>
            <w:r w:rsidRPr="00A22E90">
              <w:rPr>
                <w:rFonts w:ascii="Times New Roman" w:eastAsia="Times New Roman" w:hAnsi="Times New Roman"/>
                <w:color w:val="000000"/>
                <w:kern w:val="0"/>
                <w:sz w:val="24"/>
              </w:rPr>
              <w:t>ООО «ЕвроСибЭнерго-Гидрогенерация»</w:t>
            </w:r>
          </w:p>
          <w:p w14:paraId="37418078" w14:textId="77777777" w:rsidR="000330D8" w:rsidRPr="00FA7183" w:rsidRDefault="000330D8" w:rsidP="000330D8">
            <w:pPr>
              <w:pStyle w:val="afff1"/>
              <w:tabs>
                <w:tab w:val="left" w:pos="6237"/>
              </w:tabs>
              <w:ind w:firstLine="0"/>
              <w:jc w:val="left"/>
              <w:rPr>
                <w:rFonts w:ascii="Times New Roman" w:eastAsia="Times New Roman" w:hAnsi="Times New Roman"/>
                <w:kern w:val="0"/>
                <w:sz w:val="22"/>
                <w:szCs w:val="22"/>
              </w:rPr>
            </w:pPr>
            <w:r w:rsidRPr="00FA7183">
              <w:rPr>
                <w:rFonts w:ascii="Times New Roman" w:eastAsia="Times New Roman" w:hAnsi="Times New Roman"/>
                <w:b/>
                <w:kern w:val="0"/>
                <w:sz w:val="22"/>
                <w:szCs w:val="22"/>
              </w:rPr>
              <w:t>Юридический адрес:</w:t>
            </w:r>
            <w:r w:rsidRPr="00FA7183">
              <w:rPr>
                <w:rFonts w:ascii="Times New Roman" w:eastAsia="Times New Roman" w:hAnsi="Times New Roman"/>
                <w:kern w:val="0"/>
                <w:sz w:val="22"/>
                <w:szCs w:val="22"/>
              </w:rPr>
              <w:t xml:space="preserve"> </w:t>
            </w:r>
          </w:p>
          <w:p w14:paraId="66EA4F36"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664003, Россия, обл</w:t>
            </w:r>
            <w:r>
              <w:rPr>
                <w:rFonts w:ascii="Times New Roman" w:hAnsi="Times New Roman" w:cs="Times New Roman"/>
                <w:sz w:val="22"/>
                <w:szCs w:val="22"/>
              </w:rPr>
              <w:t>.</w:t>
            </w:r>
            <w:r w:rsidRPr="00FA7183">
              <w:rPr>
                <w:rFonts w:ascii="Times New Roman" w:hAnsi="Times New Roman" w:cs="Times New Roman"/>
                <w:sz w:val="22"/>
                <w:szCs w:val="22"/>
              </w:rPr>
              <w:t xml:space="preserve"> Иркутская, г. Иркутск, ул</w:t>
            </w:r>
            <w:r>
              <w:rPr>
                <w:rFonts w:ascii="Times New Roman" w:hAnsi="Times New Roman" w:cs="Times New Roman"/>
                <w:sz w:val="22"/>
                <w:szCs w:val="22"/>
              </w:rPr>
              <w:t>.</w:t>
            </w:r>
            <w:r w:rsidRPr="00FA7183">
              <w:rPr>
                <w:rFonts w:ascii="Times New Roman" w:hAnsi="Times New Roman" w:cs="Times New Roman"/>
                <w:sz w:val="22"/>
                <w:szCs w:val="22"/>
              </w:rPr>
              <w:t xml:space="preserve"> Тимирязева, стр.4,</w:t>
            </w:r>
          </w:p>
          <w:p w14:paraId="45EDBFBB" w14:textId="77777777" w:rsidR="000330D8" w:rsidRPr="00FA7183" w:rsidRDefault="000330D8" w:rsidP="000330D8">
            <w:pPr>
              <w:spacing w:after="0"/>
              <w:rPr>
                <w:rFonts w:ascii="Times New Roman" w:hAnsi="Times New Roman" w:cs="Times New Roman"/>
                <w:sz w:val="22"/>
                <w:szCs w:val="22"/>
              </w:rPr>
            </w:pPr>
            <w:r w:rsidRPr="00FA7183">
              <w:rPr>
                <w:rFonts w:ascii="Times New Roman" w:hAnsi="Times New Roman" w:cs="Times New Roman"/>
                <w:sz w:val="22"/>
                <w:szCs w:val="22"/>
              </w:rPr>
              <w:t xml:space="preserve">ИНН/КПП </w:t>
            </w:r>
            <w:bookmarkStart w:id="146" w:name="ИННКПП"/>
            <w:r w:rsidRPr="00FA7183">
              <w:rPr>
                <w:rFonts w:ascii="Times New Roman" w:hAnsi="Times New Roman" w:cs="Times New Roman"/>
                <w:sz w:val="22"/>
                <w:szCs w:val="22"/>
              </w:rPr>
              <w:t>3812142445/ 997650001</w:t>
            </w:r>
            <w:bookmarkEnd w:id="146"/>
          </w:p>
          <w:p w14:paraId="4CE13F1A" w14:textId="77777777" w:rsidR="000330D8" w:rsidRPr="00FA7183" w:rsidRDefault="000330D8" w:rsidP="000330D8">
            <w:pPr>
              <w:pStyle w:val="afa"/>
              <w:ind w:hanging="5"/>
              <w:rPr>
                <w:rFonts w:ascii="Times New Roman" w:hAnsi="Times New Roman" w:cs="Times New Roman"/>
                <w:b/>
                <w:bCs/>
                <w:sz w:val="22"/>
                <w:szCs w:val="22"/>
              </w:rPr>
            </w:pPr>
            <w:r w:rsidRPr="00FA7183">
              <w:rPr>
                <w:rFonts w:ascii="Times New Roman" w:hAnsi="Times New Roman" w:cs="Times New Roman"/>
                <w:b/>
                <w:bCs/>
                <w:sz w:val="22"/>
                <w:szCs w:val="22"/>
              </w:rPr>
              <w:t>Банковские реквизиты:</w:t>
            </w:r>
          </w:p>
          <w:p w14:paraId="07193DD8"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Банк ГПБ (АО) г. Москва</w:t>
            </w:r>
          </w:p>
          <w:p w14:paraId="6E662F1A"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БИК: 044525823</w:t>
            </w:r>
          </w:p>
          <w:p w14:paraId="6129FC05" w14:textId="77777777" w:rsidR="00810DE4" w:rsidRPr="00810DE4" w:rsidRDefault="00810DE4" w:rsidP="00810DE4">
            <w:pPr>
              <w:spacing w:after="0"/>
              <w:rPr>
                <w:rFonts w:ascii="Times New Roman" w:hAnsi="Times New Roman" w:cs="Times New Roman"/>
                <w:sz w:val="22"/>
                <w:szCs w:val="22"/>
              </w:rPr>
            </w:pPr>
            <w:r w:rsidRPr="00810DE4">
              <w:rPr>
                <w:rFonts w:ascii="Times New Roman" w:hAnsi="Times New Roman" w:cs="Times New Roman"/>
                <w:sz w:val="22"/>
                <w:szCs w:val="22"/>
              </w:rPr>
              <w:t>к/</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30101810200000000823</w:t>
            </w:r>
          </w:p>
          <w:p w14:paraId="6797A8DE" w14:textId="22B62429" w:rsidR="001A03EB" w:rsidRPr="0080728B" w:rsidRDefault="00810DE4" w:rsidP="00810DE4">
            <w:pPr>
              <w:spacing w:after="0"/>
              <w:rPr>
                <w:rFonts w:ascii="Times New Roman" w:hAnsi="Times New Roman" w:cs="Times New Roman"/>
                <w:b/>
                <w:color w:val="000000"/>
                <w:sz w:val="22"/>
                <w:szCs w:val="22"/>
              </w:rPr>
            </w:pPr>
            <w:r w:rsidRPr="00810DE4">
              <w:rPr>
                <w:rFonts w:ascii="Times New Roman" w:hAnsi="Times New Roman" w:cs="Times New Roman"/>
                <w:sz w:val="22"/>
                <w:szCs w:val="22"/>
              </w:rPr>
              <w:t>р/</w:t>
            </w:r>
            <w:proofErr w:type="spellStart"/>
            <w:r w:rsidRPr="00810DE4">
              <w:rPr>
                <w:rFonts w:ascii="Times New Roman" w:hAnsi="Times New Roman" w:cs="Times New Roman"/>
                <w:sz w:val="22"/>
                <w:szCs w:val="22"/>
              </w:rPr>
              <w:t>сч</w:t>
            </w:r>
            <w:proofErr w:type="spellEnd"/>
            <w:r w:rsidRPr="00810DE4">
              <w:rPr>
                <w:rFonts w:ascii="Times New Roman" w:hAnsi="Times New Roman" w:cs="Times New Roman"/>
                <w:sz w:val="22"/>
                <w:szCs w:val="22"/>
              </w:rPr>
              <w:t xml:space="preserve"> 40702810000000092433</w:t>
            </w:r>
          </w:p>
        </w:tc>
      </w:tr>
    </w:tbl>
    <w:p w14:paraId="791BD352" w14:textId="77777777" w:rsidR="001A03EB" w:rsidRPr="0080728B" w:rsidRDefault="001A03EB" w:rsidP="0080728B">
      <w:pPr>
        <w:pStyle w:val="afa"/>
        <w:widowControl w:val="0"/>
        <w:spacing w:after="120" w:line="264" w:lineRule="auto"/>
        <w:ind w:firstLine="567"/>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14:paraId="49B24466" w14:textId="77777777" w:rsidTr="001A03EB">
        <w:trPr>
          <w:trHeight w:val="1134"/>
        </w:trPr>
        <w:tc>
          <w:tcPr>
            <w:tcW w:w="5104" w:type="dxa"/>
          </w:tcPr>
          <w:p w14:paraId="3B86DF75"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14:paraId="40377048" w14:textId="77777777" w:rsidR="00C620F1" w:rsidRPr="0080728B" w:rsidRDefault="00C620F1" w:rsidP="0080728B">
            <w:pPr>
              <w:pStyle w:val="a6"/>
              <w:widowControl w:val="0"/>
              <w:jc w:val="both"/>
              <w:rPr>
                <w:rFonts w:ascii="Times New Roman" w:hAnsi="Times New Roman" w:cs="Times New Roman"/>
                <w:sz w:val="22"/>
                <w:szCs w:val="22"/>
              </w:rPr>
            </w:pPr>
          </w:p>
          <w:p w14:paraId="29DB5FC3" w14:textId="77777777" w:rsidR="00C620F1" w:rsidRPr="0080728B" w:rsidRDefault="00C620F1" w:rsidP="0080728B">
            <w:pPr>
              <w:pStyle w:val="a6"/>
              <w:widowControl w:val="0"/>
              <w:jc w:val="both"/>
              <w:rPr>
                <w:rFonts w:ascii="Times New Roman" w:hAnsi="Times New Roman" w:cs="Times New Roman"/>
                <w:sz w:val="22"/>
                <w:szCs w:val="22"/>
              </w:rPr>
            </w:pPr>
          </w:p>
          <w:p w14:paraId="5FF57B01"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______________</w:t>
            </w:r>
            <w:r w:rsidR="00F47C50" w:rsidRPr="0080728B">
              <w:rPr>
                <w:rFonts w:ascii="Times New Roman" w:hAnsi="Times New Roman" w:cs="Times New Roman"/>
                <w:sz w:val="22"/>
                <w:szCs w:val="22"/>
              </w:rPr>
              <w:t xml:space="preserve"> / </w:t>
            </w:r>
          </w:p>
        </w:tc>
        <w:tc>
          <w:tcPr>
            <w:tcW w:w="5176" w:type="dxa"/>
          </w:tcPr>
          <w:p w14:paraId="677CB3EC" w14:textId="77777777"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14:paraId="360F476A" w14:textId="77777777" w:rsidR="00C620F1" w:rsidRPr="0080728B" w:rsidRDefault="00C620F1" w:rsidP="0080728B">
            <w:pPr>
              <w:pStyle w:val="a6"/>
              <w:widowControl w:val="0"/>
              <w:jc w:val="both"/>
              <w:rPr>
                <w:rFonts w:ascii="Times New Roman" w:hAnsi="Times New Roman" w:cs="Times New Roman"/>
                <w:sz w:val="22"/>
                <w:szCs w:val="22"/>
              </w:rPr>
            </w:pPr>
          </w:p>
          <w:p w14:paraId="03338FD1" w14:textId="77777777" w:rsidR="00C620F1" w:rsidRPr="0080728B" w:rsidRDefault="00C620F1" w:rsidP="0080728B">
            <w:pPr>
              <w:pStyle w:val="a6"/>
              <w:widowControl w:val="0"/>
              <w:jc w:val="both"/>
              <w:rPr>
                <w:rFonts w:ascii="Times New Roman" w:hAnsi="Times New Roman" w:cs="Times New Roman"/>
                <w:sz w:val="22"/>
                <w:szCs w:val="22"/>
              </w:rPr>
            </w:pPr>
          </w:p>
          <w:p w14:paraId="6C210463" w14:textId="0E06525E" w:rsidR="00C620F1" w:rsidRPr="0080728B" w:rsidRDefault="00C620F1" w:rsidP="00810DE4">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_</w:t>
            </w:r>
            <w:r w:rsidR="00810DE4" w:rsidRPr="00810DE4">
              <w:rPr>
                <w:rFonts w:ascii="Times New Roman" w:hAnsi="Times New Roman" w:cs="Times New Roman"/>
                <w:sz w:val="22"/>
                <w:szCs w:val="22"/>
                <w:u w:val="single"/>
              </w:rPr>
              <w:t>С. В. Кузнецов</w:t>
            </w:r>
            <w:r w:rsidRPr="0080728B">
              <w:rPr>
                <w:rFonts w:ascii="Times New Roman" w:hAnsi="Times New Roman" w:cs="Times New Roman"/>
                <w:sz w:val="22"/>
                <w:szCs w:val="22"/>
              </w:rPr>
              <w:t>__</w:t>
            </w:r>
            <w:r w:rsidR="00F47C50" w:rsidRPr="0080728B">
              <w:rPr>
                <w:rFonts w:ascii="Times New Roman" w:hAnsi="Times New Roman" w:cs="Times New Roman"/>
                <w:sz w:val="22"/>
                <w:szCs w:val="22"/>
              </w:rPr>
              <w:t xml:space="preserve"> / </w:t>
            </w:r>
          </w:p>
        </w:tc>
      </w:tr>
    </w:tbl>
    <w:p w14:paraId="56F6E62E" w14:textId="77777777" w:rsidR="009C1667" w:rsidRPr="0080728B" w:rsidRDefault="009C1667" w:rsidP="0080728B">
      <w:pPr>
        <w:pStyle w:val="a6"/>
        <w:widowControl w:val="0"/>
        <w:ind w:firstLine="567"/>
        <w:jc w:val="both"/>
        <w:rPr>
          <w:rFonts w:ascii="Times New Roman" w:hAnsi="Times New Roman" w:cs="Times New Roman"/>
          <w:sz w:val="22"/>
          <w:szCs w:val="22"/>
        </w:rPr>
      </w:pPr>
    </w:p>
    <w:p w14:paraId="58E9467B" w14:textId="77777777" w:rsidR="00E11450" w:rsidRPr="0080728B" w:rsidRDefault="00FF7948"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r w:rsidRPr="0080728B">
        <w:rPr>
          <w:rFonts w:ascii="Times New Roman" w:hAnsi="Times New Roman" w:cs="Times New Roman"/>
          <w:sz w:val="22"/>
          <w:szCs w:val="22"/>
        </w:rPr>
        <w:br w:type="page"/>
      </w:r>
      <w:bookmarkStart w:id="147" w:name="RefSCH1"/>
      <w:bookmarkStart w:id="148" w:name="_Toc504140796"/>
      <w:bookmarkStart w:id="149" w:name="_Ref512704955"/>
      <w:bookmarkStart w:id="150" w:name="_Ref512705020"/>
      <w:bookmarkStart w:id="151" w:name="_Ref512705070"/>
      <w:bookmarkStart w:id="152" w:name="_Ref512705119"/>
      <w:bookmarkStart w:id="153" w:name="_Ref512705193"/>
      <w:bookmarkStart w:id="154" w:name="_Ref512705586"/>
      <w:bookmarkStart w:id="155" w:name="_Ref512705670"/>
      <w:bookmarkStart w:id="156" w:name="_Ref512705698"/>
      <w:bookmarkStart w:id="157" w:name="_Ref512706560"/>
      <w:bookmarkStart w:id="158" w:name="_Ref513218947"/>
      <w:bookmarkStart w:id="159" w:name="_Ref513482018"/>
      <w:bookmarkStart w:id="160" w:name="_Toc518653286"/>
      <w:r w:rsidR="00C47286" w:rsidRPr="0080728B">
        <w:rPr>
          <w:rFonts w:ascii="Times New Roman" w:eastAsiaTheme="minorEastAsia" w:hAnsi="Times New Roman" w:cs="Times New Roman"/>
          <w:b/>
          <w:i/>
          <w:color w:val="auto"/>
          <w:sz w:val="22"/>
          <w:szCs w:val="22"/>
        </w:rPr>
        <w:lastRenderedPageBreak/>
        <w:t xml:space="preserve">Приложение </w:t>
      </w:r>
      <w:bookmarkStart w:id="161" w:name="RefSCH1_No"/>
      <w:r w:rsidR="00C47286"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C47286" w:rsidRPr="0080728B">
        <w:rPr>
          <w:rFonts w:ascii="Times New Roman" w:eastAsiaTheme="minorEastAsia" w:hAnsi="Times New Roman" w:cs="Times New Roman"/>
          <w:b/>
          <w:i/>
          <w:color w:val="auto"/>
          <w:sz w:val="22"/>
          <w:szCs w:val="22"/>
        </w:rPr>
        <w:t>1</w:t>
      </w:r>
      <w:bookmarkEnd w:id="147"/>
      <w:bookmarkEnd w:id="161"/>
      <w:r w:rsidR="00AF751E" w:rsidRPr="0080728B">
        <w:rPr>
          <w:rFonts w:ascii="Times New Roman" w:eastAsiaTheme="minorEastAsia" w:hAnsi="Times New Roman" w:cs="Times New Roman"/>
          <w:b/>
          <w:color w:val="auto"/>
          <w:sz w:val="22"/>
          <w:szCs w:val="22"/>
        </w:rPr>
        <w:br/>
      </w:r>
      <w:bookmarkStart w:id="162" w:name="RefSCH1_1"/>
      <w:bookmarkStart w:id="163" w:name="_Hlt500768818"/>
      <w:r w:rsidR="00AF4186" w:rsidRPr="0080728B">
        <w:rPr>
          <w:rFonts w:ascii="Times New Roman" w:hAnsi="Times New Roman" w:cs="Times New Roman"/>
          <w:b/>
          <w:color w:val="auto"/>
          <w:sz w:val="22"/>
          <w:szCs w:val="22"/>
        </w:rPr>
        <w:t>Задание на проектирование</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2"/>
    </w:p>
    <w:bookmarkEnd w:id="163"/>
    <w:p w14:paraId="0841B960" w14:textId="77777777" w:rsidR="00EA7CE5" w:rsidRPr="0080728B" w:rsidRDefault="00EA7CE5" w:rsidP="0080728B">
      <w:pPr>
        <w:pStyle w:val="a6"/>
        <w:widowControl w:val="0"/>
        <w:jc w:val="both"/>
        <w:rPr>
          <w:rFonts w:ascii="Times New Roman" w:hAnsi="Times New Roman" w:cs="Times New Roman"/>
          <w:sz w:val="22"/>
          <w:szCs w:val="22"/>
        </w:rPr>
      </w:pPr>
    </w:p>
    <w:p w14:paraId="5C713F70" w14:textId="77777777" w:rsidR="00EA7CE5" w:rsidRPr="0080728B" w:rsidRDefault="00EA7CE5" w:rsidP="0080728B">
      <w:pPr>
        <w:pStyle w:val="a6"/>
        <w:widowControl w:val="0"/>
        <w:jc w:val="both"/>
        <w:rPr>
          <w:rFonts w:ascii="Times New Roman" w:hAnsi="Times New Roman" w:cs="Times New Roman"/>
          <w:sz w:val="22"/>
          <w:szCs w:val="22"/>
        </w:rPr>
      </w:pPr>
    </w:p>
    <w:p w14:paraId="7F9B81ED" w14:textId="77777777" w:rsidR="00EA7CE5" w:rsidRPr="0080728B" w:rsidRDefault="00EA7CE5" w:rsidP="0080728B">
      <w:pPr>
        <w:pStyle w:val="a6"/>
        <w:widowControl w:val="0"/>
        <w:jc w:val="both"/>
        <w:rPr>
          <w:rFonts w:ascii="Times New Roman" w:hAnsi="Times New Roman" w:cs="Times New Roman"/>
          <w:sz w:val="22"/>
          <w:szCs w:val="22"/>
        </w:rPr>
      </w:pPr>
    </w:p>
    <w:p w14:paraId="0BD463ED" w14:textId="77777777" w:rsidR="00EA7CE5" w:rsidRPr="0080728B" w:rsidRDefault="00EA7CE5" w:rsidP="0080728B">
      <w:pPr>
        <w:pStyle w:val="a6"/>
        <w:widowControl w:val="0"/>
        <w:jc w:val="both"/>
        <w:rPr>
          <w:rFonts w:ascii="Times New Roman" w:hAnsi="Times New Roman" w:cs="Times New Roman"/>
          <w:sz w:val="22"/>
          <w:szCs w:val="22"/>
        </w:rPr>
      </w:pPr>
    </w:p>
    <w:p w14:paraId="6E0A341E" w14:textId="77777777" w:rsidR="00EA7CE5" w:rsidRPr="0080728B" w:rsidRDefault="00EA7CE5" w:rsidP="0080728B">
      <w:pPr>
        <w:pStyle w:val="a6"/>
        <w:widowControl w:val="0"/>
        <w:jc w:val="both"/>
        <w:rPr>
          <w:rFonts w:ascii="Times New Roman" w:hAnsi="Times New Roman" w:cs="Times New Roman"/>
          <w:sz w:val="22"/>
          <w:szCs w:val="22"/>
        </w:rPr>
      </w:pPr>
    </w:p>
    <w:p w14:paraId="187E4582" w14:textId="77777777" w:rsidR="00EA7CE5" w:rsidRPr="0080728B" w:rsidRDefault="00EA7CE5" w:rsidP="0080728B">
      <w:pPr>
        <w:pStyle w:val="a6"/>
        <w:widowControl w:val="0"/>
        <w:jc w:val="both"/>
        <w:rPr>
          <w:rFonts w:ascii="Times New Roman" w:hAnsi="Times New Roman" w:cs="Times New Roman"/>
          <w:sz w:val="22"/>
          <w:szCs w:val="22"/>
        </w:rPr>
      </w:pPr>
    </w:p>
    <w:p w14:paraId="3F3D4134" w14:textId="77777777" w:rsidR="00EA7CE5" w:rsidRPr="0080728B" w:rsidRDefault="00EA7CE5" w:rsidP="0080728B">
      <w:pPr>
        <w:pStyle w:val="a6"/>
        <w:widowControl w:val="0"/>
        <w:jc w:val="both"/>
        <w:rPr>
          <w:rFonts w:ascii="Times New Roman" w:hAnsi="Times New Roman" w:cs="Times New Roman"/>
          <w:sz w:val="22"/>
          <w:szCs w:val="22"/>
        </w:rPr>
      </w:pPr>
    </w:p>
    <w:p w14:paraId="2BFB2B7A" w14:textId="77777777" w:rsidR="00EA7CE5" w:rsidRPr="0080728B" w:rsidRDefault="00EA7CE5" w:rsidP="0080728B">
      <w:pPr>
        <w:pStyle w:val="a6"/>
        <w:widowControl w:val="0"/>
        <w:jc w:val="both"/>
        <w:rPr>
          <w:rFonts w:ascii="Times New Roman" w:hAnsi="Times New Roman" w:cs="Times New Roman"/>
          <w:sz w:val="22"/>
          <w:szCs w:val="22"/>
        </w:rPr>
      </w:pPr>
    </w:p>
    <w:p w14:paraId="5DBFBB04" w14:textId="77777777" w:rsidR="00EA7CE5" w:rsidRPr="0080728B" w:rsidRDefault="00EA7CE5" w:rsidP="0080728B">
      <w:pPr>
        <w:pStyle w:val="a6"/>
        <w:widowControl w:val="0"/>
        <w:jc w:val="both"/>
        <w:rPr>
          <w:rFonts w:ascii="Times New Roman" w:hAnsi="Times New Roman" w:cs="Times New Roman"/>
          <w:sz w:val="22"/>
          <w:szCs w:val="22"/>
        </w:rPr>
      </w:pPr>
    </w:p>
    <w:p w14:paraId="1F765E2C" w14:textId="77777777" w:rsidR="00EA7CE5" w:rsidRPr="0080728B" w:rsidRDefault="00EA7CE5" w:rsidP="0080728B">
      <w:pPr>
        <w:pStyle w:val="a6"/>
        <w:widowControl w:val="0"/>
        <w:jc w:val="both"/>
        <w:rPr>
          <w:rFonts w:ascii="Times New Roman" w:hAnsi="Times New Roman" w:cs="Times New Roman"/>
          <w:sz w:val="22"/>
          <w:szCs w:val="22"/>
        </w:rPr>
      </w:pPr>
    </w:p>
    <w:p w14:paraId="1B079009" w14:textId="77777777" w:rsidR="00EA7CE5" w:rsidRPr="0080728B" w:rsidRDefault="00EA7CE5" w:rsidP="0080728B">
      <w:pPr>
        <w:pStyle w:val="a6"/>
        <w:widowControl w:val="0"/>
        <w:jc w:val="both"/>
        <w:rPr>
          <w:rFonts w:ascii="Times New Roman" w:hAnsi="Times New Roman" w:cs="Times New Roman"/>
          <w:sz w:val="22"/>
          <w:szCs w:val="22"/>
        </w:rPr>
      </w:pPr>
    </w:p>
    <w:p w14:paraId="0C2D58C7" w14:textId="77777777" w:rsidR="00EA7CE5" w:rsidRPr="0080728B" w:rsidRDefault="00EA7CE5" w:rsidP="0080728B">
      <w:pPr>
        <w:pStyle w:val="a6"/>
        <w:widowControl w:val="0"/>
        <w:jc w:val="both"/>
        <w:rPr>
          <w:rFonts w:ascii="Times New Roman" w:hAnsi="Times New Roman" w:cs="Times New Roman"/>
          <w:sz w:val="22"/>
          <w:szCs w:val="22"/>
        </w:rPr>
      </w:pPr>
    </w:p>
    <w:p w14:paraId="42B383EA" w14:textId="77777777" w:rsidR="00EA7CE5" w:rsidRPr="0080728B" w:rsidRDefault="00EA7CE5" w:rsidP="0080728B">
      <w:pPr>
        <w:pStyle w:val="a6"/>
        <w:widowControl w:val="0"/>
        <w:jc w:val="both"/>
        <w:rPr>
          <w:rFonts w:ascii="Times New Roman" w:hAnsi="Times New Roman" w:cs="Times New Roman"/>
          <w:sz w:val="22"/>
          <w:szCs w:val="22"/>
        </w:rPr>
      </w:pPr>
    </w:p>
    <w:p w14:paraId="7BD875A1" w14:textId="77777777" w:rsidR="00EA7CE5" w:rsidRPr="0080728B" w:rsidRDefault="00EA7CE5" w:rsidP="0080728B">
      <w:pPr>
        <w:pStyle w:val="a6"/>
        <w:widowControl w:val="0"/>
        <w:jc w:val="both"/>
        <w:rPr>
          <w:rFonts w:ascii="Times New Roman" w:hAnsi="Times New Roman" w:cs="Times New Roman"/>
          <w:sz w:val="22"/>
          <w:szCs w:val="22"/>
        </w:rPr>
      </w:pPr>
    </w:p>
    <w:p w14:paraId="3A25A896" w14:textId="77777777" w:rsidR="00EA7CE5" w:rsidRPr="0080728B" w:rsidRDefault="00EA7CE5" w:rsidP="0080728B">
      <w:pPr>
        <w:pStyle w:val="a6"/>
        <w:widowControl w:val="0"/>
        <w:jc w:val="both"/>
        <w:rPr>
          <w:rFonts w:ascii="Times New Roman" w:hAnsi="Times New Roman" w:cs="Times New Roman"/>
          <w:sz w:val="22"/>
          <w:szCs w:val="22"/>
        </w:rPr>
      </w:pPr>
    </w:p>
    <w:p w14:paraId="51C14926" w14:textId="77777777" w:rsidR="00EA7CE5" w:rsidRPr="0080728B" w:rsidRDefault="00EA7CE5" w:rsidP="0080728B">
      <w:pPr>
        <w:pStyle w:val="a6"/>
        <w:widowControl w:val="0"/>
        <w:jc w:val="both"/>
        <w:rPr>
          <w:rFonts w:ascii="Times New Roman" w:hAnsi="Times New Roman" w:cs="Times New Roman"/>
          <w:sz w:val="22"/>
          <w:szCs w:val="22"/>
        </w:rPr>
      </w:pPr>
    </w:p>
    <w:p w14:paraId="7F201BA8" w14:textId="77777777" w:rsidR="00EA7CE5" w:rsidRPr="0080728B" w:rsidRDefault="00EA7CE5" w:rsidP="0080728B">
      <w:pPr>
        <w:pStyle w:val="a6"/>
        <w:widowControl w:val="0"/>
        <w:jc w:val="both"/>
        <w:rPr>
          <w:rFonts w:ascii="Times New Roman" w:hAnsi="Times New Roman" w:cs="Times New Roman"/>
          <w:sz w:val="22"/>
          <w:szCs w:val="22"/>
        </w:rPr>
      </w:pPr>
    </w:p>
    <w:p w14:paraId="0DD1E89B" w14:textId="77777777" w:rsidR="00EA7CE5" w:rsidRPr="0080728B" w:rsidRDefault="00EA7CE5" w:rsidP="0080728B">
      <w:pPr>
        <w:pStyle w:val="a6"/>
        <w:widowControl w:val="0"/>
        <w:jc w:val="both"/>
        <w:rPr>
          <w:rFonts w:ascii="Times New Roman" w:hAnsi="Times New Roman" w:cs="Times New Roman"/>
          <w:sz w:val="22"/>
          <w:szCs w:val="22"/>
        </w:rPr>
      </w:pPr>
    </w:p>
    <w:p w14:paraId="48D53D6D" w14:textId="77777777" w:rsidR="00EA7CE5" w:rsidRPr="0080728B" w:rsidRDefault="00EA7CE5" w:rsidP="0080728B">
      <w:pPr>
        <w:pStyle w:val="a6"/>
        <w:widowControl w:val="0"/>
        <w:jc w:val="both"/>
        <w:rPr>
          <w:rFonts w:ascii="Times New Roman" w:hAnsi="Times New Roman" w:cs="Times New Roman"/>
          <w:sz w:val="22"/>
          <w:szCs w:val="22"/>
        </w:rPr>
      </w:pPr>
    </w:p>
    <w:p w14:paraId="37A26480" w14:textId="77777777" w:rsidR="00EA7CE5" w:rsidRPr="0080728B" w:rsidRDefault="00EA7CE5" w:rsidP="0080728B">
      <w:pPr>
        <w:pStyle w:val="a6"/>
        <w:widowControl w:val="0"/>
        <w:jc w:val="both"/>
        <w:rPr>
          <w:rFonts w:ascii="Times New Roman" w:hAnsi="Times New Roman" w:cs="Times New Roman"/>
          <w:sz w:val="22"/>
          <w:szCs w:val="22"/>
        </w:rPr>
      </w:pPr>
    </w:p>
    <w:p w14:paraId="6BF65D89" w14:textId="77777777" w:rsidR="00EA7CE5" w:rsidRPr="0080728B" w:rsidRDefault="00EA7CE5" w:rsidP="0080728B">
      <w:pPr>
        <w:pStyle w:val="a6"/>
        <w:widowControl w:val="0"/>
        <w:jc w:val="both"/>
        <w:rPr>
          <w:rFonts w:ascii="Times New Roman" w:hAnsi="Times New Roman" w:cs="Times New Roman"/>
          <w:sz w:val="22"/>
          <w:szCs w:val="22"/>
        </w:rPr>
      </w:pPr>
    </w:p>
    <w:p w14:paraId="656F4535" w14:textId="77777777" w:rsidR="00EA7CE5" w:rsidRPr="0080728B" w:rsidRDefault="00EA7CE5" w:rsidP="0080728B">
      <w:pPr>
        <w:pStyle w:val="a6"/>
        <w:widowControl w:val="0"/>
        <w:jc w:val="both"/>
        <w:rPr>
          <w:rFonts w:ascii="Times New Roman" w:hAnsi="Times New Roman" w:cs="Times New Roman"/>
          <w:sz w:val="22"/>
          <w:szCs w:val="22"/>
        </w:rPr>
      </w:pPr>
    </w:p>
    <w:p w14:paraId="78BEE66E" w14:textId="77777777" w:rsidR="00EA7CE5" w:rsidRPr="0080728B" w:rsidRDefault="00EA7CE5" w:rsidP="0080728B">
      <w:pPr>
        <w:pStyle w:val="a6"/>
        <w:widowControl w:val="0"/>
        <w:jc w:val="both"/>
        <w:rPr>
          <w:rFonts w:ascii="Times New Roman" w:hAnsi="Times New Roman" w:cs="Times New Roman"/>
          <w:sz w:val="22"/>
          <w:szCs w:val="22"/>
        </w:rPr>
      </w:pPr>
    </w:p>
    <w:p w14:paraId="4E9B048B" w14:textId="77777777" w:rsidR="00EA7CE5" w:rsidRPr="0080728B" w:rsidRDefault="00EA7CE5" w:rsidP="0080728B">
      <w:pPr>
        <w:pStyle w:val="a6"/>
        <w:widowControl w:val="0"/>
        <w:jc w:val="both"/>
        <w:rPr>
          <w:rFonts w:ascii="Times New Roman" w:hAnsi="Times New Roman" w:cs="Times New Roman"/>
          <w:sz w:val="22"/>
          <w:szCs w:val="22"/>
        </w:rPr>
      </w:pPr>
    </w:p>
    <w:p w14:paraId="1CC5840E" w14:textId="77777777" w:rsidR="00EA7CE5" w:rsidRPr="0080728B" w:rsidRDefault="00EA7CE5" w:rsidP="0080728B">
      <w:pPr>
        <w:pStyle w:val="a6"/>
        <w:widowControl w:val="0"/>
        <w:jc w:val="both"/>
        <w:rPr>
          <w:rFonts w:ascii="Times New Roman" w:hAnsi="Times New Roman" w:cs="Times New Roman"/>
          <w:sz w:val="22"/>
          <w:szCs w:val="22"/>
        </w:rPr>
      </w:pPr>
    </w:p>
    <w:p w14:paraId="6067BF36" w14:textId="77777777" w:rsidR="00EA7CE5" w:rsidRPr="0080728B" w:rsidRDefault="00EA7CE5" w:rsidP="0080728B">
      <w:pPr>
        <w:pStyle w:val="a6"/>
        <w:widowControl w:val="0"/>
        <w:jc w:val="both"/>
        <w:rPr>
          <w:rFonts w:ascii="Times New Roman" w:hAnsi="Times New Roman" w:cs="Times New Roman"/>
          <w:sz w:val="22"/>
          <w:szCs w:val="22"/>
        </w:rPr>
      </w:pPr>
    </w:p>
    <w:p w14:paraId="071F6851" w14:textId="77777777" w:rsidR="00EA7CE5" w:rsidRPr="0080728B" w:rsidRDefault="00EA7CE5" w:rsidP="0080728B">
      <w:pPr>
        <w:pStyle w:val="a6"/>
        <w:widowControl w:val="0"/>
        <w:jc w:val="both"/>
        <w:rPr>
          <w:rFonts w:ascii="Times New Roman" w:hAnsi="Times New Roman" w:cs="Times New Roman"/>
          <w:sz w:val="22"/>
          <w:szCs w:val="22"/>
        </w:rPr>
      </w:pPr>
    </w:p>
    <w:tbl>
      <w:tblPr>
        <w:tblW w:w="9287" w:type="dxa"/>
        <w:tblInd w:w="-459" w:type="dxa"/>
        <w:tblLook w:val="01E0" w:firstRow="1" w:lastRow="1" w:firstColumn="1" w:lastColumn="1" w:noHBand="0" w:noVBand="0"/>
      </w:tblPr>
      <w:tblGrid>
        <w:gridCol w:w="4536"/>
        <w:gridCol w:w="4751"/>
      </w:tblGrid>
      <w:tr w:rsidR="00EA7CE5" w:rsidRPr="0080728B" w14:paraId="531F22B3" w14:textId="77777777" w:rsidTr="00BC25CC">
        <w:trPr>
          <w:trHeight w:val="1134"/>
        </w:trPr>
        <w:tc>
          <w:tcPr>
            <w:tcW w:w="4536" w:type="dxa"/>
          </w:tcPr>
          <w:p w14:paraId="5AF19BE7"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1F6DAC4" w14:textId="77777777" w:rsidR="00EA7CE5" w:rsidRPr="0080728B" w:rsidRDefault="00EA7CE5" w:rsidP="0080728B">
            <w:pPr>
              <w:widowControl w:val="0"/>
              <w:ind w:left="-567"/>
              <w:jc w:val="both"/>
              <w:rPr>
                <w:rFonts w:ascii="Times New Roman" w:hAnsi="Times New Roman" w:cs="Times New Roman"/>
                <w:b/>
                <w:sz w:val="22"/>
                <w:szCs w:val="22"/>
              </w:rPr>
            </w:pPr>
          </w:p>
          <w:p w14:paraId="76334F9E" w14:textId="77777777" w:rsidR="00EA7CE5" w:rsidRPr="0080728B" w:rsidRDefault="00EA7CE5" w:rsidP="0080728B">
            <w:pPr>
              <w:widowControl w:val="0"/>
              <w:ind w:left="-567"/>
              <w:jc w:val="both"/>
              <w:rPr>
                <w:rFonts w:ascii="Times New Roman" w:hAnsi="Times New Roman" w:cs="Times New Roman"/>
                <w:b/>
                <w:sz w:val="22"/>
                <w:szCs w:val="22"/>
              </w:rPr>
            </w:pPr>
          </w:p>
          <w:p w14:paraId="29824601"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05C46A76"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5B34D907" w14:textId="77777777" w:rsidR="00EA7CE5" w:rsidRPr="0080728B" w:rsidRDefault="00EA7CE5" w:rsidP="0080728B">
            <w:pPr>
              <w:widowControl w:val="0"/>
              <w:ind w:left="-567"/>
              <w:jc w:val="both"/>
              <w:rPr>
                <w:rFonts w:ascii="Times New Roman" w:hAnsi="Times New Roman" w:cs="Times New Roman"/>
                <w:b/>
                <w:sz w:val="22"/>
                <w:szCs w:val="22"/>
              </w:rPr>
            </w:pPr>
          </w:p>
          <w:p w14:paraId="1576C92C" w14:textId="77777777" w:rsidR="00EA7CE5" w:rsidRPr="0080728B" w:rsidRDefault="00EA7CE5" w:rsidP="0080728B">
            <w:pPr>
              <w:widowControl w:val="0"/>
              <w:ind w:left="-567"/>
              <w:jc w:val="both"/>
              <w:rPr>
                <w:rFonts w:ascii="Times New Roman" w:hAnsi="Times New Roman" w:cs="Times New Roman"/>
                <w:b/>
                <w:sz w:val="22"/>
                <w:szCs w:val="22"/>
              </w:rPr>
            </w:pPr>
          </w:p>
          <w:p w14:paraId="0910587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C8319D2" w14:textId="77777777" w:rsidR="00E11450" w:rsidRPr="0080728B" w:rsidRDefault="00E11450" w:rsidP="0080728B">
      <w:pPr>
        <w:widowControl w:val="0"/>
        <w:jc w:val="both"/>
        <w:rPr>
          <w:rFonts w:ascii="Times New Roman" w:hAnsi="Times New Roman" w:cs="Times New Roman"/>
          <w:b/>
          <w:i/>
          <w:sz w:val="22"/>
          <w:szCs w:val="22"/>
        </w:rPr>
      </w:pPr>
    </w:p>
    <w:p w14:paraId="7C828399" w14:textId="77777777" w:rsidR="00973CEA" w:rsidRPr="0080728B" w:rsidRDefault="00973CEA" w:rsidP="0080728B">
      <w:pPr>
        <w:widowControl w:val="0"/>
        <w:jc w:val="right"/>
        <w:rPr>
          <w:rFonts w:ascii="Times New Roman" w:hAnsi="Times New Roman" w:cs="Times New Roman"/>
          <w:b/>
          <w:i/>
          <w:sz w:val="22"/>
          <w:szCs w:val="22"/>
        </w:rPr>
        <w:sectPr w:rsidR="00973CEA" w:rsidRPr="0080728B" w:rsidSect="00016369">
          <w:headerReference w:type="default" r:id="rId16"/>
          <w:footerReference w:type="default" r:id="rId17"/>
          <w:pgSz w:w="11906" w:h="16838" w:code="9"/>
          <w:pgMar w:top="1134" w:right="851" w:bottom="1134" w:left="1701" w:header="709" w:footer="709" w:gutter="0"/>
          <w:cols w:space="708"/>
          <w:titlePg/>
          <w:docGrid w:linePitch="360"/>
        </w:sectPr>
      </w:pPr>
    </w:p>
    <w:p w14:paraId="35FF7D98" w14:textId="77777777" w:rsidR="004E72A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64" w:name="RefSCH2"/>
      <w:bookmarkStart w:id="165" w:name="_Toc504140797"/>
      <w:bookmarkStart w:id="166" w:name="_Ref512704879"/>
      <w:bookmarkStart w:id="167" w:name="_Toc518653287"/>
      <w:r w:rsidRPr="0080728B">
        <w:rPr>
          <w:rFonts w:ascii="Times New Roman" w:eastAsiaTheme="minorEastAsia" w:hAnsi="Times New Roman" w:cs="Times New Roman"/>
          <w:b/>
          <w:i/>
          <w:color w:val="auto"/>
          <w:sz w:val="22"/>
          <w:szCs w:val="22"/>
        </w:rPr>
        <w:lastRenderedPageBreak/>
        <w:t xml:space="preserve">Приложение </w:t>
      </w:r>
      <w:bookmarkStart w:id="168" w:name="RefSCH2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2</w:t>
      </w:r>
      <w:bookmarkEnd w:id="164"/>
      <w:bookmarkEnd w:id="168"/>
      <w:r w:rsidR="00C620F1" w:rsidRPr="0080728B">
        <w:rPr>
          <w:rFonts w:ascii="Times New Roman" w:eastAsiaTheme="minorEastAsia" w:hAnsi="Times New Roman" w:cs="Times New Roman"/>
          <w:b/>
          <w:i/>
          <w:color w:val="auto"/>
          <w:sz w:val="22"/>
          <w:szCs w:val="22"/>
        </w:rPr>
        <w:br/>
      </w:r>
      <w:bookmarkStart w:id="169" w:name="RefSCH2_1"/>
      <w:r w:rsidR="004E72A7" w:rsidRPr="0080728B">
        <w:rPr>
          <w:rFonts w:ascii="Times New Roman" w:eastAsiaTheme="minorEastAsia" w:hAnsi="Times New Roman" w:cs="Times New Roman"/>
          <w:b/>
          <w:color w:val="auto"/>
          <w:sz w:val="22"/>
          <w:szCs w:val="22"/>
        </w:rPr>
        <w:t xml:space="preserve">Форма акта сдачи-приемки </w:t>
      </w:r>
      <w:r w:rsidR="00AF4186" w:rsidRPr="0080728B">
        <w:rPr>
          <w:rFonts w:ascii="Times New Roman" w:eastAsiaTheme="minorEastAsia" w:hAnsi="Times New Roman" w:cs="Times New Roman"/>
          <w:b/>
          <w:color w:val="auto"/>
          <w:sz w:val="22"/>
          <w:szCs w:val="22"/>
        </w:rPr>
        <w:t>результатов выполненных работ</w:t>
      </w:r>
      <w:bookmarkEnd w:id="165"/>
      <w:bookmarkEnd w:id="166"/>
      <w:bookmarkEnd w:id="167"/>
      <w:bookmarkEnd w:id="169"/>
    </w:p>
    <w:p w14:paraId="050E5E10" w14:textId="454BDB20" w:rsidR="004E72A7" w:rsidRPr="0080728B" w:rsidRDefault="004E72A7" w:rsidP="0080728B">
      <w:pPr>
        <w:widowControl w:val="0"/>
        <w:jc w:val="center"/>
        <w:rPr>
          <w:rFonts w:ascii="Times New Roman" w:hAnsi="Times New Roman" w:cs="Times New Roman"/>
          <w:b/>
          <w:sz w:val="22"/>
          <w:szCs w:val="22"/>
          <w:lang w:eastAsia="ar-SA"/>
        </w:rPr>
      </w:pPr>
      <w:bookmarkStart w:id="170" w:name="_Toc498350895"/>
      <w:bookmarkStart w:id="171" w:name="_Toc498352981"/>
      <w:bookmarkStart w:id="172" w:name="_Hlt500769597"/>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70"/>
      <w:bookmarkEnd w:id="171"/>
      <w:bookmarkEnd w:id="172"/>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 xml:space="preserve">сдачи-приемки </w:t>
      </w:r>
      <w:r w:rsidR="00AF4186" w:rsidRPr="0080728B">
        <w:rPr>
          <w:rFonts w:ascii="Times New Roman" w:hAnsi="Times New Roman" w:cs="Times New Roman"/>
          <w:b/>
          <w:sz w:val="22"/>
          <w:szCs w:val="22"/>
          <w:lang w:eastAsia="ar-SA"/>
        </w:rPr>
        <w:t>результатов выполненных работ</w:t>
      </w:r>
    </w:p>
    <w:p w14:paraId="133B31F4" w14:textId="77777777" w:rsidR="00EA7CE5" w:rsidRPr="0080728B" w:rsidRDefault="00EA7CE5" w:rsidP="0080728B">
      <w:pPr>
        <w:pStyle w:val="a6"/>
        <w:widowControl w:val="0"/>
        <w:rPr>
          <w:rFonts w:ascii="Times New Roman" w:hAnsi="Times New Roman" w:cs="Times New Roman"/>
          <w:b/>
          <w:sz w:val="22"/>
          <w:szCs w:val="22"/>
          <w:lang w:eastAsia="ar-SA"/>
        </w:rPr>
      </w:pPr>
    </w:p>
    <w:tbl>
      <w:tblPr>
        <w:tblW w:w="0" w:type="auto"/>
        <w:tblLook w:val="04A0" w:firstRow="1" w:lastRow="0" w:firstColumn="1" w:lastColumn="0" w:noHBand="0" w:noVBand="1"/>
      </w:tblPr>
      <w:tblGrid>
        <w:gridCol w:w="4666"/>
        <w:gridCol w:w="4688"/>
      </w:tblGrid>
      <w:tr w:rsidR="004E72A7" w:rsidRPr="0080728B" w14:paraId="56B583F4" w14:textId="77777777" w:rsidTr="004E72A7">
        <w:tc>
          <w:tcPr>
            <w:tcW w:w="4785" w:type="dxa"/>
            <w:shd w:val="clear" w:color="auto" w:fill="auto"/>
          </w:tcPr>
          <w:p w14:paraId="60F82293"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p>
        </w:tc>
        <w:tc>
          <w:tcPr>
            <w:tcW w:w="4785" w:type="dxa"/>
            <w:shd w:val="clear" w:color="auto" w:fill="auto"/>
          </w:tcPr>
          <w:p w14:paraId="2A533F70" w14:textId="77777777" w:rsidR="004E72A7" w:rsidRPr="0080728B" w:rsidRDefault="004E72A7" w:rsidP="0080728B">
            <w:pPr>
              <w:widowControl w:val="0"/>
              <w:jc w:val="right"/>
              <w:rPr>
                <w:rFonts w:ascii="Times New Roman" w:hAnsi="Times New Roman" w:cs="Times New Roman"/>
                <w:sz w:val="22"/>
                <w:szCs w:val="22"/>
              </w:rPr>
            </w:pPr>
            <w:r w:rsidRPr="0080728B">
              <w:rPr>
                <w:rFonts w:ascii="Times New Roman" w:hAnsi="Times New Roman" w:cs="Times New Roman"/>
                <w:sz w:val="22"/>
                <w:szCs w:val="22"/>
              </w:rPr>
              <w:t>"__"______ ___ г.</w:t>
            </w:r>
          </w:p>
        </w:tc>
      </w:tr>
    </w:tbl>
    <w:p w14:paraId="0C94006F" w14:textId="77777777" w:rsidR="00EA7CE5" w:rsidRPr="0080728B" w:rsidRDefault="00EA7CE5" w:rsidP="0080728B">
      <w:pPr>
        <w:pStyle w:val="a6"/>
        <w:widowControl w:val="0"/>
        <w:jc w:val="both"/>
        <w:rPr>
          <w:rFonts w:ascii="Times New Roman" w:hAnsi="Times New Roman" w:cs="Times New Roman"/>
          <w:b/>
          <w:sz w:val="22"/>
          <w:szCs w:val="22"/>
        </w:rPr>
      </w:pPr>
    </w:p>
    <w:p w14:paraId="24E15F2B" w14:textId="79FFE200" w:rsidR="008F09E0"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заказчика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(-ей) на основании [●], с одной стороны, и</w:t>
      </w:r>
    </w:p>
    <w:p w14:paraId="750CBAFA" w14:textId="3938B95E" w:rsidR="004E72A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стороны,составили</w:t>
      </w:r>
      <w:proofErr w:type="spellEnd"/>
      <w:proofErr w:type="gramEnd"/>
      <w:r w:rsidRPr="0080728B">
        <w:rPr>
          <w:rFonts w:ascii="Times New Roman" w:hAnsi="Times New Roman" w:cs="Times New Roman"/>
          <w:sz w:val="22"/>
          <w:szCs w:val="22"/>
        </w:rPr>
        <w:t xml:space="preserve"> настоящий Акт о том, что</w:t>
      </w:r>
    </w:p>
    <w:p w14:paraId="046DF82B" w14:textId="79BF69E2" w:rsidR="00C812C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сдал, а Заказчик принял </w:t>
      </w:r>
      <w:r w:rsidR="00C812C7" w:rsidRPr="0080728B">
        <w:rPr>
          <w:rFonts w:ascii="Times New Roman" w:hAnsi="Times New Roman" w:cs="Times New Roman"/>
          <w:sz w:val="22"/>
          <w:szCs w:val="22"/>
        </w:rPr>
        <w:t>по Договору подряда на выполнение проектных</w:t>
      </w:r>
      <w:r w:rsidR="00DB0F2A" w:rsidRPr="0080728B">
        <w:rPr>
          <w:rFonts w:ascii="Times New Roman" w:hAnsi="Times New Roman" w:cs="Times New Roman"/>
          <w:sz w:val="22"/>
          <w:szCs w:val="22"/>
        </w:rPr>
        <w:t xml:space="preserve"> и изыскательских</w:t>
      </w:r>
      <w:r w:rsidR="00C812C7" w:rsidRPr="0080728B">
        <w:rPr>
          <w:rFonts w:ascii="Times New Roman" w:hAnsi="Times New Roman" w:cs="Times New Roman"/>
          <w:sz w:val="22"/>
          <w:szCs w:val="22"/>
        </w:rPr>
        <w:t xml:space="preserve"> работ </w:t>
      </w:r>
      <w:r w:rsidR="008F09E0" w:rsidRPr="0080728B">
        <w:rPr>
          <w:rFonts w:ascii="Times New Roman" w:hAnsi="Times New Roman" w:cs="Times New Roman"/>
          <w:sz w:val="22"/>
          <w:szCs w:val="22"/>
        </w:rPr>
        <w:t>№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]от[</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w:t>
      </w:r>
      <w:r w:rsidR="00DB0F2A" w:rsidRPr="0080728B">
        <w:rPr>
          <w:rFonts w:ascii="Times New Roman" w:hAnsi="Times New Roman" w:cs="Times New Roman"/>
          <w:sz w:val="22"/>
          <w:szCs w:val="22"/>
        </w:rPr>
        <w:t>ие результаты выполненных работ</w:t>
      </w:r>
      <w:r w:rsidR="00C812C7" w:rsidRPr="0080728B">
        <w:rPr>
          <w:rFonts w:ascii="Times New Roman" w:hAnsi="Times New Roman" w:cs="Times New Roman"/>
          <w:sz w:val="22"/>
          <w:szCs w:val="22"/>
        </w:rPr>
        <w:t>:</w:t>
      </w:r>
    </w:p>
    <w:p w14:paraId="09D639F4" w14:textId="77777777" w:rsidR="004E72A7" w:rsidRPr="0080728B" w:rsidRDefault="004E72A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7A79FF2F"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353F9B19" w14:textId="77777777" w:rsidR="00C812C7" w:rsidRPr="0080728B" w:rsidRDefault="00C812C7" w:rsidP="0080728B">
      <w:pPr>
        <w:widowControl w:val="0"/>
        <w:numPr>
          <w:ilvl w:val="0"/>
          <w:numId w:val="18"/>
        </w:numPr>
        <w:tabs>
          <w:tab w:val="left" w:pos="851"/>
        </w:tabs>
        <w:ind w:left="0" w:firstLine="284"/>
        <w:jc w:val="both"/>
        <w:rPr>
          <w:rFonts w:ascii="Times New Roman" w:hAnsi="Times New Roman" w:cs="Times New Roman"/>
          <w:sz w:val="22"/>
          <w:szCs w:val="22"/>
        </w:rPr>
      </w:pPr>
    </w:p>
    <w:p w14:paraId="642DCCA5" w14:textId="77777777" w:rsidR="00C812C7" w:rsidRPr="0080728B" w:rsidRDefault="00C812C7" w:rsidP="0080728B">
      <w:pPr>
        <w:widowControl w:val="0"/>
        <w:ind w:firstLine="540"/>
        <w:jc w:val="both"/>
        <w:rPr>
          <w:rFonts w:ascii="Times New Roman" w:hAnsi="Times New Roman" w:cs="Times New Roman"/>
          <w:sz w:val="22"/>
          <w:szCs w:val="22"/>
        </w:rPr>
      </w:pPr>
    </w:p>
    <w:p w14:paraId="4C10C97B" w14:textId="77777777" w:rsidR="004E72A7" w:rsidRPr="0080728B" w:rsidRDefault="004E72A7" w:rsidP="0080728B">
      <w:pPr>
        <w:widowControl w:val="0"/>
        <w:ind w:firstLine="540"/>
        <w:jc w:val="both"/>
        <w:rPr>
          <w:rFonts w:ascii="Times New Roman" w:hAnsi="Times New Roman" w:cs="Times New Roman"/>
          <w:sz w:val="22"/>
          <w:szCs w:val="22"/>
        </w:rPr>
      </w:pPr>
    </w:p>
    <w:p w14:paraId="3B0E50F8" w14:textId="77777777" w:rsidR="004E72A7" w:rsidRPr="0080728B" w:rsidRDefault="00DB0F2A"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Результаты выполненных работ</w:t>
      </w:r>
      <w:r w:rsidR="004E72A7" w:rsidRPr="0080728B">
        <w:rPr>
          <w:rFonts w:ascii="Times New Roman" w:hAnsi="Times New Roman" w:cs="Times New Roman"/>
          <w:sz w:val="22"/>
          <w:szCs w:val="22"/>
        </w:rPr>
        <w:t xml:space="preserve"> соответству</w:t>
      </w:r>
      <w:r w:rsidRPr="0080728B">
        <w:rPr>
          <w:rFonts w:ascii="Times New Roman" w:hAnsi="Times New Roman" w:cs="Times New Roman"/>
          <w:sz w:val="22"/>
          <w:szCs w:val="22"/>
        </w:rPr>
        <w:t>ю</w:t>
      </w:r>
      <w:r w:rsidR="004E72A7" w:rsidRPr="0080728B">
        <w:rPr>
          <w:rFonts w:ascii="Times New Roman" w:hAnsi="Times New Roman" w:cs="Times New Roman"/>
          <w:sz w:val="22"/>
          <w:szCs w:val="22"/>
        </w:rPr>
        <w:t>т условиям Договора, замечаний в отношении н</w:t>
      </w:r>
      <w:r w:rsidRPr="0080728B">
        <w:rPr>
          <w:rFonts w:ascii="Times New Roman" w:hAnsi="Times New Roman" w:cs="Times New Roman"/>
          <w:sz w:val="22"/>
          <w:szCs w:val="22"/>
        </w:rPr>
        <w:t>их</w:t>
      </w:r>
      <w:r w:rsidR="004E72A7" w:rsidRPr="0080728B">
        <w:rPr>
          <w:rFonts w:ascii="Times New Roman" w:hAnsi="Times New Roman" w:cs="Times New Roman"/>
          <w:sz w:val="22"/>
          <w:szCs w:val="22"/>
        </w:rPr>
        <w:t xml:space="preserve"> у Заказчика не имеется.</w:t>
      </w:r>
    </w:p>
    <w:p w14:paraId="2F451967"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Приложения: Дополнительные замечания Заказчика: ____________________</w:t>
      </w:r>
    </w:p>
    <w:p w14:paraId="08EC600F"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6F2DD88B" w14:textId="77777777" w:rsidR="004E72A7" w:rsidRPr="0080728B" w:rsidRDefault="004E72A7" w:rsidP="0080728B">
      <w:pPr>
        <w:widowControl w:val="0"/>
        <w:ind w:firstLine="540"/>
        <w:jc w:val="both"/>
        <w:rPr>
          <w:rFonts w:ascii="Times New Roman" w:hAnsi="Times New Roman" w:cs="Times New Roman"/>
          <w:sz w:val="22"/>
          <w:szCs w:val="22"/>
        </w:rPr>
      </w:pPr>
    </w:p>
    <w:p w14:paraId="4CD93612"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43FC27D5" w14:textId="77777777" w:rsidR="004E72A7" w:rsidRPr="0080728B" w:rsidRDefault="004E72A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3B90E14F" w14:textId="77777777" w:rsidR="004E72A7" w:rsidRPr="0080728B" w:rsidRDefault="004E72A7" w:rsidP="0080728B">
      <w:pPr>
        <w:widowControl w:val="0"/>
        <w:ind w:firstLine="540"/>
        <w:jc w:val="both"/>
        <w:rPr>
          <w:rFonts w:ascii="Times New Roman" w:hAnsi="Times New Roman" w:cs="Times New Roman"/>
          <w:sz w:val="22"/>
          <w:szCs w:val="22"/>
        </w:rPr>
      </w:pPr>
    </w:p>
    <w:p w14:paraId="40205FC0" w14:textId="77777777" w:rsidR="004E72A7" w:rsidRPr="0080728B" w:rsidRDefault="004E72A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3506309A" w14:textId="77777777" w:rsidR="004E72A7" w:rsidRPr="0080728B" w:rsidRDefault="004E72A7" w:rsidP="0080728B">
      <w:pPr>
        <w:pStyle w:val="SCH"/>
        <w:widowControl w:val="0"/>
        <w:numPr>
          <w:ilvl w:val="0"/>
          <w:numId w:val="0"/>
        </w:numPr>
        <w:suppressAutoHyphens w:val="0"/>
        <w:spacing w:line="264" w:lineRule="auto"/>
        <w:ind w:left="357"/>
        <w:rPr>
          <w:rFonts w:ascii="Times New Roman" w:hAnsi="Times New Roman" w:cs="Times New Roman"/>
          <w:sz w:val="22"/>
          <w:szCs w:val="22"/>
        </w:rPr>
      </w:pPr>
    </w:p>
    <w:tbl>
      <w:tblPr>
        <w:tblW w:w="10280" w:type="dxa"/>
        <w:tblInd w:w="-318" w:type="dxa"/>
        <w:tblLook w:val="01E0" w:firstRow="1" w:lastRow="1" w:firstColumn="1" w:lastColumn="1" w:noHBand="0" w:noVBand="0"/>
      </w:tblPr>
      <w:tblGrid>
        <w:gridCol w:w="5529"/>
        <w:gridCol w:w="4751"/>
      </w:tblGrid>
      <w:tr w:rsidR="004E72A7" w:rsidRPr="0080728B" w14:paraId="413E455A" w14:textId="77777777" w:rsidTr="004E72A7">
        <w:trPr>
          <w:trHeight w:val="1134"/>
        </w:trPr>
        <w:tc>
          <w:tcPr>
            <w:tcW w:w="5529" w:type="dxa"/>
          </w:tcPr>
          <w:p w14:paraId="29857678"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001E9EFB" w14:textId="77777777" w:rsidR="004E72A7" w:rsidRPr="0080728B" w:rsidRDefault="004E72A7" w:rsidP="0080728B">
            <w:pPr>
              <w:widowControl w:val="0"/>
              <w:jc w:val="both"/>
              <w:rPr>
                <w:rFonts w:ascii="Times New Roman" w:hAnsi="Times New Roman" w:cs="Times New Roman"/>
                <w:b/>
                <w:sz w:val="22"/>
                <w:szCs w:val="22"/>
              </w:rPr>
            </w:pPr>
          </w:p>
          <w:p w14:paraId="31C5BE4E" w14:textId="77777777" w:rsidR="004E72A7" w:rsidRPr="0080728B" w:rsidRDefault="004E72A7" w:rsidP="0080728B">
            <w:pPr>
              <w:widowControl w:val="0"/>
              <w:jc w:val="both"/>
              <w:rPr>
                <w:rFonts w:ascii="Times New Roman" w:hAnsi="Times New Roman" w:cs="Times New Roman"/>
                <w:b/>
                <w:sz w:val="22"/>
                <w:szCs w:val="22"/>
              </w:rPr>
            </w:pPr>
          </w:p>
          <w:p w14:paraId="0A2275E1"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710FBCC"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198B0C1" w14:textId="77777777" w:rsidR="004E72A7" w:rsidRPr="0080728B" w:rsidRDefault="004E72A7" w:rsidP="0080728B">
            <w:pPr>
              <w:widowControl w:val="0"/>
              <w:jc w:val="both"/>
              <w:rPr>
                <w:rFonts w:ascii="Times New Roman" w:hAnsi="Times New Roman" w:cs="Times New Roman"/>
                <w:b/>
                <w:sz w:val="22"/>
                <w:szCs w:val="22"/>
              </w:rPr>
            </w:pPr>
          </w:p>
          <w:p w14:paraId="29C1A851" w14:textId="77777777" w:rsidR="004E72A7" w:rsidRPr="0080728B" w:rsidRDefault="004E72A7" w:rsidP="0080728B">
            <w:pPr>
              <w:widowControl w:val="0"/>
              <w:jc w:val="both"/>
              <w:rPr>
                <w:rFonts w:ascii="Times New Roman" w:hAnsi="Times New Roman" w:cs="Times New Roman"/>
                <w:b/>
                <w:sz w:val="22"/>
                <w:szCs w:val="22"/>
              </w:rPr>
            </w:pPr>
          </w:p>
          <w:p w14:paraId="0562FADB" w14:textId="77777777" w:rsidR="004E72A7" w:rsidRPr="0080728B" w:rsidRDefault="004E72A7"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CF76477" w14:textId="77777777" w:rsidR="00EA7CE5" w:rsidRPr="0080728B" w:rsidRDefault="00EA7CE5" w:rsidP="0080728B">
      <w:pPr>
        <w:widowControl w:val="0"/>
        <w:jc w:val="right"/>
        <w:rPr>
          <w:rFonts w:ascii="Times New Roman" w:hAnsi="Times New Roman" w:cs="Times New Roman"/>
          <w:b/>
          <w:i/>
          <w:sz w:val="22"/>
          <w:szCs w:val="22"/>
        </w:rPr>
      </w:pPr>
    </w:p>
    <w:p w14:paraId="09D5E9BF" w14:textId="77777777" w:rsidR="00E11450" w:rsidRPr="0080728B" w:rsidRDefault="00E11450" w:rsidP="0080728B">
      <w:pPr>
        <w:widowControl w:val="0"/>
        <w:jc w:val="right"/>
        <w:rPr>
          <w:rFonts w:ascii="Times New Roman" w:hAnsi="Times New Roman" w:cs="Times New Roman"/>
          <w:b/>
          <w:i/>
          <w:sz w:val="22"/>
          <w:szCs w:val="22"/>
        </w:rPr>
        <w:sectPr w:rsidR="00E11450" w:rsidRPr="0080728B" w:rsidSect="00E11450">
          <w:pgSz w:w="11906" w:h="16838" w:code="9"/>
          <w:pgMar w:top="1134" w:right="851" w:bottom="1134" w:left="1701" w:header="709" w:footer="709" w:gutter="0"/>
          <w:cols w:space="708"/>
          <w:docGrid w:linePitch="360"/>
        </w:sectPr>
      </w:pPr>
    </w:p>
    <w:p w14:paraId="6E7506EC" w14:textId="77777777" w:rsidR="00C812C7"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73" w:name="RefSCH3"/>
      <w:bookmarkStart w:id="174" w:name="_Toc504140798"/>
      <w:bookmarkStart w:id="175" w:name="_Toc518653288"/>
      <w:r w:rsidRPr="0080728B">
        <w:rPr>
          <w:rFonts w:ascii="Times New Roman" w:eastAsiaTheme="minorEastAsia" w:hAnsi="Times New Roman" w:cs="Times New Roman"/>
          <w:b/>
          <w:i/>
          <w:color w:val="auto"/>
          <w:sz w:val="22"/>
          <w:szCs w:val="22"/>
        </w:rPr>
        <w:lastRenderedPageBreak/>
        <w:t xml:space="preserve">Приложение </w:t>
      </w:r>
      <w:bookmarkStart w:id="176" w:name="RefSCH3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3</w:t>
      </w:r>
      <w:bookmarkEnd w:id="173"/>
      <w:bookmarkEnd w:id="176"/>
      <w:r w:rsidR="0011403A" w:rsidRPr="0080728B">
        <w:rPr>
          <w:rFonts w:ascii="Times New Roman" w:eastAsiaTheme="minorEastAsia" w:hAnsi="Times New Roman" w:cs="Times New Roman"/>
          <w:b/>
          <w:i/>
          <w:color w:val="auto"/>
          <w:sz w:val="22"/>
          <w:szCs w:val="22"/>
        </w:rPr>
        <w:br/>
      </w:r>
      <w:bookmarkStart w:id="177" w:name="RefSCH3_1"/>
      <w:r w:rsidR="00C812C7" w:rsidRPr="0080728B">
        <w:rPr>
          <w:rFonts w:ascii="Times New Roman" w:eastAsiaTheme="minorEastAsia" w:hAnsi="Times New Roman" w:cs="Times New Roman"/>
          <w:b/>
          <w:color w:val="auto"/>
          <w:sz w:val="22"/>
          <w:szCs w:val="22"/>
        </w:rPr>
        <w:t xml:space="preserve">Форма акта сдачи-приемки </w:t>
      </w:r>
      <w:r w:rsidR="003D1A69" w:rsidRPr="0080728B">
        <w:rPr>
          <w:rFonts w:ascii="Times New Roman" w:eastAsiaTheme="minorEastAsia" w:hAnsi="Times New Roman" w:cs="Times New Roman"/>
          <w:b/>
          <w:color w:val="auto"/>
          <w:sz w:val="22"/>
          <w:szCs w:val="22"/>
        </w:rPr>
        <w:t>Исходн</w:t>
      </w:r>
      <w:bookmarkStart w:id="178" w:name="_Hlt500758332"/>
      <w:bookmarkEnd w:id="178"/>
      <w:r w:rsidR="003D1A69" w:rsidRPr="0080728B">
        <w:rPr>
          <w:rFonts w:ascii="Times New Roman" w:eastAsiaTheme="minorEastAsia" w:hAnsi="Times New Roman" w:cs="Times New Roman"/>
          <w:b/>
          <w:color w:val="auto"/>
          <w:sz w:val="22"/>
          <w:szCs w:val="22"/>
        </w:rPr>
        <w:t>ых данных</w:t>
      </w:r>
      <w:bookmarkStart w:id="179" w:name="_Hlt500758316"/>
      <w:bookmarkEnd w:id="174"/>
      <w:bookmarkEnd w:id="175"/>
      <w:bookmarkEnd w:id="177"/>
      <w:bookmarkEnd w:id="179"/>
    </w:p>
    <w:p w14:paraId="3ED5767E" w14:textId="0A222C9A" w:rsidR="00C812C7" w:rsidRPr="0080728B" w:rsidRDefault="00C812C7" w:rsidP="0080728B">
      <w:pPr>
        <w:widowControl w:val="0"/>
        <w:jc w:val="center"/>
        <w:rPr>
          <w:rFonts w:ascii="Times New Roman" w:hAnsi="Times New Roman" w:cs="Times New Roman"/>
          <w:b/>
          <w:sz w:val="22"/>
          <w:szCs w:val="22"/>
          <w:lang w:eastAsia="ar-SA"/>
        </w:rPr>
      </w:pPr>
      <w:bookmarkStart w:id="180" w:name="_Toc498350897"/>
      <w:bookmarkStart w:id="181" w:name="_Toc498352983"/>
      <w:r w:rsidRPr="0080728B">
        <w:rPr>
          <w:rFonts w:ascii="Times New Roman" w:hAnsi="Times New Roman" w:cs="Times New Roman"/>
          <w:b/>
          <w:sz w:val="22"/>
          <w:szCs w:val="22"/>
          <w:lang w:eastAsia="ar-SA"/>
        </w:rPr>
        <w:t>АКТ №</w:t>
      </w:r>
      <w:r w:rsidR="00E061CB" w:rsidRPr="0080728B">
        <w:rPr>
          <w:rFonts w:ascii="Times New Roman" w:hAnsi="Times New Roman" w:cs="Times New Roman"/>
          <w:b/>
          <w:sz w:val="22"/>
          <w:szCs w:val="22"/>
          <w:lang w:eastAsia="ar-SA"/>
        </w:rPr>
        <w:t xml:space="preserve"> </w:t>
      </w:r>
      <w:r w:rsidR="00E061CB" w:rsidRPr="0080728B">
        <w:rPr>
          <w:rFonts w:ascii="Times New Roman" w:hAnsi="Times New Roman" w:cs="Times New Roman"/>
          <w:sz w:val="22"/>
          <w:szCs w:val="22"/>
        </w:rPr>
        <w:t>[●]</w:t>
      </w:r>
      <w:bookmarkEnd w:id="180"/>
      <w:bookmarkEnd w:id="181"/>
      <w:r w:rsidR="00E061CB" w:rsidRPr="0080728B">
        <w:rPr>
          <w:rFonts w:ascii="Times New Roman" w:hAnsi="Times New Roman" w:cs="Times New Roman"/>
          <w:b/>
          <w:sz w:val="22"/>
          <w:szCs w:val="22"/>
          <w:lang w:eastAsia="ar-SA"/>
        </w:rPr>
        <w:t xml:space="preserve"> </w:t>
      </w:r>
      <w:r w:rsidRPr="0080728B">
        <w:rPr>
          <w:rFonts w:ascii="Times New Roman" w:hAnsi="Times New Roman" w:cs="Times New Roman"/>
          <w:b/>
          <w:sz w:val="22"/>
          <w:szCs w:val="22"/>
          <w:lang w:eastAsia="ar-SA"/>
        </w:rPr>
        <w:t>сдачи-приемки Исходных данных</w:t>
      </w:r>
    </w:p>
    <w:p w14:paraId="1E2F938C" w14:textId="77777777" w:rsidR="00C812C7" w:rsidRPr="0080728B" w:rsidRDefault="00C812C7" w:rsidP="0080728B">
      <w:pPr>
        <w:pStyle w:val="a6"/>
        <w:widowControl w:val="0"/>
        <w:rPr>
          <w:rFonts w:ascii="Times New Roman" w:hAnsi="Times New Roman" w:cs="Times New Roman"/>
          <w:b/>
          <w:sz w:val="22"/>
          <w:szCs w:val="22"/>
          <w:lang w:eastAsia="ar-SA"/>
        </w:rPr>
      </w:pPr>
    </w:p>
    <w:p w14:paraId="223C182F" w14:textId="77777777" w:rsidR="008F09E0" w:rsidRPr="0080728B" w:rsidRDefault="008F09E0" w:rsidP="0080728B">
      <w:pPr>
        <w:pStyle w:val="a6"/>
        <w:widowControl w:val="0"/>
        <w:tabs>
          <w:tab w:val="right" w:pos="9356"/>
        </w:tabs>
        <w:jc w:val="left"/>
        <w:rPr>
          <w:rFonts w:ascii="Times New Roman" w:hAnsi="Times New Roman" w:cs="Times New Roman"/>
          <w:b/>
          <w:sz w:val="22"/>
          <w:szCs w:val="22"/>
          <w:lang w:eastAsia="ar-SA"/>
        </w:rPr>
      </w:pPr>
      <w:r w:rsidRPr="0080728B">
        <w:rPr>
          <w:rFonts w:ascii="Times New Roman" w:hAnsi="Times New Roman" w:cs="Times New Roman"/>
          <w:sz w:val="22"/>
          <w:szCs w:val="22"/>
        </w:rPr>
        <w:t xml:space="preserve">г. </w:t>
      </w:r>
      <w:r w:rsidRPr="0080728B">
        <w:rPr>
          <w:rFonts w:ascii="Times New Roman" w:hAnsi="Times New Roman" w:cs="Times New Roman"/>
          <w:bCs/>
          <w:sz w:val="22"/>
          <w:szCs w:val="22"/>
        </w:rPr>
        <w:t>[</w:t>
      </w:r>
      <w:r w:rsidRPr="0080728B">
        <w:rPr>
          <w:rFonts w:ascii="Times New Roman" w:hAnsi="Times New Roman" w:cs="Times New Roman"/>
          <w:bCs/>
          <w:i/>
          <w:sz w:val="22"/>
          <w:szCs w:val="22"/>
        </w:rPr>
        <w:t>город</w:t>
      </w:r>
      <w:r w:rsidRPr="0080728B">
        <w:rPr>
          <w:rFonts w:ascii="Times New Roman" w:hAnsi="Times New Roman" w:cs="Times New Roman"/>
          <w:bCs/>
          <w:sz w:val="22"/>
          <w:szCs w:val="22"/>
        </w:rPr>
        <w:t>]</w:t>
      </w:r>
      <w:r w:rsidRPr="0080728B">
        <w:rPr>
          <w:rFonts w:ascii="Times New Roman" w:hAnsi="Times New Roman" w:cs="Times New Roman"/>
          <w:bCs/>
          <w:sz w:val="22"/>
          <w:szCs w:val="22"/>
        </w:rPr>
        <w:tab/>
        <w:t>[</w:t>
      </w:r>
      <w:r w:rsidRPr="0080728B">
        <w:rPr>
          <w:rFonts w:ascii="Times New Roman" w:hAnsi="Times New Roman" w:cs="Times New Roman"/>
          <w:bCs/>
          <w:i/>
          <w:sz w:val="22"/>
          <w:szCs w:val="22"/>
        </w:rPr>
        <w:t>дата</w:t>
      </w:r>
      <w:r w:rsidRPr="0080728B">
        <w:rPr>
          <w:rFonts w:ascii="Times New Roman" w:hAnsi="Times New Roman" w:cs="Times New Roman"/>
          <w:bCs/>
          <w:sz w:val="22"/>
          <w:szCs w:val="22"/>
        </w:rPr>
        <w:t>]</w:t>
      </w:r>
    </w:p>
    <w:p w14:paraId="0A5F833F" w14:textId="3F4DED80" w:rsidR="00C812C7" w:rsidRPr="0080728B" w:rsidRDefault="00865487" w:rsidP="0080728B">
      <w:pPr>
        <w:widowControl w:val="0"/>
        <w:jc w:val="both"/>
        <w:rPr>
          <w:rFonts w:ascii="Times New Roman" w:hAnsi="Times New Roman" w:cs="Times New Roman"/>
          <w:sz w:val="22"/>
          <w:szCs w:val="22"/>
        </w:rPr>
      </w:pPr>
      <w:r w:rsidRPr="0080728B" w:rsidDel="00865487">
        <w:rPr>
          <w:rFonts w:ascii="Times New Roman" w:hAnsi="Times New Roman" w:cs="Times New Roman"/>
          <w:i/>
          <w:sz w:val="22"/>
          <w:szCs w:val="22"/>
        </w:rPr>
        <w:t xml:space="preserve">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наименование заказчика</w:t>
      </w:r>
      <w:r w:rsidR="008F09E0" w:rsidRPr="0080728B">
        <w:rPr>
          <w:rFonts w:ascii="Times New Roman" w:hAnsi="Times New Roman" w:cs="Times New Roman"/>
          <w:sz w:val="22"/>
          <w:szCs w:val="22"/>
        </w:rPr>
        <w:t>], именуемым в дальнейшем «</w:t>
      </w:r>
      <w:r w:rsidR="008F09E0" w:rsidRPr="0080728B">
        <w:rPr>
          <w:rFonts w:ascii="Times New Roman" w:hAnsi="Times New Roman" w:cs="Times New Roman"/>
          <w:b/>
          <w:sz w:val="22"/>
          <w:szCs w:val="22"/>
        </w:rPr>
        <w:t>Заказчик</w:t>
      </w:r>
      <w:r w:rsidR="008F09E0"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008F09E0" w:rsidRPr="0080728B">
        <w:rPr>
          <w:rFonts w:ascii="Times New Roman" w:hAnsi="Times New Roman" w:cs="Times New Roman"/>
          <w:sz w:val="22"/>
          <w:szCs w:val="22"/>
        </w:rPr>
        <w:t>(-ей) на основании [●], с одной стороны,</w:t>
      </w:r>
      <w:r w:rsidR="00C812C7" w:rsidRPr="0080728B">
        <w:rPr>
          <w:rFonts w:ascii="Times New Roman" w:hAnsi="Times New Roman" w:cs="Times New Roman"/>
          <w:sz w:val="22"/>
          <w:szCs w:val="22"/>
        </w:rPr>
        <w:t xml:space="preserve"> и</w:t>
      </w:r>
    </w:p>
    <w:p w14:paraId="0D3ABE10" w14:textId="26D3111F" w:rsidR="00C812C7" w:rsidRPr="0080728B" w:rsidRDefault="008F09E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i/>
          <w:sz w:val="22"/>
          <w:szCs w:val="22"/>
        </w:rPr>
        <w:t>наименование подрядчика</w:t>
      </w:r>
      <w:r w:rsidRPr="0080728B">
        <w:rPr>
          <w:rFonts w:ascii="Times New Roman" w:hAnsi="Times New Roman" w:cs="Times New Roman"/>
          <w:sz w:val="22"/>
          <w:szCs w:val="22"/>
        </w:rPr>
        <w:t>], именуемым в дальнейшем «</w:t>
      </w: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 в лице [●], действующего</w:t>
      </w:r>
      <w:r w:rsidR="006F0124" w:rsidRPr="0080728B">
        <w:rPr>
          <w:rFonts w:ascii="Times New Roman" w:hAnsi="Times New Roman" w:cs="Times New Roman"/>
          <w:sz w:val="22"/>
          <w:szCs w:val="22"/>
        </w:rPr>
        <w:t xml:space="preserve"> </w:t>
      </w:r>
      <w:r w:rsidRPr="0080728B">
        <w:rPr>
          <w:rFonts w:ascii="Times New Roman" w:hAnsi="Times New Roman" w:cs="Times New Roman"/>
          <w:sz w:val="22"/>
          <w:szCs w:val="22"/>
        </w:rPr>
        <w:t xml:space="preserve">(-ей) на основании [●], с другой </w:t>
      </w:r>
      <w:proofErr w:type="spellStart"/>
      <w:proofErr w:type="gramStart"/>
      <w:r w:rsidRPr="0080728B">
        <w:rPr>
          <w:rFonts w:ascii="Times New Roman" w:hAnsi="Times New Roman" w:cs="Times New Roman"/>
          <w:sz w:val="22"/>
          <w:szCs w:val="22"/>
        </w:rPr>
        <w:t>стороны,</w:t>
      </w:r>
      <w:r w:rsidR="00C812C7" w:rsidRPr="0080728B">
        <w:rPr>
          <w:rFonts w:ascii="Times New Roman" w:hAnsi="Times New Roman" w:cs="Times New Roman"/>
          <w:sz w:val="22"/>
          <w:szCs w:val="22"/>
        </w:rPr>
        <w:t>составили</w:t>
      </w:r>
      <w:proofErr w:type="spellEnd"/>
      <w:proofErr w:type="gramEnd"/>
      <w:r w:rsidR="00C812C7" w:rsidRPr="0080728B">
        <w:rPr>
          <w:rFonts w:ascii="Times New Roman" w:hAnsi="Times New Roman" w:cs="Times New Roman"/>
          <w:sz w:val="22"/>
          <w:szCs w:val="22"/>
        </w:rPr>
        <w:t xml:space="preserve"> настоящий Акт о передаче Подрядчику для выполнения Работ по Договору подряда на выполнение проектных работ №</w:t>
      </w:r>
      <w:r w:rsidRPr="0080728B">
        <w:rPr>
          <w:rFonts w:ascii="Times New Roman" w:hAnsi="Times New Roman" w:cs="Times New Roman"/>
          <w:sz w:val="22"/>
          <w:szCs w:val="22"/>
        </w:rPr>
        <w:t>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 xml:space="preserve">от </w:t>
      </w:r>
      <w:r w:rsidRPr="0080728B">
        <w:rPr>
          <w:rFonts w:ascii="Times New Roman" w:hAnsi="Times New Roman" w:cs="Times New Roman"/>
          <w:sz w:val="22"/>
          <w:szCs w:val="22"/>
        </w:rPr>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r w:rsidR="00C812C7" w:rsidRPr="0080728B">
        <w:rPr>
          <w:rFonts w:ascii="Times New Roman" w:hAnsi="Times New Roman" w:cs="Times New Roman"/>
          <w:sz w:val="22"/>
          <w:szCs w:val="22"/>
        </w:rPr>
        <w:t>следующих Исходных данных:</w:t>
      </w:r>
    </w:p>
    <w:p w14:paraId="219A2BCE"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1.</w:t>
      </w:r>
    </w:p>
    <w:p w14:paraId="328F35F5"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2.</w:t>
      </w:r>
    </w:p>
    <w:p w14:paraId="3B15D3B7"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3.</w:t>
      </w:r>
    </w:p>
    <w:p w14:paraId="4F67F9E8" w14:textId="77777777" w:rsidR="00C812C7" w:rsidRPr="0080728B" w:rsidRDefault="00C812C7" w:rsidP="0080728B">
      <w:pPr>
        <w:widowControl w:val="0"/>
        <w:ind w:firstLine="540"/>
        <w:jc w:val="both"/>
        <w:rPr>
          <w:rFonts w:ascii="Times New Roman" w:hAnsi="Times New Roman" w:cs="Times New Roman"/>
          <w:sz w:val="22"/>
          <w:szCs w:val="22"/>
        </w:rPr>
      </w:pPr>
    </w:p>
    <w:p w14:paraId="62EB1EBB"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Заказчика: ____________________</w:t>
      </w:r>
    </w:p>
    <w:p w14:paraId="7106E9E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w:t>
      </w:r>
    </w:p>
    <w:p w14:paraId="31479045" w14:textId="77777777" w:rsidR="00C812C7" w:rsidRPr="0080728B" w:rsidRDefault="00C812C7" w:rsidP="0080728B">
      <w:pPr>
        <w:widowControl w:val="0"/>
        <w:ind w:firstLine="540"/>
        <w:jc w:val="both"/>
        <w:rPr>
          <w:rFonts w:ascii="Times New Roman" w:hAnsi="Times New Roman" w:cs="Times New Roman"/>
          <w:sz w:val="22"/>
          <w:szCs w:val="22"/>
        </w:rPr>
      </w:pPr>
    </w:p>
    <w:p w14:paraId="217662A3"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Дополнительные замечания Подрядчика: ___________________</w:t>
      </w:r>
    </w:p>
    <w:p w14:paraId="55B2CA33" w14:textId="77777777" w:rsidR="00C812C7" w:rsidRPr="0080728B" w:rsidRDefault="00C812C7"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_____________________________________________________________</w:t>
      </w:r>
    </w:p>
    <w:p w14:paraId="4703EF34" w14:textId="77777777" w:rsidR="00C812C7" w:rsidRPr="0080728B" w:rsidRDefault="00C812C7" w:rsidP="0080728B">
      <w:pPr>
        <w:widowControl w:val="0"/>
        <w:ind w:firstLine="540"/>
        <w:jc w:val="both"/>
        <w:rPr>
          <w:rFonts w:ascii="Times New Roman" w:hAnsi="Times New Roman" w:cs="Times New Roman"/>
          <w:sz w:val="22"/>
          <w:szCs w:val="22"/>
        </w:rPr>
      </w:pPr>
    </w:p>
    <w:p w14:paraId="7CFC6E36" w14:textId="77777777" w:rsidR="00C812C7" w:rsidRPr="0080728B" w:rsidRDefault="00C812C7" w:rsidP="0080728B">
      <w:pPr>
        <w:widowControl w:val="0"/>
        <w:ind w:firstLine="540"/>
        <w:jc w:val="both"/>
        <w:rPr>
          <w:rFonts w:ascii="Times New Roman" w:hAnsi="Times New Roman" w:cs="Times New Roman"/>
          <w:sz w:val="22"/>
          <w:szCs w:val="22"/>
        </w:rPr>
      </w:pPr>
      <w:r w:rsidRPr="0080728B">
        <w:rPr>
          <w:rFonts w:ascii="Times New Roman" w:hAnsi="Times New Roman" w:cs="Times New Roman"/>
          <w:sz w:val="22"/>
          <w:szCs w:val="22"/>
        </w:rPr>
        <w:t>Настоящий Акт составлен в 2 (двух) экземплярах, один из которых находится у Подрядчика, другой – у Заказчика.</w:t>
      </w:r>
    </w:p>
    <w:p w14:paraId="7B1D0307" w14:textId="77777777" w:rsidR="00EA7CE5" w:rsidRPr="0080728B" w:rsidRDefault="00EA7CE5" w:rsidP="0080728B">
      <w:pPr>
        <w:pStyle w:val="a6"/>
        <w:widowControl w:val="0"/>
        <w:jc w:val="both"/>
        <w:rPr>
          <w:rFonts w:ascii="Times New Roman" w:hAnsi="Times New Roman" w:cs="Times New Roman"/>
          <w:b/>
          <w:sz w:val="22"/>
          <w:szCs w:val="22"/>
        </w:rPr>
      </w:pPr>
    </w:p>
    <w:p w14:paraId="230A15A9" w14:textId="77777777" w:rsidR="00EA7CE5" w:rsidRPr="0080728B" w:rsidRDefault="00EA7CE5" w:rsidP="0080728B">
      <w:pPr>
        <w:pStyle w:val="a6"/>
        <w:widowControl w:val="0"/>
        <w:jc w:val="both"/>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71B2FBBE" w14:textId="77777777" w:rsidTr="00773FFF">
        <w:trPr>
          <w:trHeight w:val="1134"/>
          <w:jc w:val="center"/>
        </w:trPr>
        <w:tc>
          <w:tcPr>
            <w:tcW w:w="4536" w:type="dxa"/>
          </w:tcPr>
          <w:p w14:paraId="54EDC07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3FFCBD44" w14:textId="77777777" w:rsidR="00EA7CE5" w:rsidRPr="0080728B" w:rsidRDefault="00EA7CE5" w:rsidP="0080728B">
            <w:pPr>
              <w:widowControl w:val="0"/>
              <w:ind w:left="-567"/>
              <w:jc w:val="both"/>
              <w:rPr>
                <w:rFonts w:ascii="Times New Roman" w:hAnsi="Times New Roman" w:cs="Times New Roman"/>
                <w:b/>
                <w:sz w:val="22"/>
                <w:szCs w:val="22"/>
              </w:rPr>
            </w:pPr>
          </w:p>
          <w:p w14:paraId="5DF5AA1A" w14:textId="77777777" w:rsidR="00EA7CE5" w:rsidRPr="0080728B" w:rsidRDefault="00EA7CE5" w:rsidP="0080728B">
            <w:pPr>
              <w:widowControl w:val="0"/>
              <w:ind w:left="-567"/>
              <w:jc w:val="both"/>
              <w:rPr>
                <w:rFonts w:ascii="Times New Roman" w:hAnsi="Times New Roman" w:cs="Times New Roman"/>
                <w:b/>
                <w:sz w:val="22"/>
                <w:szCs w:val="22"/>
              </w:rPr>
            </w:pPr>
          </w:p>
          <w:p w14:paraId="348B7D7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65905C9"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003FDBC5" w14:textId="77777777" w:rsidR="00EA7CE5" w:rsidRPr="0080728B" w:rsidRDefault="00EA7CE5" w:rsidP="0080728B">
            <w:pPr>
              <w:widowControl w:val="0"/>
              <w:ind w:left="-567"/>
              <w:jc w:val="both"/>
              <w:rPr>
                <w:rFonts w:ascii="Times New Roman" w:hAnsi="Times New Roman" w:cs="Times New Roman"/>
                <w:b/>
                <w:sz w:val="22"/>
                <w:szCs w:val="22"/>
              </w:rPr>
            </w:pPr>
          </w:p>
          <w:p w14:paraId="2CDECFB0" w14:textId="77777777" w:rsidR="00EA7CE5" w:rsidRPr="0080728B" w:rsidRDefault="00EA7CE5" w:rsidP="0080728B">
            <w:pPr>
              <w:widowControl w:val="0"/>
              <w:ind w:left="-567"/>
              <w:jc w:val="both"/>
              <w:rPr>
                <w:rFonts w:ascii="Times New Roman" w:hAnsi="Times New Roman" w:cs="Times New Roman"/>
                <w:b/>
                <w:sz w:val="22"/>
                <w:szCs w:val="22"/>
              </w:rPr>
            </w:pPr>
          </w:p>
          <w:p w14:paraId="7AD2527A"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A7097BD" w14:textId="77777777" w:rsidR="00EA7CE5" w:rsidRPr="0080728B" w:rsidRDefault="00EA7CE5" w:rsidP="0080728B">
      <w:pPr>
        <w:widowControl w:val="0"/>
        <w:jc w:val="right"/>
        <w:rPr>
          <w:rFonts w:ascii="Times New Roman" w:hAnsi="Times New Roman" w:cs="Times New Roman"/>
          <w:b/>
          <w:i/>
          <w:sz w:val="22"/>
          <w:szCs w:val="22"/>
        </w:rPr>
      </w:pPr>
    </w:p>
    <w:p w14:paraId="4C7A2745" w14:textId="77777777" w:rsidR="00AE2DA0" w:rsidRPr="0080728B" w:rsidRDefault="00AE2DA0" w:rsidP="0080728B">
      <w:pPr>
        <w:widowControl w:val="0"/>
        <w:jc w:val="right"/>
        <w:rPr>
          <w:rFonts w:ascii="Times New Roman" w:hAnsi="Times New Roman" w:cs="Times New Roman"/>
          <w:b/>
          <w:i/>
          <w:sz w:val="22"/>
          <w:szCs w:val="22"/>
        </w:rPr>
        <w:sectPr w:rsidR="00AE2DA0" w:rsidRPr="0080728B" w:rsidSect="00E11450">
          <w:pgSz w:w="11906" w:h="16838" w:code="9"/>
          <w:pgMar w:top="1134" w:right="851" w:bottom="1134" w:left="1701" w:header="709" w:footer="709" w:gutter="0"/>
          <w:cols w:space="708"/>
          <w:docGrid w:linePitch="360"/>
        </w:sectPr>
      </w:pPr>
    </w:p>
    <w:p w14:paraId="0541546B" w14:textId="77777777" w:rsidR="00506F98" w:rsidRPr="0080728B" w:rsidRDefault="00C4728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82" w:name="RefSCH4"/>
      <w:bookmarkStart w:id="183" w:name="_Toc504140799"/>
      <w:bookmarkStart w:id="184" w:name="_Ref512705743"/>
      <w:bookmarkStart w:id="185" w:name="_Ref513481459"/>
      <w:bookmarkStart w:id="186" w:name="_Toc518653289"/>
      <w:r w:rsidRPr="0080728B">
        <w:rPr>
          <w:rFonts w:ascii="Times New Roman" w:eastAsiaTheme="minorEastAsia" w:hAnsi="Times New Roman" w:cs="Times New Roman"/>
          <w:b/>
          <w:i/>
          <w:color w:val="auto"/>
          <w:sz w:val="22"/>
          <w:szCs w:val="22"/>
        </w:rPr>
        <w:lastRenderedPageBreak/>
        <w:t xml:space="preserve">Приложение </w:t>
      </w:r>
      <w:bookmarkStart w:id="187" w:name="RefSCH4_No"/>
      <w:r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4</w:t>
      </w:r>
      <w:bookmarkEnd w:id="182"/>
      <w:bookmarkEnd w:id="187"/>
      <w:r w:rsidR="0011403A" w:rsidRPr="0080728B">
        <w:rPr>
          <w:rFonts w:ascii="Times New Roman" w:eastAsiaTheme="minorEastAsia" w:hAnsi="Times New Roman" w:cs="Times New Roman"/>
          <w:b/>
          <w:i/>
          <w:color w:val="auto"/>
          <w:sz w:val="22"/>
          <w:szCs w:val="22"/>
        </w:rPr>
        <w:br/>
      </w:r>
      <w:bookmarkStart w:id="188" w:name="RefSCH4_1"/>
      <w:r w:rsidR="003F0359" w:rsidRPr="0080728B">
        <w:rPr>
          <w:rFonts w:ascii="Times New Roman" w:eastAsiaTheme="minorEastAsia" w:hAnsi="Times New Roman" w:cs="Times New Roman"/>
          <w:b/>
          <w:color w:val="auto"/>
          <w:sz w:val="22"/>
          <w:szCs w:val="22"/>
        </w:rPr>
        <w:t xml:space="preserve">Протокол согласования </w:t>
      </w:r>
      <w:r w:rsidR="00C812C7" w:rsidRPr="0080728B">
        <w:rPr>
          <w:rFonts w:ascii="Times New Roman" w:eastAsiaTheme="minorEastAsia" w:hAnsi="Times New Roman" w:cs="Times New Roman"/>
          <w:b/>
          <w:color w:val="auto"/>
          <w:sz w:val="22"/>
          <w:szCs w:val="22"/>
        </w:rPr>
        <w:t>договорной цены</w:t>
      </w:r>
      <w:bookmarkEnd w:id="183"/>
      <w:bookmarkEnd w:id="184"/>
      <w:bookmarkEnd w:id="185"/>
      <w:bookmarkEnd w:id="186"/>
      <w:bookmarkEnd w:id="188"/>
    </w:p>
    <w:p w14:paraId="365031E3" w14:textId="77777777" w:rsidR="00EA7CE5" w:rsidRPr="0080728B" w:rsidRDefault="00EA7CE5" w:rsidP="0080728B">
      <w:pPr>
        <w:pStyle w:val="a6"/>
        <w:widowControl w:val="0"/>
        <w:jc w:val="left"/>
        <w:rPr>
          <w:rFonts w:ascii="Times New Roman" w:hAnsi="Times New Roman" w:cs="Times New Roman"/>
          <w:b/>
          <w:sz w:val="22"/>
          <w:szCs w:val="22"/>
        </w:rPr>
      </w:pPr>
      <w:bookmarkStart w:id="189" w:name="_Hlt500758160"/>
      <w:bookmarkEnd w:id="189"/>
    </w:p>
    <w:p w14:paraId="3D96A0F7" w14:textId="77777777" w:rsidR="00EA7CE5" w:rsidRPr="0080728B" w:rsidRDefault="00EA7CE5" w:rsidP="0080728B">
      <w:pPr>
        <w:pStyle w:val="a6"/>
        <w:widowControl w:val="0"/>
        <w:jc w:val="left"/>
        <w:rPr>
          <w:rFonts w:ascii="Times New Roman" w:hAnsi="Times New Roman" w:cs="Times New Roman"/>
          <w:b/>
          <w:sz w:val="22"/>
          <w:szCs w:val="22"/>
        </w:rPr>
      </w:pPr>
    </w:p>
    <w:p w14:paraId="56A9F2DB" w14:textId="77777777" w:rsidR="00EA7CE5" w:rsidRPr="0080728B" w:rsidRDefault="00EA7CE5" w:rsidP="0080728B">
      <w:pPr>
        <w:pStyle w:val="a6"/>
        <w:widowControl w:val="0"/>
        <w:jc w:val="left"/>
        <w:rPr>
          <w:rFonts w:ascii="Times New Roman" w:hAnsi="Times New Roman" w:cs="Times New Roman"/>
          <w:b/>
          <w:sz w:val="22"/>
          <w:szCs w:val="22"/>
        </w:rPr>
      </w:pPr>
    </w:p>
    <w:p w14:paraId="50D68E34" w14:textId="77777777" w:rsidR="00EA7CE5" w:rsidRPr="0080728B" w:rsidRDefault="00EA7CE5" w:rsidP="0080728B">
      <w:pPr>
        <w:pStyle w:val="a6"/>
        <w:widowControl w:val="0"/>
        <w:jc w:val="left"/>
        <w:rPr>
          <w:rFonts w:ascii="Times New Roman" w:hAnsi="Times New Roman" w:cs="Times New Roman"/>
          <w:b/>
          <w:sz w:val="22"/>
          <w:szCs w:val="22"/>
        </w:rPr>
      </w:pPr>
    </w:p>
    <w:p w14:paraId="521A4824" w14:textId="77777777" w:rsidR="00EA7CE5" w:rsidRPr="0080728B" w:rsidRDefault="00EA7CE5" w:rsidP="0080728B">
      <w:pPr>
        <w:pStyle w:val="a6"/>
        <w:widowControl w:val="0"/>
        <w:jc w:val="left"/>
        <w:rPr>
          <w:rFonts w:ascii="Times New Roman" w:hAnsi="Times New Roman" w:cs="Times New Roman"/>
          <w:b/>
          <w:sz w:val="22"/>
          <w:szCs w:val="22"/>
        </w:rPr>
      </w:pPr>
    </w:p>
    <w:p w14:paraId="554E7275" w14:textId="77777777" w:rsidR="00EA7CE5" w:rsidRPr="0080728B" w:rsidRDefault="00EA7CE5" w:rsidP="0080728B">
      <w:pPr>
        <w:pStyle w:val="a6"/>
        <w:widowControl w:val="0"/>
        <w:jc w:val="left"/>
        <w:rPr>
          <w:rFonts w:ascii="Times New Roman" w:hAnsi="Times New Roman" w:cs="Times New Roman"/>
          <w:b/>
          <w:sz w:val="22"/>
          <w:szCs w:val="22"/>
        </w:rPr>
      </w:pPr>
    </w:p>
    <w:p w14:paraId="3D89C321" w14:textId="77777777" w:rsidR="00EA7CE5" w:rsidRPr="0080728B" w:rsidRDefault="00EA7CE5" w:rsidP="0080728B">
      <w:pPr>
        <w:pStyle w:val="a6"/>
        <w:widowControl w:val="0"/>
        <w:jc w:val="left"/>
        <w:rPr>
          <w:rFonts w:ascii="Times New Roman" w:hAnsi="Times New Roman" w:cs="Times New Roman"/>
          <w:b/>
          <w:sz w:val="22"/>
          <w:szCs w:val="22"/>
        </w:rPr>
      </w:pPr>
    </w:p>
    <w:p w14:paraId="690F8D8C" w14:textId="77777777" w:rsidR="00EA7CE5" w:rsidRPr="0080728B" w:rsidRDefault="00EA7CE5" w:rsidP="0080728B">
      <w:pPr>
        <w:pStyle w:val="a6"/>
        <w:widowControl w:val="0"/>
        <w:jc w:val="left"/>
        <w:rPr>
          <w:rFonts w:ascii="Times New Roman" w:hAnsi="Times New Roman" w:cs="Times New Roman"/>
          <w:b/>
          <w:sz w:val="22"/>
          <w:szCs w:val="22"/>
        </w:rPr>
      </w:pPr>
    </w:p>
    <w:p w14:paraId="14B6156B" w14:textId="77777777" w:rsidR="00EA7CE5" w:rsidRPr="0080728B" w:rsidRDefault="00EA7CE5" w:rsidP="0080728B">
      <w:pPr>
        <w:pStyle w:val="a6"/>
        <w:widowControl w:val="0"/>
        <w:jc w:val="left"/>
        <w:rPr>
          <w:rFonts w:ascii="Times New Roman" w:hAnsi="Times New Roman" w:cs="Times New Roman"/>
          <w:b/>
          <w:sz w:val="22"/>
          <w:szCs w:val="22"/>
        </w:rPr>
      </w:pPr>
    </w:p>
    <w:p w14:paraId="28607061" w14:textId="77777777" w:rsidR="00EA7CE5" w:rsidRPr="0080728B" w:rsidRDefault="00EA7CE5" w:rsidP="0080728B">
      <w:pPr>
        <w:pStyle w:val="a6"/>
        <w:widowControl w:val="0"/>
        <w:jc w:val="left"/>
        <w:rPr>
          <w:rFonts w:ascii="Times New Roman" w:hAnsi="Times New Roman" w:cs="Times New Roman"/>
          <w:b/>
          <w:sz w:val="22"/>
          <w:szCs w:val="22"/>
        </w:rPr>
      </w:pPr>
    </w:p>
    <w:p w14:paraId="16C41028" w14:textId="77777777" w:rsidR="00EA7CE5" w:rsidRPr="0080728B" w:rsidRDefault="00EA7CE5" w:rsidP="0080728B">
      <w:pPr>
        <w:pStyle w:val="a6"/>
        <w:widowControl w:val="0"/>
        <w:jc w:val="left"/>
        <w:rPr>
          <w:rFonts w:ascii="Times New Roman" w:hAnsi="Times New Roman" w:cs="Times New Roman"/>
          <w:b/>
          <w:sz w:val="22"/>
          <w:szCs w:val="22"/>
        </w:rPr>
      </w:pPr>
    </w:p>
    <w:p w14:paraId="7AAC9CFA" w14:textId="77777777" w:rsidR="00EA7CE5" w:rsidRPr="0080728B" w:rsidRDefault="00EA7CE5" w:rsidP="0080728B">
      <w:pPr>
        <w:pStyle w:val="a6"/>
        <w:widowControl w:val="0"/>
        <w:jc w:val="left"/>
        <w:rPr>
          <w:rFonts w:ascii="Times New Roman" w:hAnsi="Times New Roman" w:cs="Times New Roman"/>
          <w:b/>
          <w:sz w:val="22"/>
          <w:szCs w:val="22"/>
        </w:rPr>
      </w:pPr>
    </w:p>
    <w:p w14:paraId="4B0F29D7" w14:textId="77777777" w:rsidR="00EA7CE5" w:rsidRPr="0080728B" w:rsidRDefault="00EA7CE5" w:rsidP="0080728B">
      <w:pPr>
        <w:pStyle w:val="a6"/>
        <w:widowControl w:val="0"/>
        <w:jc w:val="left"/>
        <w:rPr>
          <w:rFonts w:ascii="Times New Roman" w:hAnsi="Times New Roman" w:cs="Times New Roman"/>
          <w:b/>
          <w:sz w:val="22"/>
          <w:szCs w:val="22"/>
        </w:rPr>
      </w:pPr>
    </w:p>
    <w:p w14:paraId="1FC50316" w14:textId="77777777" w:rsidR="00EA7CE5" w:rsidRPr="0080728B" w:rsidRDefault="00EA7CE5" w:rsidP="0080728B">
      <w:pPr>
        <w:pStyle w:val="a6"/>
        <w:widowControl w:val="0"/>
        <w:jc w:val="left"/>
        <w:rPr>
          <w:rFonts w:ascii="Times New Roman" w:hAnsi="Times New Roman" w:cs="Times New Roman"/>
          <w:b/>
          <w:sz w:val="22"/>
          <w:szCs w:val="22"/>
        </w:rPr>
      </w:pPr>
    </w:p>
    <w:p w14:paraId="64141EA2" w14:textId="77777777" w:rsidR="00EA7CE5" w:rsidRPr="0080728B" w:rsidRDefault="00EA7CE5" w:rsidP="0080728B">
      <w:pPr>
        <w:pStyle w:val="a6"/>
        <w:widowControl w:val="0"/>
        <w:jc w:val="left"/>
        <w:rPr>
          <w:rFonts w:ascii="Times New Roman" w:hAnsi="Times New Roman" w:cs="Times New Roman"/>
          <w:b/>
          <w:sz w:val="22"/>
          <w:szCs w:val="22"/>
        </w:rPr>
      </w:pPr>
    </w:p>
    <w:p w14:paraId="72E81D2B" w14:textId="77777777" w:rsidR="00EA7CE5" w:rsidRPr="0080728B" w:rsidRDefault="00EA7CE5" w:rsidP="0080728B">
      <w:pPr>
        <w:pStyle w:val="a6"/>
        <w:widowControl w:val="0"/>
        <w:jc w:val="left"/>
        <w:rPr>
          <w:rFonts w:ascii="Times New Roman" w:hAnsi="Times New Roman" w:cs="Times New Roman"/>
          <w:b/>
          <w:sz w:val="22"/>
          <w:szCs w:val="22"/>
        </w:rPr>
      </w:pPr>
    </w:p>
    <w:p w14:paraId="4DB3DF2D" w14:textId="77777777" w:rsidR="00EA7CE5" w:rsidRPr="0080728B" w:rsidRDefault="00EA7CE5" w:rsidP="0080728B">
      <w:pPr>
        <w:pStyle w:val="a6"/>
        <w:widowControl w:val="0"/>
        <w:jc w:val="left"/>
        <w:rPr>
          <w:rFonts w:ascii="Times New Roman" w:hAnsi="Times New Roman" w:cs="Times New Roman"/>
          <w:b/>
          <w:sz w:val="22"/>
          <w:szCs w:val="22"/>
        </w:rPr>
      </w:pPr>
    </w:p>
    <w:p w14:paraId="0885920D" w14:textId="77777777" w:rsidR="00EA7CE5" w:rsidRPr="0080728B" w:rsidRDefault="00EA7CE5" w:rsidP="0080728B">
      <w:pPr>
        <w:pStyle w:val="a6"/>
        <w:widowControl w:val="0"/>
        <w:jc w:val="left"/>
        <w:rPr>
          <w:rFonts w:ascii="Times New Roman" w:hAnsi="Times New Roman" w:cs="Times New Roman"/>
          <w:b/>
          <w:sz w:val="22"/>
          <w:szCs w:val="22"/>
        </w:rPr>
      </w:pPr>
    </w:p>
    <w:p w14:paraId="0740A1E4" w14:textId="77777777" w:rsidR="00EA7CE5" w:rsidRPr="0080728B" w:rsidRDefault="00EA7CE5" w:rsidP="0080728B">
      <w:pPr>
        <w:pStyle w:val="a6"/>
        <w:widowControl w:val="0"/>
        <w:jc w:val="left"/>
        <w:rPr>
          <w:rFonts w:ascii="Times New Roman" w:hAnsi="Times New Roman" w:cs="Times New Roman"/>
          <w:b/>
          <w:sz w:val="22"/>
          <w:szCs w:val="22"/>
        </w:rPr>
      </w:pPr>
    </w:p>
    <w:p w14:paraId="558F5EE6" w14:textId="77777777" w:rsidR="00EA7CE5" w:rsidRPr="0080728B" w:rsidRDefault="00EA7CE5" w:rsidP="0080728B">
      <w:pPr>
        <w:pStyle w:val="a6"/>
        <w:widowControl w:val="0"/>
        <w:jc w:val="left"/>
        <w:rPr>
          <w:rFonts w:ascii="Times New Roman" w:hAnsi="Times New Roman" w:cs="Times New Roman"/>
          <w:b/>
          <w:sz w:val="22"/>
          <w:szCs w:val="22"/>
        </w:rPr>
      </w:pPr>
    </w:p>
    <w:p w14:paraId="78388ACC" w14:textId="77777777" w:rsidR="00EA7CE5" w:rsidRPr="0080728B" w:rsidRDefault="00EA7CE5" w:rsidP="0080728B">
      <w:pPr>
        <w:pStyle w:val="a6"/>
        <w:widowControl w:val="0"/>
        <w:jc w:val="left"/>
        <w:rPr>
          <w:rFonts w:ascii="Times New Roman" w:hAnsi="Times New Roman" w:cs="Times New Roman"/>
          <w:b/>
          <w:sz w:val="22"/>
          <w:szCs w:val="22"/>
        </w:rPr>
      </w:pPr>
    </w:p>
    <w:p w14:paraId="2C31ADDF" w14:textId="77777777" w:rsidR="00EA7CE5" w:rsidRPr="0080728B" w:rsidRDefault="00EA7CE5" w:rsidP="0080728B">
      <w:pPr>
        <w:pStyle w:val="a6"/>
        <w:widowControl w:val="0"/>
        <w:jc w:val="left"/>
        <w:rPr>
          <w:rFonts w:ascii="Times New Roman" w:hAnsi="Times New Roman" w:cs="Times New Roman"/>
          <w:b/>
          <w:sz w:val="22"/>
          <w:szCs w:val="22"/>
        </w:rPr>
      </w:pPr>
    </w:p>
    <w:p w14:paraId="08E7FDEF" w14:textId="77777777" w:rsidR="00EA7CE5" w:rsidRPr="0080728B" w:rsidRDefault="00EA7CE5" w:rsidP="0080728B">
      <w:pPr>
        <w:pStyle w:val="a6"/>
        <w:widowControl w:val="0"/>
        <w:jc w:val="left"/>
        <w:rPr>
          <w:rFonts w:ascii="Times New Roman" w:hAnsi="Times New Roman" w:cs="Times New Roman"/>
          <w:b/>
          <w:sz w:val="22"/>
          <w:szCs w:val="22"/>
        </w:rPr>
      </w:pPr>
    </w:p>
    <w:p w14:paraId="47057CF6" w14:textId="77777777" w:rsidR="00EA7CE5" w:rsidRPr="0080728B" w:rsidRDefault="00EA7CE5" w:rsidP="0080728B">
      <w:pPr>
        <w:pStyle w:val="a6"/>
        <w:widowControl w:val="0"/>
        <w:jc w:val="left"/>
        <w:rPr>
          <w:rFonts w:ascii="Times New Roman" w:hAnsi="Times New Roman" w:cs="Times New Roman"/>
          <w:b/>
          <w:sz w:val="22"/>
          <w:szCs w:val="22"/>
        </w:rPr>
      </w:pPr>
    </w:p>
    <w:p w14:paraId="3897B99E" w14:textId="77777777" w:rsidR="0029737E" w:rsidRPr="0080728B" w:rsidRDefault="0029737E" w:rsidP="0080728B">
      <w:pPr>
        <w:pStyle w:val="a6"/>
        <w:widowControl w:val="0"/>
        <w:jc w:val="left"/>
        <w:rPr>
          <w:rFonts w:ascii="Times New Roman" w:hAnsi="Times New Roman" w:cs="Times New Roman"/>
          <w:b/>
          <w:sz w:val="22"/>
          <w:szCs w:val="22"/>
        </w:rPr>
      </w:pPr>
    </w:p>
    <w:p w14:paraId="2FB8AA7B" w14:textId="77777777" w:rsidR="00EA7CE5" w:rsidRPr="0080728B" w:rsidRDefault="00EA7CE5" w:rsidP="0080728B">
      <w:pPr>
        <w:pStyle w:val="a6"/>
        <w:widowControl w:val="0"/>
        <w:jc w:val="left"/>
        <w:rPr>
          <w:rFonts w:ascii="Times New Roman" w:hAnsi="Times New Roman" w:cs="Times New Roman"/>
          <w:b/>
          <w:sz w:val="22"/>
          <w:szCs w:val="22"/>
        </w:rPr>
      </w:pPr>
    </w:p>
    <w:p w14:paraId="5A71007B" w14:textId="77777777" w:rsidR="00EA7CE5" w:rsidRPr="0080728B" w:rsidRDefault="00EA7CE5" w:rsidP="0080728B">
      <w:pPr>
        <w:pStyle w:val="a6"/>
        <w:widowControl w:val="0"/>
        <w:jc w:val="left"/>
        <w:rPr>
          <w:rFonts w:ascii="Times New Roman" w:hAnsi="Times New Roman" w:cs="Times New Roman"/>
          <w:b/>
          <w:sz w:val="22"/>
          <w:szCs w:val="22"/>
        </w:rPr>
      </w:pPr>
    </w:p>
    <w:tbl>
      <w:tblPr>
        <w:tblW w:w="9287" w:type="dxa"/>
        <w:jc w:val="center"/>
        <w:tblLook w:val="01E0" w:firstRow="1" w:lastRow="1" w:firstColumn="1" w:lastColumn="1" w:noHBand="0" w:noVBand="0"/>
      </w:tblPr>
      <w:tblGrid>
        <w:gridCol w:w="4536"/>
        <w:gridCol w:w="4751"/>
      </w:tblGrid>
      <w:tr w:rsidR="00EA7CE5" w:rsidRPr="0080728B" w14:paraId="46AD36F9" w14:textId="77777777" w:rsidTr="00773FFF">
        <w:trPr>
          <w:trHeight w:val="1134"/>
          <w:jc w:val="center"/>
        </w:trPr>
        <w:tc>
          <w:tcPr>
            <w:tcW w:w="4536" w:type="dxa"/>
          </w:tcPr>
          <w:p w14:paraId="0C7950BD" w14:textId="77777777" w:rsidR="00EA7CE5" w:rsidRPr="0080728B" w:rsidRDefault="00EA7CE5" w:rsidP="0080728B">
            <w:pPr>
              <w:widowControl w:val="0"/>
              <w:ind w:left="33"/>
              <w:jc w:val="both"/>
              <w:rPr>
                <w:rFonts w:ascii="Times New Roman" w:hAnsi="Times New Roman" w:cs="Times New Roman"/>
                <w:b/>
                <w:sz w:val="22"/>
                <w:szCs w:val="22"/>
              </w:rPr>
            </w:pPr>
            <w:bookmarkStart w:id="190" w:name="_Hlt500758357"/>
            <w:bookmarkEnd w:id="190"/>
            <w:r w:rsidRPr="0080728B">
              <w:rPr>
                <w:rFonts w:ascii="Times New Roman" w:hAnsi="Times New Roman" w:cs="Times New Roman"/>
                <w:b/>
                <w:sz w:val="22"/>
                <w:szCs w:val="22"/>
              </w:rPr>
              <w:t>Подрядчик:</w:t>
            </w:r>
          </w:p>
          <w:p w14:paraId="251B250C" w14:textId="77777777" w:rsidR="00EA7CE5" w:rsidRPr="0080728B" w:rsidRDefault="00EA7CE5" w:rsidP="0080728B">
            <w:pPr>
              <w:widowControl w:val="0"/>
              <w:ind w:left="-567"/>
              <w:jc w:val="both"/>
              <w:rPr>
                <w:rFonts w:ascii="Times New Roman" w:hAnsi="Times New Roman" w:cs="Times New Roman"/>
                <w:b/>
                <w:sz w:val="22"/>
                <w:szCs w:val="22"/>
              </w:rPr>
            </w:pPr>
          </w:p>
          <w:p w14:paraId="1D6914A7" w14:textId="77777777" w:rsidR="00EA7CE5" w:rsidRPr="0080728B" w:rsidRDefault="00EA7CE5" w:rsidP="0080728B">
            <w:pPr>
              <w:widowControl w:val="0"/>
              <w:ind w:left="-567"/>
              <w:jc w:val="both"/>
              <w:rPr>
                <w:rFonts w:ascii="Times New Roman" w:hAnsi="Times New Roman" w:cs="Times New Roman"/>
                <w:b/>
                <w:sz w:val="22"/>
                <w:szCs w:val="22"/>
              </w:rPr>
            </w:pPr>
          </w:p>
          <w:p w14:paraId="634A1598"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2C2B5AA3"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640E0B4" w14:textId="77777777" w:rsidR="00EA7CE5" w:rsidRPr="0080728B" w:rsidRDefault="00EA7CE5" w:rsidP="0080728B">
            <w:pPr>
              <w:widowControl w:val="0"/>
              <w:ind w:left="-567"/>
              <w:jc w:val="both"/>
              <w:rPr>
                <w:rFonts w:ascii="Times New Roman" w:hAnsi="Times New Roman" w:cs="Times New Roman"/>
                <w:b/>
                <w:sz w:val="22"/>
                <w:szCs w:val="22"/>
              </w:rPr>
            </w:pPr>
          </w:p>
          <w:p w14:paraId="51F929CA" w14:textId="77777777" w:rsidR="00EA7CE5" w:rsidRPr="0080728B" w:rsidRDefault="00EA7CE5" w:rsidP="0080728B">
            <w:pPr>
              <w:widowControl w:val="0"/>
              <w:ind w:left="-567"/>
              <w:jc w:val="both"/>
              <w:rPr>
                <w:rFonts w:ascii="Times New Roman" w:hAnsi="Times New Roman" w:cs="Times New Roman"/>
                <w:b/>
                <w:sz w:val="22"/>
                <w:szCs w:val="22"/>
              </w:rPr>
            </w:pPr>
          </w:p>
          <w:p w14:paraId="5EC50066"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7E22DA33" w14:textId="77777777" w:rsidR="00EA7CE5" w:rsidRPr="0080728B" w:rsidRDefault="00EA7CE5" w:rsidP="0080728B">
      <w:pPr>
        <w:widowControl w:val="0"/>
        <w:jc w:val="right"/>
        <w:rPr>
          <w:rFonts w:ascii="Times New Roman" w:hAnsi="Times New Roman" w:cs="Times New Roman"/>
          <w:b/>
          <w:i/>
          <w:sz w:val="22"/>
          <w:szCs w:val="22"/>
        </w:rPr>
      </w:pPr>
    </w:p>
    <w:p w14:paraId="1A19DE60"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6D74C87D" w14:textId="77777777" w:rsidR="00EA7CE5" w:rsidRPr="0080728B" w:rsidRDefault="001526C4"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bookmarkStart w:id="191" w:name="RefSCH5"/>
      <w:bookmarkStart w:id="192" w:name="_Toc504140800"/>
      <w:bookmarkStart w:id="193" w:name="_Ref513218818"/>
      <w:bookmarkStart w:id="194" w:name="_Toc518653290"/>
      <w:r w:rsidRPr="0080728B">
        <w:rPr>
          <w:rFonts w:ascii="Times New Roman" w:eastAsiaTheme="minorEastAsia" w:hAnsi="Times New Roman" w:cs="Times New Roman"/>
          <w:b/>
          <w:i/>
          <w:color w:val="auto"/>
          <w:sz w:val="22"/>
          <w:szCs w:val="22"/>
        </w:rPr>
        <w:lastRenderedPageBreak/>
        <w:t xml:space="preserve">Приложение </w:t>
      </w:r>
      <w:bookmarkStart w:id="195" w:name="RefSCH5_No"/>
      <w:r w:rsidR="003D1A69" w:rsidRPr="0080728B">
        <w:rPr>
          <w:rFonts w:ascii="Times New Roman" w:eastAsiaTheme="minorEastAsia" w:hAnsi="Times New Roman" w:cs="Times New Roman"/>
          <w:b/>
          <w:i/>
          <w:color w:val="auto"/>
          <w:sz w:val="22"/>
          <w:szCs w:val="22"/>
        </w:rPr>
        <w:t>№ </w:t>
      </w:r>
      <w:r w:rsidRPr="0080728B">
        <w:rPr>
          <w:rFonts w:ascii="Times New Roman" w:eastAsiaTheme="minorEastAsia" w:hAnsi="Times New Roman" w:cs="Times New Roman"/>
          <w:b/>
          <w:i/>
          <w:color w:val="auto"/>
          <w:sz w:val="22"/>
          <w:szCs w:val="22"/>
        </w:rPr>
        <w:t>5</w:t>
      </w:r>
      <w:bookmarkEnd w:id="191"/>
      <w:bookmarkEnd w:id="195"/>
      <w:r w:rsidR="0011403A" w:rsidRPr="0080728B">
        <w:rPr>
          <w:rFonts w:ascii="Times New Roman" w:eastAsiaTheme="minorEastAsia" w:hAnsi="Times New Roman" w:cs="Times New Roman"/>
          <w:b/>
          <w:i/>
          <w:color w:val="auto"/>
          <w:sz w:val="22"/>
          <w:szCs w:val="22"/>
        </w:rPr>
        <w:br/>
      </w:r>
      <w:bookmarkStart w:id="196" w:name="RefSCH5_1"/>
      <w:r w:rsidR="00C812C7" w:rsidRPr="0080728B">
        <w:rPr>
          <w:rFonts w:ascii="Times New Roman" w:eastAsiaTheme="minorEastAsia" w:hAnsi="Times New Roman" w:cs="Times New Roman"/>
          <w:b/>
          <w:color w:val="auto"/>
          <w:sz w:val="22"/>
          <w:szCs w:val="22"/>
        </w:rPr>
        <w:t>Авторский надзор</w:t>
      </w:r>
      <w:bookmarkStart w:id="197" w:name="_Hlt500758481"/>
      <w:bookmarkEnd w:id="192"/>
      <w:bookmarkEnd w:id="193"/>
      <w:bookmarkEnd w:id="194"/>
      <w:bookmarkEnd w:id="196"/>
      <w:bookmarkEnd w:id="197"/>
    </w:p>
    <w:p w14:paraId="343C456B"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Для целей настоящего Приложения Стороны договорились о том, что термины и определения имеют следующее значение:</w:t>
      </w:r>
    </w:p>
    <w:p w14:paraId="073FE3D4"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Представители Подрядчика</w:t>
      </w:r>
      <w:r w:rsidRPr="0080728B">
        <w:rPr>
          <w:rFonts w:ascii="Times New Roman" w:hAnsi="Times New Roman" w:cs="Times New Roman"/>
          <w:sz w:val="22"/>
          <w:szCs w:val="22"/>
        </w:rPr>
        <w:t>» –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3913FA35" w14:textId="77777777" w:rsidR="00EA7CE5"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w:t>
      </w:r>
      <w:r w:rsidRPr="0080728B">
        <w:rPr>
          <w:rFonts w:ascii="Times New Roman" w:hAnsi="Times New Roman" w:cs="Times New Roman"/>
          <w:b/>
          <w:sz w:val="22"/>
          <w:szCs w:val="22"/>
        </w:rPr>
        <w:t>Объект</w:t>
      </w:r>
      <w:r w:rsidRPr="0080728B">
        <w:rPr>
          <w:rFonts w:ascii="Times New Roman" w:hAnsi="Times New Roman" w:cs="Times New Roman"/>
          <w:sz w:val="22"/>
          <w:szCs w:val="22"/>
        </w:rPr>
        <w:t>» – любые объекты недвижимости, законным владельцем или пользователем которых является Заказчик, в отношении которых Представители Подрядчика выполняют Работы или исполняют иные обязанности, предусмотренные Договором.</w:t>
      </w:r>
    </w:p>
    <w:p w14:paraId="4E7293F3" w14:textId="0871866F" w:rsidR="00EA7CE5" w:rsidRPr="0080728B" w:rsidRDefault="006B21D1" w:rsidP="0080728B">
      <w:pPr>
        <w:pStyle w:val="a6"/>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«Генподрядчик» </w:t>
      </w:r>
      <w:r w:rsidR="001E16D0" w:rsidRPr="0080728B">
        <w:rPr>
          <w:rFonts w:ascii="Times New Roman" w:hAnsi="Times New Roman" w:cs="Times New Roman"/>
          <w:b/>
          <w:sz w:val="22"/>
          <w:szCs w:val="22"/>
        </w:rPr>
        <w:t>–</w:t>
      </w:r>
      <w:r w:rsidR="003942C4" w:rsidRPr="0080728B">
        <w:rPr>
          <w:rFonts w:ascii="Times New Roman" w:hAnsi="Times New Roman" w:cs="Times New Roman"/>
          <w:b/>
          <w:sz w:val="22"/>
          <w:szCs w:val="22"/>
        </w:rPr>
        <w:t xml:space="preserve"> </w:t>
      </w:r>
      <w:r w:rsidRPr="0080728B">
        <w:rPr>
          <w:rFonts w:ascii="Times New Roman" w:hAnsi="Times New Roman" w:cs="Times New Roman"/>
          <w:sz w:val="22"/>
          <w:szCs w:val="22"/>
        </w:rPr>
        <w:t>общество с ограниченной ответственностью [●], ОГРН [●], ИНН [●], адрес [●], выполняющая функции генерального подрядчика по строительству</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реконструкции Объекта в рамках Договора подряда от </w:t>
      </w:r>
      <w:r w:rsidR="008F09E0" w:rsidRPr="0080728B">
        <w:rPr>
          <w:rFonts w:ascii="Times New Roman" w:hAnsi="Times New Roman" w:cs="Times New Roman"/>
          <w:sz w:val="22"/>
          <w:szCs w:val="22"/>
        </w:rPr>
        <w:t>[</w:t>
      </w:r>
      <w:r w:rsidR="008F09E0" w:rsidRPr="0080728B">
        <w:rPr>
          <w:rFonts w:ascii="Times New Roman" w:hAnsi="Times New Roman" w:cs="Times New Roman"/>
          <w:i/>
          <w:sz w:val="22"/>
          <w:szCs w:val="22"/>
        </w:rPr>
        <w:t>дата</w:t>
      </w:r>
      <w:r w:rsidR="008F09E0" w:rsidRPr="0080728B">
        <w:rPr>
          <w:rFonts w:ascii="Times New Roman" w:hAnsi="Times New Roman" w:cs="Times New Roman"/>
          <w:sz w:val="22"/>
          <w:szCs w:val="22"/>
        </w:rPr>
        <w:t>] № [</w:t>
      </w:r>
      <w:r w:rsidR="008F09E0" w:rsidRPr="0080728B">
        <w:rPr>
          <w:rFonts w:ascii="Times New Roman" w:hAnsi="Times New Roman" w:cs="Times New Roman"/>
          <w:i/>
          <w:sz w:val="22"/>
          <w:szCs w:val="22"/>
        </w:rPr>
        <w:t>номер</w:t>
      </w:r>
      <w:r w:rsidR="008F09E0" w:rsidRPr="0080728B">
        <w:rPr>
          <w:rFonts w:ascii="Times New Roman" w:hAnsi="Times New Roman" w:cs="Times New Roman"/>
          <w:sz w:val="22"/>
          <w:szCs w:val="22"/>
        </w:rPr>
        <w:t>]</w:t>
      </w:r>
      <w:r w:rsidRPr="0080728B">
        <w:rPr>
          <w:rFonts w:ascii="Times New Roman" w:hAnsi="Times New Roman" w:cs="Times New Roman"/>
          <w:sz w:val="22"/>
          <w:szCs w:val="22"/>
        </w:rPr>
        <w:t>, заключенного с Заказчиком.</w:t>
      </w:r>
    </w:p>
    <w:p w14:paraId="1CA2C32C" w14:textId="77777777" w:rsidR="006B21D1" w:rsidRPr="0080728B" w:rsidRDefault="006B21D1" w:rsidP="0080728B">
      <w:pPr>
        <w:pStyle w:val="a6"/>
        <w:widowControl w:val="0"/>
        <w:jc w:val="both"/>
        <w:rPr>
          <w:rFonts w:ascii="Times New Roman" w:hAnsi="Times New Roman" w:cs="Times New Roman"/>
          <w:sz w:val="22"/>
          <w:szCs w:val="22"/>
        </w:rPr>
      </w:pPr>
    </w:p>
    <w:p w14:paraId="2B26260F" w14:textId="77777777" w:rsidR="006B21D1" w:rsidRPr="0080728B" w:rsidRDefault="006B21D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718ED454" w14:textId="42974E6F" w:rsidR="00EA7CE5" w:rsidRPr="0080728B" w:rsidRDefault="00F336CA"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соответствии с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 xml:space="preserve">разделом </w:t>
      </w:r>
      <w:r w:rsidR="00907D5D" w:rsidRPr="0080728B">
        <w:rPr>
          <w:rFonts w:ascii="Times New Roman" w:hAnsi="Times New Roman" w:cs="Times New Roman"/>
          <w:sz w:val="22"/>
          <w:szCs w:val="22"/>
        </w:rPr>
        <w:fldChar w:fldCharType="begin"/>
      </w:r>
      <w:r w:rsidR="008F09E0" w:rsidRPr="0080728B">
        <w:rPr>
          <w:rFonts w:ascii="Times New Roman" w:hAnsi="Times New Roman" w:cs="Times New Roman"/>
          <w:sz w:val="22"/>
          <w:szCs w:val="22"/>
        </w:rPr>
        <w:instrText xml:space="preserve"> REF _Ref500768055 \n \h </w:instrText>
      </w:r>
      <w:r w:rsidR="0009383D" w:rsidRPr="0080728B">
        <w:rPr>
          <w:rFonts w:ascii="Times New Roman" w:hAnsi="Times New Roman" w:cs="Times New Roman"/>
          <w:sz w:val="22"/>
          <w:szCs w:val="22"/>
        </w:rPr>
        <w:instrText xml:space="preserve"> \* MERGEFORMAT </w:instrText>
      </w:r>
      <w:r w:rsidR="00907D5D" w:rsidRPr="0080728B">
        <w:rPr>
          <w:rFonts w:ascii="Times New Roman" w:hAnsi="Times New Roman" w:cs="Times New Roman"/>
          <w:sz w:val="22"/>
          <w:szCs w:val="22"/>
        </w:rPr>
      </w:r>
      <w:r w:rsidR="00907D5D"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31</w:t>
      </w:r>
      <w:r w:rsidR="00907D5D"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 Подрядчик обязуется оказать услуги </w:t>
      </w:r>
      <w:r w:rsidR="00C972D6" w:rsidRPr="0080728B">
        <w:rPr>
          <w:rFonts w:ascii="Times New Roman" w:hAnsi="Times New Roman" w:cs="Times New Roman"/>
          <w:sz w:val="22"/>
          <w:szCs w:val="22"/>
        </w:rPr>
        <w:t>по проведению</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авторского надзора за строительством Объекта, осуществляемого в целях обеспечения соответствия решений, содержащихся в Технической документации, выполняемым строительн</w:t>
      </w:r>
      <w:r w:rsidR="008F09E0" w:rsidRPr="0080728B">
        <w:rPr>
          <w:rFonts w:ascii="Times New Roman" w:hAnsi="Times New Roman" w:cs="Times New Roman"/>
          <w:sz w:val="22"/>
          <w:szCs w:val="22"/>
        </w:rPr>
        <w:t>о-монтажным работам на Объекте.</w:t>
      </w:r>
    </w:p>
    <w:p w14:paraId="0F749447" w14:textId="77777777" w:rsidR="00EA7CE5" w:rsidRPr="0080728B" w:rsidRDefault="003C6500"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рамках авторского надзора </w:t>
      </w:r>
      <w:r w:rsidR="006B21D1" w:rsidRPr="0080728B">
        <w:rPr>
          <w:rFonts w:ascii="Times New Roman" w:hAnsi="Times New Roman" w:cs="Times New Roman"/>
          <w:sz w:val="22"/>
          <w:szCs w:val="22"/>
        </w:rPr>
        <w:t xml:space="preserve">в счет Цены Работ </w:t>
      </w:r>
      <w:r w:rsidRPr="0080728B">
        <w:rPr>
          <w:rFonts w:ascii="Times New Roman" w:hAnsi="Times New Roman" w:cs="Times New Roman"/>
          <w:sz w:val="22"/>
          <w:szCs w:val="22"/>
        </w:rPr>
        <w:t xml:space="preserve">Подрядчик </w:t>
      </w:r>
      <w:r w:rsidR="00AF5147" w:rsidRPr="0080728B">
        <w:rPr>
          <w:rFonts w:ascii="Times New Roman" w:hAnsi="Times New Roman" w:cs="Times New Roman"/>
          <w:sz w:val="22"/>
          <w:szCs w:val="22"/>
        </w:rPr>
        <w:t>обязуется</w:t>
      </w:r>
      <w:r w:rsidRPr="0080728B">
        <w:rPr>
          <w:rFonts w:ascii="Times New Roman" w:hAnsi="Times New Roman" w:cs="Times New Roman"/>
          <w:sz w:val="22"/>
          <w:szCs w:val="22"/>
        </w:rPr>
        <w:t>:</w:t>
      </w:r>
    </w:p>
    <w:p w14:paraId="066921B7" w14:textId="399D54A2"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проведению авторского надзора в соответствии с законодательными и иными нормативными правовыми актами Российской Федерации, регламентирующими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 xml:space="preserve">слуг, с учетом положений нормативно-технических документов, регламентирующих технологический уровень, качество и состав </w:t>
      </w:r>
      <w:r w:rsidR="003942C4"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а также требованиями Договора и приложений к нему.</w:t>
      </w:r>
    </w:p>
    <w:p w14:paraId="0A3F2C9F" w14:textId="77777777" w:rsidR="006B21D1" w:rsidRPr="0080728B" w:rsidRDefault="00C972D6"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Оказывать у</w:t>
      </w:r>
      <w:r w:rsidR="006B21D1" w:rsidRPr="0080728B">
        <w:rPr>
          <w:rFonts w:ascii="Times New Roman" w:hAnsi="Times New Roman" w:cs="Times New Roman"/>
          <w:sz w:val="22"/>
          <w:szCs w:val="22"/>
        </w:rPr>
        <w:t xml:space="preserve">слуги по настоящему Договору лично. Привлечение третьих лиц осуществляется с письменного согласия Заказчика, при этом Подрядчик в полном объеме несет ответственность за качество и сроки оказания </w:t>
      </w:r>
      <w:r w:rsidRPr="0080728B">
        <w:rPr>
          <w:rFonts w:ascii="Times New Roman" w:hAnsi="Times New Roman" w:cs="Times New Roman"/>
          <w:sz w:val="22"/>
          <w:szCs w:val="22"/>
        </w:rPr>
        <w:t>у</w:t>
      </w:r>
      <w:r w:rsidR="006B21D1" w:rsidRPr="0080728B">
        <w:rPr>
          <w:rFonts w:ascii="Times New Roman" w:hAnsi="Times New Roman" w:cs="Times New Roman"/>
          <w:sz w:val="22"/>
          <w:szCs w:val="22"/>
        </w:rPr>
        <w:t>слуг по авторскому надзору привлеченными им третьими лицами.</w:t>
      </w:r>
    </w:p>
    <w:p w14:paraId="349F79A6" w14:textId="0E1B07A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Назначить в течение 2 (двух) рабочих дней с момента подписания Договора представителя </w:t>
      </w:r>
      <w:r w:rsidR="00330436"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имеющего необходимые квалификацию и опыт, ответственного за ведение авторского надзора за строительством</w:t>
      </w:r>
      <w:r w:rsidR="000C1C76" w:rsidRPr="0080728B">
        <w:rPr>
          <w:rFonts w:ascii="Times New Roman" w:hAnsi="Times New Roman" w:cs="Times New Roman"/>
          <w:sz w:val="22"/>
          <w:szCs w:val="22"/>
        </w:rPr>
        <w:t xml:space="preserve"> / реконструкцией </w:t>
      </w:r>
      <w:r w:rsidRPr="0080728B">
        <w:rPr>
          <w:rFonts w:ascii="Times New Roman" w:hAnsi="Times New Roman" w:cs="Times New Roman"/>
          <w:sz w:val="22"/>
          <w:szCs w:val="22"/>
        </w:rPr>
        <w:t>Объекта на период исполнения обязательств по настоящему Договору.</w:t>
      </w:r>
    </w:p>
    <w:p w14:paraId="650A9D62" w14:textId="71A52515"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Направить в течение 2 (двух) рабочих дней с момента подписания Договора в адрес Заказчика письменное уведомление о начале авторского надзора на Объекте с приложением заверенной</w:t>
      </w:r>
      <w:r w:rsidR="00271BC3" w:rsidRPr="0080728B">
        <w:rPr>
          <w:rFonts w:ascii="Times New Roman" w:hAnsi="Times New Roman" w:cs="Times New Roman"/>
          <w:sz w:val="22"/>
          <w:szCs w:val="22"/>
        </w:rPr>
        <w:t xml:space="preserve"> </w:t>
      </w:r>
      <w:r w:rsidRPr="0080728B">
        <w:rPr>
          <w:rFonts w:ascii="Times New Roman" w:hAnsi="Times New Roman" w:cs="Times New Roman"/>
          <w:sz w:val="22"/>
          <w:szCs w:val="22"/>
        </w:rPr>
        <w:t>копии приказа о назначении представителя Подрядчика, ответственного за ведение авторского надзора на Объекте (в том числе, за ведение журнала авторского надзора за строительством)</w:t>
      </w:r>
      <w:r w:rsidR="00F03A1E" w:rsidRPr="0080728B">
        <w:rPr>
          <w:rFonts w:ascii="Times New Roman" w:hAnsi="Times New Roman" w:cs="Times New Roman"/>
          <w:sz w:val="22"/>
          <w:szCs w:val="22"/>
        </w:rPr>
        <w:t xml:space="preserve"> и журнал авторского надзора</w:t>
      </w:r>
      <w:r w:rsidRPr="0080728B">
        <w:rPr>
          <w:rFonts w:ascii="Times New Roman" w:hAnsi="Times New Roman" w:cs="Times New Roman"/>
          <w:sz w:val="22"/>
          <w:szCs w:val="22"/>
        </w:rPr>
        <w:t>.</w:t>
      </w:r>
    </w:p>
    <w:p w14:paraId="6344AEC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постоянное присутствие представителей Подрядчика на Объекте.</w:t>
      </w:r>
    </w:p>
    <w:p w14:paraId="5CF159D6" w14:textId="77777777" w:rsidR="006B21D1" w:rsidRPr="0080728B" w:rsidRDefault="00AF5147"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Обеспечить соблюдение П</w:t>
      </w:r>
      <w:r w:rsidR="006B21D1" w:rsidRPr="0080728B">
        <w:rPr>
          <w:rFonts w:ascii="Times New Roman" w:hAnsi="Times New Roman" w:cs="Times New Roman"/>
          <w:sz w:val="22"/>
          <w:szCs w:val="22"/>
        </w:rPr>
        <w:t xml:space="preserve">редставителями </w:t>
      </w:r>
      <w:r w:rsidRPr="0080728B">
        <w:rPr>
          <w:rFonts w:ascii="Times New Roman" w:hAnsi="Times New Roman" w:cs="Times New Roman"/>
          <w:sz w:val="22"/>
          <w:szCs w:val="22"/>
        </w:rPr>
        <w:t>Подрядчика</w:t>
      </w:r>
      <w:r w:rsidR="006B21D1" w:rsidRPr="0080728B">
        <w:rPr>
          <w:rFonts w:ascii="Times New Roman" w:hAnsi="Times New Roman" w:cs="Times New Roman"/>
          <w:sz w:val="22"/>
          <w:szCs w:val="22"/>
        </w:rPr>
        <w:t xml:space="preserve"> треб</w:t>
      </w:r>
      <w:r w:rsidRPr="0080728B">
        <w:rPr>
          <w:rFonts w:ascii="Times New Roman" w:hAnsi="Times New Roman" w:cs="Times New Roman"/>
          <w:sz w:val="22"/>
          <w:szCs w:val="22"/>
        </w:rPr>
        <w:t>ований техники безопасности на с</w:t>
      </w:r>
      <w:r w:rsidR="006B21D1" w:rsidRPr="0080728B">
        <w:rPr>
          <w:rFonts w:ascii="Times New Roman" w:hAnsi="Times New Roman" w:cs="Times New Roman"/>
          <w:sz w:val="22"/>
          <w:szCs w:val="22"/>
        </w:rPr>
        <w:t>троительной площадке Объекта.</w:t>
      </w:r>
    </w:p>
    <w:p w14:paraId="32104F45"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Регулярно вести журнал авторского надзора за строительством в соответствии с требованиями действующего законодательства. </w:t>
      </w:r>
    </w:p>
    <w:p w14:paraId="36BDCC74"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Содействовать ознакомлению работников Генподрядчика, осуществляющих </w:t>
      </w:r>
      <w:r w:rsidRPr="0080728B">
        <w:rPr>
          <w:rFonts w:ascii="Times New Roman" w:hAnsi="Times New Roman" w:cs="Times New Roman"/>
          <w:sz w:val="22"/>
          <w:szCs w:val="22"/>
        </w:rPr>
        <w:lastRenderedPageBreak/>
        <w:t xml:space="preserve">строительные и монтажные работы, и представителей Заказчика с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w:t>
      </w:r>
    </w:p>
    <w:p w14:paraId="2A59556F"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консультации и давать необходимые разъяснения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при необходимости вносить в журнал авторского надзора за строительством эскизы проектных решений, дополняющих или корректирующих разработанную </w:t>
      </w:r>
      <w:r w:rsidR="00AF5147" w:rsidRPr="0080728B">
        <w:rPr>
          <w:rFonts w:ascii="Times New Roman" w:hAnsi="Times New Roman" w:cs="Times New Roman"/>
          <w:sz w:val="22"/>
          <w:szCs w:val="22"/>
        </w:rPr>
        <w:t>Техническую</w:t>
      </w:r>
      <w:r w:rsidRPr="0080728B">
        <w:rPr>
          <w:rFonts w:ascii="Times New Roman" w:hAnsi="Times New Roman" w:cs="Times New Roman"/>
          <w:sz w:val="22"/>
          <w:szCs w:val="22"/>
        </w:rPr>
        <w:t xml:space="preserve"> документацию.</w:t>
      </w:r>
    </w:p>
    <w:p w14:paraId="402F4E4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Контролировать своевременное и качественное выполнение всех требований и указаний, внесенных в журнал авторского надзора за строительством.</w:t>
      </w:r>
    </w:p>
    <w:p w14:paraId="71D9DFAA" w14:textId="1D919406"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Участвовать по просьбе Заказчика в обсуждении спорных вопросов, возникающих между Заказчиком и Генподрядчиком, если эти вопросы касаются разработанной </w:t>
      </w:r>
      <w:r w:rsidR="00AF5147" w:rsidRPr="0080728B">
        <w:rPr>
          <w:rFonts w:ascii="Times New Roman" w:hAnsi="Times New Roman" w:cs="Times New Roman"/>
          <w:sz w:val="22"/>
          <w:szCs w:val="22"/>
        </w:rPr>
        <w:t>Подрядчиком</w:t>
      </w:r>
      <w:r w:rsidR="00271BC3" w:rsidRPr="0080728B">
        <w:rPr>
          <w:rFonts w:ascii="Times New Roman" w:hAnsi="Times New Roman" w:cs="Times New Roman"/>
          <w:sz w:val="22"/>
          <w:szCs w:val="22"/>
        </w:rPr>
        <w:t xml:space="preserve">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4E66649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Принимать участие в освидетельствовании геодезической разбивочной основы Объекта.</w:t>
      </w:r>
    </w:p>
    <w:p w14:paraId="492E85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Устанавливать необходимость осуществления геодезических наблюдений за перемещениями и деформациями (осадками, сдвигами, кренами) оснований фундаментов зданий и сооружений, необходимость в проведении которых выявилась в процессе осуществления авторского надзора за Объекта, в том числе существующих объектов капитального строительства, расположенных в непосредственной близости от строящегося Объекта, в случаях, предусмотренных проектом </w:t>
      </w:r>
      <w:r w:rsidR="00F03A1E" w:rsidRPr="0080728B">
        <w:rPr>
          <w:rFonts w:ascii="Times New Roman" w:hAnsi="Times New Roman" w:cs="Times New Roman"/>
          <w:sz w:val="22"/>
          <w:szCs w:val="22"/>
        </w:rPr>
        <w:t xml:space="preserve">организации </w:t>
      </w:r>
      <w:r w:rsidRPr="0080728B">
        <w:rPr>
          <w:rFonts w:ascii="Times New Roman" w:hAnsi="Times New Roman" w:cs="Times New Roman"/>
          <w:sz w:val="22"/>
          <w:szCs w:val="22"/>
        </w:rPr>
        <w:t>строительства по специальным проектам.</w:t>
      </w:r>
    </w:p>
    <w:p w14:paraId="18B3D98F" w14:textId="3E01473E"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Согласовывать совместно с </w:t>
      </w:r>
      <w:r w:rsidR="00784391" w:rsidRPr="0080728B">
        <w:rPr>
          <w:rFonts w:ascii="Times New Roman" w:hAnsi="Times New Roman" w:cs="Times New Roman"/>
          <w:sz w:val="22"/>
          <w:szCs w:val="22"/>
        </w:rPr>
        <w:t>З</w:t>
      </w:r>
      <w:r w:rsidRPr="0080728B">
        <w:rPr>
          <w:rFonts w:ascii="Times New Roman" w:hAnsi="Times New Roman" w:cs="Times New Roman"/>
          <w:sz w:val="22"/>
          <w:szCs w:val="22"/>
        </w:rPr>
        <w:t>аказчиком замену предусмотренных проектом грунтов, материалов изделий и конструкций, входящих в состав возводимого Объекта или его основания, а также замену оборудования в соответствии с действующим законодательством.</w:t>
      </w:r>
    </w:p>
    <w:p w14:paraId="46AE0A81"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Проводить выборочную проверку соответствия производимых строительных и монтажных работ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 требованиям строительных норм и правил.</w:t>
      </w:r>
    </w:p>
    <w:p w14:paraId="1DD5E29D"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Проводить выборочный контроль качества и соблюдения технологии выполнения работ,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а также безопасности ответственных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w:t>
      </w:r>
    </w:p>
    <w:p w14:paraId="31635C28" w14:textId="046848E0"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нарушений требований нормативных правовых актов Российской Федерации, регламентирующих технологический уровень, качество и порядок выполнения строительно-монтажных работ, с учетом положений нормативно-технических документов, регламентирующих технологический уровень, качество и состав работ, с указанием порядка и сроков устранения обнаруженных недостатков (отступлений), путем направления письменных уведомлений в соответствии с положениями </w:t>
      </w:r>
      <w:r w:rsidR="008365A3" w:rsidRPr="0080728B">
        <w:rPr>
          <w:rFonts w:ascii="Times New Roman" w:hAnsi="Times New Roman" w:cs="Times New Roman"/>
          <w:sz w:val="22"/>
          <w:szCs w:val="22"/>
        </w:rPr>
        <w:t>под</w:t>
      </w:r>
      <w:r w:rsidRPr="0080728B">
        <w:rPr>
          <w:rFonts w:ascii="Times New Roman" w:hAnsi="Times New Roman" w:cs="Times New Roman"/>
          <w:sz w:val="22"/>
          <w:szCs w:val="22"/>
        </w:rPr>
        <w:t>раздела</w:t>
      </w:r>
      <w:r w:rsidR="00E16AC0" w:rsidRPr="0080728B">
        <w:rPr>
          <w:rFonts w:ascii="Times New Roman" w:hAnsi="Times New Roman" w:cs="Times New Roman"/>
          <w:sz w:val="22"/>
          <w:szCs w:val="22"/>
        </w:rPr>
        <w:t xml:space="preserve"> </w:t>
      </w:r>
      <w:r w:rsidR="00E16AC0" w:rsidRPr="0080728B">
        <w:rPr>
          <w:rFonts w:ascii="Times New Roman" w:hAnsi="Times New Roman" w:cs="Times New Roman"/>
          <w:sz w:val="22"/>
          <w:szCs w:val="22"/>
        </w:rPr>
        <w:fldChar w:fldCharType="begin"/>
      </w:r>
      <w:r w:rsidR="00E16AC0" w:rsidRPr="0080728B">
        <w:rPr>
          <w:rFonts w:ascii="Times New Roman" w:hAnsi="Times New Roman" w:cs="Times New Roman"/>
          <w:sz w:val="22"/>
          <w:szCs w:val="22"/>
        </w:rPr>
        <w:instrText xml:space="preserve"> REF _Ref513222668 \n \h </w:instrText>
      </w:r>
      <w:r w:rsidR="00FE76A2" w:rsidRPr="0080728B">
        <w:rPr>
          <w:rFonts w:ascii="Times New Roman" w:hAnsi="Times New Roman" w:cs="Times New Roman"/>
          <w:sz w:val="22"/>
          <w:szCs w:val="22"/>
        </w:rPr>
        <w:instrText xml:space="preserve"> \* MERGEFORMAT </w:instrText>
      </w:r>
      <w:r w:rsidR="00E16AC0" w:rsidRPr="0080728B">
        <w:rPr>
          <w:rFonts w:ascii="Times New Roman" w:hAnsi="Times New Roman" w:cs="Times New Roman"/>
          <w:sz w:val="22"/>
          <w:szCs w:val="22"/>
        </w:rPr>
      </w:r>
      <w:r w:rsidR="00E16AC0" w:rsidRPr="0080728B">
        <w:rPr>
          <w:rFonts w:ascii="Times New Roman" w:hAnsi="Times New Roman" w:cs="Times New Roman"/>
          <w:sz w:val="22"/>
          <w:szCs w:val="22"/>
        </w:rPr>
        <w:fldChar w:fldCharType="separate"/>
      </w:r>
      <w:r w:rsidR="00E43A57">
        <w:rPr>
          <w:rFonts w:ascii="Times New Roman" w:hAnsi="Times New Roman" w:cs="Times New Roman"/>
          <w:sz w:val="22"/>
          <w:szCs w:val="22"/>
        </w:rPr>
        <w:t>29</w:t>
      </w:r>
      <w:r w:rsidR="00E16AC0" w:rsidRPr="0080728B">
        <w:rPr>
          <w:rFonts w:ascii="Times New Roman" w:hAnsi="Times New Roman" w:cs="Times New Roman"/>
          <w:sz w:val="22"/>
          <w:szCs w:val="22"/>
        </w:rPr>
        <w:fldChar w:fldCharType="end"/>
      </w:r>
      <w:r w:rsidRPr="0080728B">
        <w:rPr>
          <w:rFonts w:ascii="Times New Roman" w:hAnsi="Times New Roman" w:cs="Times New Roman"/>
          <w:sz w:val="22"/>
          <w:szCs w:val="22"/>
        </w:rPr>
        <w:t xml:space="preserve"> Договора.</w:t>
      </w:r>
    </w:p>
    <w:p w14:paraId="4BD32A12"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о несвоевременном и некачественном выполнении указаний представителей </w:t>
      </w:r>
      <w:r w:rsidR="00AF5147"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осуществляющих авторский надзор, для принятия оперативных мер по устранению выявленных отступлений от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w:t>
      </w:r>
    </w:p>
    <w:p w14:paraId="7F01CF93"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Предоставлять не позднее следующего рабочего дня после соответствующего требования Заказчика своевременную, полную и точную информацию о ходе оказания </w:t>
      </w:r>
      <w:r w:rsidR="00AF5147" w:rsidRPr="0080728B">
        <w:rPr>
          <w:rFonts w:ascii="Times New Roman" w:hAnsi="Times New Roman" w:cs="Times New Roman"/>
          <w:sz w:val="22"/>
          <w:szCs w:val="22"/>
        </w:rPr>
        <w:t>у</w:t>
      </w:r>
      <w:r w:rsidRPr="0080728B">
        <w:rPr>
          <w:rFonts w:ascii="Times New Roman" w:hAnsi="Times New Roman" w:cs="Times New Roman"/>
          <w:sz w:val="22"/>
          <w:szCs w:val="22"/>
        </w:rPr>
        <w:t xml:space="preserve">слуг </w:t>
      </w:r>
      <w:r w:rsidR="00AF5147" w:rsidRPr="0080728B">
        <w:rPr>
          <w:rFonts w:ascii="Times New Roman" w:hAnsi="Times New Roman" w:cs="Times New Roman"/>
          <w:sz w:val="22"/>
          <w:szCs w:val="22"/>
        </w:rPr>
        <w:t xml:space="preserve">авторского надзора </w:t>
      </w:r>
      <w:r w:rsidRPr="0080728B">
        <w:rPr>
          <w:rFonts w:ascii="Times New Roman" w:hAnsi="Times New Roman" w:cs="Times New Roman"/>
          <w:sz w:val="22"/>
          <w:szCs w:val="22"/>
        </w:rPr>
        <w:t xml:space="preserve">на Объекте, допускаемых </w:t>
      </w:r>
      <w:r w:rsidR="00AF5147" w:rsidRPr="0080728B">
        <w:rPr>
          <w:rFonts w:ascii="Times New Roman" w:hAnsi="Times New Roman" w:cs="Times New Roman"/>
          <w:sz w:val="22"/>
          <w:szCs w:val="22"/>
        </w:rPr>
        <w:t>подрядными организациями</w:t>
      </w:r>
      <w:r w:rsidRPr="0080728B">
        <w:rPr>
          <w:rFonts w:ascii="Times New Roman" w:hAnsi="Times New Roman" w:cs="Times New Roman"/>
          <w:sz w:val="22"/>
          <w:szCs w:val="22"/>
        </w:rPr>
        <w:t xml:space="preserve"> отклонениях от </w:t>
      </w:r>
      <w:r w:rsidR="00AF5147" w:rsidRPr="0080728B">
        <w:rPr>
          <w:rFonts w:ascii="Times New Roman" w:hAnsi="Times New Roman" w:cs="Times New Roman"/>
          <w:sz w:val="22"/>
          <w:szCs w:val="22"/>
        </w:rPr>
        <w:t xml:space="preserve">Технической </w:t>
      </w:r>
      <w:r w:rsidRPr="0080728B">
        <w:rPr>
          <w:rFonts w:ascii="Times New Roman" w:hAnsi="Times New Roman" w:cs="Times New Roman"/>
          <w:sz w:val="22"/>
          <w:szCs w:val="22"/>
        </w:rPr>
        <w:t xml:space="preserve">документации, нормативных правовых актов Российской Федерации, регламентирующих технологический уровень, качество и состав работ, с учетом положений нормативно-технических документов, регламентирующих технологический уровень, качество и </w:t>
      </w:r>
      <w:r w:rsidRPr="0080728B">
        <w:rPr>
          <w:rFonts w:ascii="Times New Roman" w:hAnsi="Times New Roman" w:cs="Times New Roman"/>
          <w:sz w:val="22"/>
          <w:szCs w:val="22"/>
        </w:rPr>
        <w:lastRenderedPageBreak/>
        <w:t>состав работ.</w:t>
      </w:r>
    </w:p>
    <w:p w14:paraId="03852ED8" w14:textId="542EBCDD"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Своевременно разрешать все технические вопросы по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документации, возникающие в процессе строительства Объекта.</w:t>
      </w:r>
    </w:p>
    <w:p w14:paraId="2762D249" w14:textId="7769714F"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Уведомлять Заказчика не позднее следующего рабочего дня с момента обнаружения об обнаруженных недостатках в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 xml:space="preserve">документации </w:t>
      </w:r>
      <w:r w:rsidR="004C050F" w:rsidRPr="0080728B">
        <w:rPr>
          <w:rFonts w:ascii="Times New Roman" w:hAnsi="Times New Roman" w:cs="Times New Roman"/>
          <w:sz w:val="22"/>
          <w:szCs w:val="22"/>
        </w:rPr>
        <w:t xml:space="preserve"> и</w:t>
      </w:r>
      <w:proofErr w:type="gramEnd"/>
      <w:r w:rsidR="004C050F" w:rsidRPr="0080728B">
        <w:rPr>
          <w:rFonts w:ascii="Times New Roman" w:hAnsi="Times New Roman" w:cs="Times New Roman"/>
          <w:sz w:val="22"/>
          <w:szCs w:val="22"/>
        </w:rPr>
        <w:t xml:space="preserve"> / или</w:t>
      </w:r>
      <w:r w:rsidRPr="0080728B">
        <w:rPr>
          <w:rFonts w:ascii="Times New Roman" w:hAnsi="Times New Roman" w:cs="Times New Roman"/>
          <w:sz w:val="22"/>
          <w:szCs w:val="22"/>
        </w:rPr>
        <w:t xml:space="preserve"> иной документации.</w:t>
      </w:r>
    </w:p>
    <w:p w14:paraId="152A0EBE"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подписании актов освидетельствования скрытых работ, актов промежуточной приемки ответственных конструкций, участков сетей инженерно-технического обеспечения, контроль за выполнением которых не может быть проведен после выполнения других работ, а также в случаях, предусмотренных </w:t>
      </w:r>
      <w:r w:rsidR="00AF5147" w:rsidRPr="0080728B">
        <w:rPr>
          <w:rFonts w:ascii="Times New Roman" w:hAnsi="Times New Roman" w:cs="Times New Roman"/>
          <w:sz w:val="22"/>
          <w:szCs w:val="22"/>
        </w:rPr>
        <w:t>Технической</w:t>
      </w:r>
      <w:r w:rsidRPr="0080728B">
        <w:rPr>
          <w:rFonts w:ascii="Times New Roman" w:hAnsi="Times New Roman" w:cs="Times New Roman"/>
          <w:sz w:val="22"/>
          <w:szCs w:val="22"/>
        </w:rPr>
        <w:t xml:space="preserve"> документацией, требованиями технических регламентов, при проведении испытания таких конструкций, участков сетей в соответствии с перечнем основных видов скрытых работ, ответственных конструкций, участков сетей инженерно-технического обеспечения, в освидетельствовании которых принимает участие </w:t>
      </w:r>
      <w:r w:rsidR="00AF5147" w:rsidRPr="0080728B">
        <w:rPr>
          <w:rFonts w:ascii="Times New Roman" w:hAnsi="Times New Roman" w:cs="Times New Roman"/>
          <w:sz w:val="22"/>
          <w:szCs w:val="22"/>
        </w:rPr>
        <w:t>Подрядчик</w:t>
      </w:r>
      <w:r w:rsidRPr="0080728B">
        <w:rPr>
          <w:rFonts w:ascii="Times New Roman" w:hAnsi="Times New Roman" w:cs="Times New Roman"/>
          <w:sz w:val="22"/>
          <w:szCs w:val="22"/>
        </w:rPr>
        <w:t>.</w:t>
      </w:r>
    </w:p>
    <w:p w14:paraId="098448CC" w14:textId="77777777" w:rsidR="006B21D1"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 xml:space="preserve">Принимать участие в работе приемочной комиссии при сдаче Объекта в </w:t>
      </w:r>
      <w:r w:rsidR="00AF5147" w:rsidRPr="0080728B">
        <w:rPr>
          <w:rFonts w:ascii="Times New Roman" w:hAnsi="Times New Roman" w:cs="Times New Roman"/>
          <w:sz w:val="22"/>
          <w:szCs w:val="22"/>
        </w:rPr>
        <w:t>г</w:t>
      </w:r>
      <w:r w:rsidRPr="0080728B">
        <w:rPr>
          <w:rFonts w:ascii="Times New Roman" w:hAnsi="Times New Roman" w:cs="Times New Roman"/>
          <w:sz w:val="22"/>
          <w:szCs w:val="22"/>
        </w:rPr>
        <w:t>арантийную эксплуатацию.</w:t>
      </w:r>
    </w:p>
    <w:p w14:paraId="32E96F4F" w14:textId="77777777" w:rsidR="00EA7CE5" w:rsidRPr="0080728B" w:rsidRDefault="006B21D1" w:rsidP="0080728B">
      <w:pPr>
        <w:pStyle w:val="a6"/>
        <w:widowControl w:val="0"/>
        <w:numPr>
          <w:ilvl w:val="0"/>
          <w:numId w:val="31"/>
        </w:numPr>
        <w:ind w:left="0" w:firstLine="567"/>
        <w:jc w:val="both"/>
        <w:rPr>
          <w:rFonts w:ascii="Times New Roman" w:hAnsi="Times New Roman" w:cs="Times New Roman"/>
          <w:sz w:val="22"/>
          <w:szCs w:val="22"/>
        </w:rPr>
      </w:pPr>
      <w:r w:rsidRPr="0080728B">
        <w:rPr>
          <w:rFonts w:ascii="Times New Roman" w:hAnsi="Times New Roman" w:cs="Times New Roman"/>
          <w:sz w:val="22"/>
          <w:szCs w:val="22"/>
        </w:rPr>
        <w:t>Представить Заказчику в течение [●] календарных дней с даты [●] сводный отчет по результатам осуществления авторского надзора за строительством по окончании строительства Объекта.</w:t>
      </w:r>
    </w:p>
    <w:p w14:paraId="40600231" w14:textId="77777777" w:rsidR="006B21D1" w:rsidRPr="0080728B" w:rsidRDefault="006B21D1" w:rsidP="0080728B">
      <w:pPr>
        <w:pStyle w:val="a6"/>
        <w:widowControl w:val="0"/>
        <w:jc w:val="both"/>
        <w:rPr>
          <w:rFonts w:ascii="Times New Roman" w:hAnsi="Times New Roman" w:cs="Times New Roman"/>
          <w:sz w:val="22"/>
          <w:szCs w:val="22"/>
        </w:rPr>
      </w:pPr>
    </w:p>
    <w:tbl>
      <w:tblPr>
        <w:tblW w:w="9287" w:type="dxa"/>
        <w:jc w:val="center"/>
        <w:tblLook w:val="01E0" w:firstRow="1" w:lastRow="1" w:firstColumn="1" w:lastColumn="1" w:noHBand="0" w:noVBand="0"/>
      </w:tblPr>
      <w:tblGrid>
        <w:gridCol w:w="4536"/>
        <w:gridCol w:w="4751"/>
      </w:tblGrid>
      <w:tr w:rsidR="00EA7CE5" w:rsidRPr="0080728B" w14:paraId="22139E81" w14:textId="77777777" w:rsidTr="00773FFF">
        <w:trPr>
          <w:trHeight w:val="1134"/>
          <w:jc w:val="center"/>
        </w:trPr>
        <w:tc>
          <w:tcPr>
            <w:tcW w:w="4536" w:type="dxa"/>
          </w:tcPr>
          <w:p w14:paraId="3E40D922" w14:textId="77777777" w:rsidR="00EA7CE5" w:rsidRPr="0080728B" w:rsidRDefault="00EA7CE5"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58D6C431" w14:textId="77777777" w:rsidR="00EA7CE5" w:rsidRPr="0080728B" w:rsidRDefault="00EA7CE5" w:rsidP="0080728B">
            <w:pPr>
              <w:widowControl w:val="0"/>
              <w:ind w:left="-567"/>
              <w:jc w:val="both"/>
              <w:rPr>
                <w:rFonts w:ascii="Times New Roman" w:hAnsi="Times New Roman" w:cs="Times New Roman"/>
                <w:b/>
                <w:sz w:val="22"/>
                <w:szCs w:val="22"/>
              </w:rPr>
            </w:pPr>
          </w:p>
          <w:p w14:paraId="423179A5" w14:textId="77777777" w:rsidR="00EA7CE5" w:rsidRPr="0080728B" w:rsidRDefault="00EA7CE5" w:rsidP="0080728B">
            <w:pPr>
              <w:widowControl w:val="0"/>
              <w:ind w:left="-567"/>
              <w:jc w:val="both"/>
              <w:rPr>
                <w:rFonts w:ascii="Times New Roman" w:hAnsi="Times New Roman" w:cs="Times New Roman"/>
                <w:b/>
                <w:sz w:val="22"/>
                <w:szCs w:val="22"/>
              </w:rPr>
            </w:pPr>
          </w:p>
          <w:p w14:paraId="7F1493B7"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5373DF72" w14:textId="77777777" w:rsidR="00EA7CE5" w:rsidRPr="0080728B" w:rsidRDefault="00EA7CE5"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1F4FFDF2" w14:textId="77777777" w:rsidR="00EA7CE5" w:rsidRPr="0080728B" w:rsidRDefault="00EA7CE5" w:rsidP="0080728B">
            <w:pPr>
              <w:widowControl w:val="0"/>
              <w:ind w:left="-567"/>
              <w:jc w:val="both"/>
              <w:rPr>
                <w:rFonts w:ascii="Times New Roman" w:hAnsi="Times New Roman" w:cs="Times New Roman"/>
                <w:b/>
                <w:sz w:val="22"/>
                <w:szCs w:val="22"/>
              </w:rPr>
            </w:pPr>
          </w:p>
          <w:p w14:paraId="5ACDE51C" w14:textId="77777777" w:rsidR="00EA7CE5" w:rsidRPr="0080728B" w:rsidRDefault="00EA7CE5" w:rsidP="0080728B">
            <w:pPr>
              <w:widowControl w:val="0"/>
              <w:ind w:left="-567"/>
              <w:jc w:val="both"/>
              <w:rPr>
                <w:rFonts w:ascii="Times New Roman" w:hAnsi="Times New Roman" w:cs="Times New Roman"/>
                <w:b/>
                <w:sz w:val="22"/>
                <w:szCs w:val="22"/>
              </w:rPr>
            </w:pPr>
          </w:p>
          <w:p w14:paraId="27DB45DB" w14:textId="77777777" w:rsidR="00EA7CE5" w:rsidRPr="0080728B" w:rsidRDefault="00EA7CE5"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65B47A53" w14:textId="77777777" w:rsidR="00EA7CE5" w:rsidRPr="0080728B" w:rsidRDefault="00EA7CE5" w:rsidP="0080728B">
      <w:pPr>
        <w:widowControl w:val="0"/>
        <w:jc w:val="right"/>
        <w:rPr>
          <w:rFonts w:ascii="Times New Roman" w:hAnsi="Times New Roman" w:cs="Times New Roman"/>
          <w:b/>
          <w:i/>
          <w:sz w:val="22"/>
          <w:szCs w:val="22"/>
        </w:rPr>
      </w:pPr>
    </w:p>
    <w:p w14:paraId="57C5BC96" w14:textId="77777777" w:rsidR="00D4666C" w:rsidRPr="0080728B" w:rsidRDefault="00262426" w:rsidP="0080728B">
      <w:pPr>
        <w:pStyle w:val="1"/>
        <w:keepNext w:val="0"/>
        <w:keepLines w:val="0"/>
        <w:widowControl w:val="0"/>
        <w:spacing w:before="0" w:after="120" w:line="264" w:lineRule="auto"/>
        <w:ind w:firstLine="6804"/>
        <w:jc w:val="center"/>
        <w:rPr>
          <w:rFonts w:ascii="Times New Roman" w:eastAsiaTheme="minorEastAsia" w:hAnsi="Times New Roman" w:cs="Times New Roman"/>
          <w:b/>
          <w:i/>
          <w:color w:val="auto"/>
          <w:sz w:val="22"/>
          <w:szCs w:val="22"/>
        </w:rPr>
      </w:pPr>
      <w:r w:rsidRPr="0080728B">
        <w:rPr>
          <w:rFonts w:ascii="Times New Roman" w:hAnsi="Times New Roman" w:cs="Times New Roman"/>
          <w:b/>
          <w:i/>
          <w:sz w:val="22"/>
          <w:szCs w:val="22"/>
        </w:rPr>
        <w:br w:type="page"/>
      </w:r>
      <w:bookmarkStart w:id="198" w:name="RefSCH6"/>
      <w:bookmarkStart w:id="199" w:name="_Toc504140801"/>
      <w:bookmarkStart w:id="200" w:name="_Ref513135089"/>
      <w:bookmarkStart w:id="201" w:name="_Ref513135321"/>
      <w:bookmarkStart w:id="202" w:name="_Toc518653291"/>
      <w:r w:rsidR="00AE533F" w:rsidRPr="0080728B">
        <w:rPr>
          <w:rFonts w:ascii="Times New Roman" w:eastAsiaTheme="minorEastAsia" w:hAnsi="Times New Roman" w:cs="Times New Roman"/>
          <w:b/>
          <w:i/>
          <w:color w:val="auto"/>
          <w:sz w:val="22"/>
          <w:szCs w:val="22"/>
        </w:rPr>
        <w:lastRenderedPageBreak/>
        <w:t xml:space="preserve">Приложение </w:t>
      </w:r>
      <w:bookmarkStart w:id="203" w:name="RefSCH6_No"/>
      <w:r w:rsidR="00AE533F" w:rsidRPr="0080728B">
        <w:rPr>
          <w:rFonts w:ascii="Times New Roman" w:eastAsiaTheme="minorEastAsia" w:hAnsi="Times New Roman" w:cs="Times New Roman"/>
          <w:b/>
          <w:i/>
          <w:color w:val="auto"/>
          <w:sz w:val="22"/>
          <w:szCs w:val="22"/>
        </w:rPr>
        <w:t>№</w:t>
      </w:r>
      <w:r w:rsidR="003D1A69" w:rsidRPr="0080728B">
        <w:rPr>
          <w:rFonts w:ascii="Times New Roman" w:eastAsiaTheme="minorEastAsia" w:hAnsi="Times New Roman" w:cs="Times New Roman"/>
          <w:b/>
          <w:i/>
          <w:color w:val="auto"/>
          <w:sz w:val="22"/>
          <w:szCs w:val="22"/>
        </w:rPr>
        <w:t> </w:t>
      </w:r>
      <w:r w:rsidR="00AE533F" w:rsidRPr="0080728B">
        <w:rPr>
          <w:rFonts w:ascii="Times New Roman" w:eastAsiaTheme="minorEastAsia" w:hAnsi="Times New Roman" w:cs="Times New Roman"/>
          <w:b/>
          <w:i/>
          <w:color w:val="auto"/>
          <w:sz w:val="22"/>
          <w:szCs w:val="22"/>
        </w:rPr>
        <w:t>6</w:t>
      </w:r>
      <w:bookmarkEnd w:id="198"/>
      <w:bookmarkEnd w:id="203"/>
      <w:r w:rsidR="0011403A" w:rsidRPr="0080728B">
        <w:rPr>
          <w:rFonts w:ascii="Times New Roman" w:eastAsiaTheme="minorEastAsia" w:hAnsi="Times New Roman" w:cs="Times New Roman"/>
          <w:b/>
          <w:i/>
          <w:color w:val="auto"/>
          <w:sz w:val="22"/>
          <w:szCs w:val="22"/>
        </w:rPr>
        <w:br/>
      </w:r>
      <w:bookmarkStart w:id="204" w:name="RefSCH6_1"/>
      <w:r w:rsidR="0011403A" w:rsidRPr="0080728B">
        <w:rPr>
          <w:rFonts w:ascii="Times New Roman" w:eastAsiaTheme="minorEastAsia" w:hAnsi="Times New Roman" w:cs="Times New Roman"/>
          <w:b/>
          <w:color w:val="auto"/>
          <w:sz w:val="22"/>
          <w:szCs w:val="22"/>
        </w:rPr>
        <w:t>Гарантии и заверения</w:t>
      </w:r>
      <w:bookmarkEnd w:id="199"/>
      <w:bookmarkEnd w:id="200"/>
      <w:bookmarkEnd w:id="201"/>
      <w:bookmarkEnd w:id="202"/>
      <w:bookmarkEnd w:id="204"/>
    </w:p>
    <w:p w14:paraId="57E098B0" w14:textId="77777777" w:rsidR="00AA6F52" w:rsidRPr="0080728B" w:rsidRDefault="00AA6F52" w:rsidP="0080728B">
      <w:pPr>
        <w:pStyle w:val="SCH"/>
        <w:widowControl w:val="0"/>
        <w:numPr>
          <w:ilvl w:val="0"/>
          <w:numId w:val="0"/>
        </w:numPr>
        <w:suppressAutoHyphens w:val="0"/>
        <w:spacing w:line="264" w:lineRule="auto"/>
        <w:jc w:val="left"/>
        <w:rPr>
          <w:rFonts w:ascii="Times New Roman" w:hAnsi="Times New Roman" w:cs="Times New Roman"/>
          <w:i w:val="0"/>
          <w:sz w:val="22"/>
          <w:szCs w:val="22"/>
        </w:rPr>
      </w:pPr>
    </w:p>
    <w:p w14:paraId="5E4E7BBE"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Для целей настоящего </w:t>
      </w:r>
      <w:r w:rsidR="0046507E" w:rsidRPr="0080728B">
        <w:rPr>
          <w:rFonts w:ascii="Times New Roman" w:hAnsi="Times New Roman" w:cs="Times New Roman"/>
          <w:sz w:val="22"/>
          <w:szCs w:val="22"/>
          <w:lang w:eastAsia="en-US"/>
        </w:rPr>
        <w:t>Приложения</w:t>
      </w:r>
      <w:r w:rsidRPr="0080728B">
        <w:rPr>
          <w:rFonts w:ascii="Times New Roman" w:hAnsi="Times New Roman" w:cs="Times New Roman"/>
          <w:sz w:val="22"/>
          <w:szCs w:val="22"/>
          <w:lang w:eastAsia="en-US"/>
        </w:rPr>
        <w:t xml:space="preserve"> Стороны договорились о том, что термины и определения имеют следующее значение:</w:t>
      </w:r>
    </w:p>
    <w:p w14:paraId="03EDFFC5" w14:textId="232CD36B"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«Должностн</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е лиц</w:t>
      </w:r>
      <w:r w:rsidR="00CA2A48" w:rsidRPr="0080728B">
        <w:rPr>
          <w:rFonts w:ascii="Times New Roman" w:hAnsi="Times New Roman" w:cs="Times New Roman"/>
          <w:b/>
          <w:sz w:val="22"/>
          <w:szCs w:val="22"/>
          <w:lang w:eastAsia="en-US"/>
        </w:rPr>
        <w:t>о</w:t>
      </w:r>
      <w:r w:rsidRPr="0080728B">
        <w:rPr>
          <w:rFonts w:ascii="Times New Roman" w:hAnsi="Times New Roman" w:cs="Times New Roman"/>
          <w:b/>
          <w:sz w:val="22"/>
          <w:szCs w:val="22"/>
          <w:lang w:eastAsia="en-US"/>
        </w:rPr>
        <w:t xml:space="preserve">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лицо, осуществляющее полномочия единоличного исполнительного органа, входящее в состав коллегиального исполнительного органа, наблюдательного совета, </w:t>
      </w:r>
      <w:proofErr w:type="gramStart"/>
      <w:r w:rsidRPr="0080728B">
        <w:rPr>
          <w:rFonts w:ascii="Times New Roman" w:hAnsi="Times New Roman" w:cs="Times New Roman"/>
          <w:sz w:val="22"/>
          <w:szCs w:val="22"/>
          <w:lang w:eastAsia="en-US"/>
        </w:rPr>
        <w:t xml:space="preserve">правления </w:t>
      </w:r>
      <w:r w:rsidR="004C050F" w:rsidRPr="0080728B">
        <w:rPr>
          <w:rFonts w:ascii="Times New Roman" w:hAnsi="Times New Roman" w:cs="Times New Roman"/>
          <w:sz w:val="22"/>
          <w:szCs w:val="22"/>
          <w:lang w:eastAsia="en-US"/>
        </w:rPr>
        <w:t xml:space="preserve"> и</w:t>
      </w:r>
      <w:proofErr w:type="gramEnd"/>
      <w:r w:rsidR="004C050F" w:rsidRPr="0080728B">
        <w:rPr>
          <w:rFonts w:ascii="Times New Roman" w:hAnsi="Times New Roman" w:cs="Times New Roman"/>
          <w:sz w:val="22"/>
          <w:szCs w:val="22"/>
          <w:lang w:eastAsia="en-US"/>
        </w:rPr>
        <w:t xml:space="preserve"> / или</w:t>
      </w:r>
      <w:r w:rsidRPr="0080728B">
        <w:rPr>
          <w:rFonts w:ascii="Times New Roman" w:hAnsi="Times New Roman" w:cs="Times New Roman"/>
          <w:sz w:val="22"/>
          <w:szCs w:val="22"/>
          <w:lang w:eastAsia="en-US"/>
        </w:rPr>
        <w:t xml:space="preserve"> совета директоров и лица, отвечающие за осуществление внутреннего контроля Подрядчика или его представителя-юридического лица.</w:t>
      </w:r>
    </w:p>
    <w:p w14:paraId="5C79D094" w14:textId="399E340F"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«Представители Подрядчика»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8439774" w14:textId="053FEBE9"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«Объекты Заказчика»</w:t>
      </w:r>
      <w:r w:rsidR="00E710D3" w:rsidRPr="0080728B">
        <w:rPr>
          <w:rFonts w:ascii="Times New Roman" w:hAnsi="Times New Roman" w:cs="Times New Roman"/>
          <w:b/>
          <w:sz w:val="22"/>
          <w:szCs w:val="22"/>
          <w:lang w:eastAsia="en-US"/>
        </w:rPr>
        <w:t xml:space="preserve"> </w:t>
      </w:r>
      <w:r w:rsidRPr="0080728B">
        <w:rPr>
          <w:rFonts w:ascii="Times New Roman" w:hAnsi="Times New Roman" w:cs="Times New Roman"/>
          <w:sz w:val="22"/>
          <w:szCs w:val="22"/>
          <w:lang w:eastAsia="en-US"/>
        </w:rPr>
        <w:t xml:space="preserve">– любые объекты недвижимости, законным владельцем или пользователем которых является Заказчик, </w:t>
      </w:r>
      <w:r w:rsidR="008F09E0" w:rsidRPr="0080728B">
        <w:rPr>
          <w:rFonts w:ascii="Times New Roman" w:hAnsi="Times New Roman" w:cs="Times New Roman"/>
          <w:sz w:val="22"/>
          <w:szCs w:val="22"/>
          <w:lang w:eastAsia="en-US"/>
        </w:rPr>
        <w:t xml:space="preserve">на </w:t>
      </w:r>
      <w:r w:rsidR="006F725E" w:rsidRPr="0080728B">
        <w:rPr>
          <w:rFonts w:ascii="Times New Roman" w:hAnsi="Times New Roman" w:cs="Times New Roman"/>
          <w:sz w:val="22"/>
          <w:szCs w:val="22"/>
          <w:lang w:eastAsia="en-US"/>
        </w:rPr>
        <w:t>которых</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Представители Подрядчика</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выполняют</w:t>
      </w:r>
      <w:r w:rsidR="000D1975"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Работы</w:t>
      </w:r>
      <w:r w:rsidRPr="0080728B">
        <w:rPr>
          <w:rFonts w:ascii="Times New Roman" w:hAnsi="Times New Roman" w:cs="Times New Roman"/>
          <w:sz w:val="22"/>
          <w:szCs w:val="22"/>
          <w:lang w:eastAsia="en-US"/>
        </w:rPr>
        <w:t xml:space="preserve"> или исполняют иные обязанности, предусмотренные </w:t>
      </w:r>
      <w:r w:rsidR="00807901" w:rsidRPr="0080728B">
        <w:rPr>
          <w:rFonts w:ascii="Times New Roman" w:hAnsi="Times New Roman" w:cs="Times New Roman"/>
          <w:sz w:val="22"/>
          <w:szCs w:val="22"/>
          <w:lang w:eastAsia="en-US"/>
        </w:rPr>
        <w:t>Договором.</w:t>
      </w:r>
    </w:p>
    <w:p w14:paraId="6416273D" w14:textId="670176E0" w:rsidR="00D4666C" w:rsidRPr="0080728B" w:rsidRDefault="00D4666C" w:rsidP="0080728B">
      <w:pPr>
        <w:widowControl w:val="0"/>
        <w:tabs>
          <w:tab w:val="left" w:pos="601"/>
        </w:tabs>
        <w:jc w:val="both"/>
        <w:rPr>
          <w:rFonts w:ascii="Times New Roman" w:hAnsi="Times New Roman" w:cs="Times New Roman"/>
          <w:sz w:val="22"/>
          <w:szCs w:val="22"/>
          <w:lang w:eastAsia="en-US"/>
        </w:rPr>
      </w:pPr>
      <w:r w:rsidRPr="0080728B">
        <w:rPr>
          <w:rFonts w:ascii="Times New Roman" w:hAnsi="Times New Roman" w:cs="Times New Roman"/>
          <w:b/>
          <w:sz w:val="22"/>
          <w:szCs w:val="22"/>
          <w:lang w:eastAsia="en-US"/>
        </w:rPr>
        <w:t>«Третьи лица»</w:t>
      </w:r>
      <w:r w:rsidRPr="0080728B">
        <w:rPr>
          <w:rFonts w:ascii="Times New Roman" w:hAnsi="Times New Roman" w:cs="Times New Roman"/>
          <w:sz w:val="22"/>
          <w:szCs w:val="22"/>
          <w:lang w:eastAsia="en-US"/>
        </w:rPr>
        <w:t xml:space="preserve"> –</w:t>
      </w:r>
      <w:r w:rsidR="00CA2A48"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80728B">
        <w:rPr>
          <w:rFonts w:ascii="Times New Roman" w:hAnsi="Times New Roman" w:cs="Times New Roman"/>
          <w:sz w:val="22"/>
          <w:szCs w:val="22"/>
          <w:lang w:eastAsia="en-US"/>
        </w:rPr>
        <w:t xml:space="preserve">Субподрядных </w:t>
      </w:r>
      <w:r w:rsidRPr="0080728B">
        <w:rPr>
          <w:rFonts w:ascii="Times New Roman" w:hAnsi="Times New Roman" w:cs="Times New Roman"/>
          <w:sz w:val="22"/>
          <w:szCs w:val="22"/>
          <w:lang w:eastAsia="en-US"/>
        </w:rPr>
        <w:t xml:space="preserve">организаций, привлекаемых </w:t>
      </w:r>
      <w:r w:rsidR="00CA2A48"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в целях исполнения обязательств по Договору.</w:t>
      </w:r>
    </w:p>
    <w:p w14:paraId="4018A939" w14:textId="77777777" w:rsidR="008D327F" w:rsidRPr="0080728B" w:rsidRDefault="008D327F"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Подрядчик настоящим заявляет, что на дату вступления в силу Договора:</w:t>
      </w:r>
    </w:p>
    <w:p w14:paraId="3CD29DB0"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Правоспособность и дееспособность</w:t>
      </w:r>
    </w:p>
    <w:p w14:paraId="76F84612" w14:textId="77777777" w:rsidR="00D4666C" w:rsidRPr="0080728B" w:rsidRDefault="005E4AA3" w:rsidP="0080728B">
      <w:pPr>
        <w:widowControl w:val="0"/>
        <w:jc w:val="both"/>
        <w:rPr>
          <w:rFonts w:ascii="Times New Roman" w:hAnsi="Times New Roman" w:cs="Times New Roman"/>
          <w:bCs/>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F47C50" w:rsidRPr="0080728B">
        <w:rPr>
          <w:rFonts w:ascii="Times New Roman" w:hAnsi="Times New Roman" w:cs="Times New Roman"/>
          <w:sz w:val="22"/>
          <w:szCs w:val="22"/>
        </w:rPr>
        <w:t xml:space="preserve"> / </w:t>
      </w:r>
      <w:r w:rsidR="008F09E0" w:rsidRPr="0080728B">
        <w:rPr>
          <w:rFonts w:ascii="Times New Roman" w:hAnsi="Times New Roman" w:cs="Times New Roman"/>
          <w:sz w:val="22"/>
          <w:szCs w:val="22"/>
        </w:rPr>
        <w:t>и</w:t>
      </w:r>
      <w:r w:rsidR="00D4666C" w:rsidRPr="0080728B">
        <w:rPr>
          <w:rFonts w:ascii="Times New Roman" w:hAnsi="Times New Roman" w:cs="Times New Roman"/>
          <w:sz w:val="22"/>
          <w:szCs w:val="22"/>
        </w:rPr>
        <w:t>ностранного государства, обладающей правом осуществления деятельности на территории Российской Федерации.</w:t>
      </w:r>
    </w:p>
    <w:p w14:paraId="2DA51847"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соблюдены все правила и процедуры, установленные учредительными документами, законодательством Российской Федерации и</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31A1194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80728B">
        <w:rPr>
          <w:rFonts w:ascii="Times New Roman" w:hAnsi="Times New Roman" w:cs="Times New Roman"/>
          <w:sz w:val="22"/>
          <w:szCs w:val="22"/>
        </w:rPr>
        <w:t>органа</w:t>
      </w:r>
      <w:proofErr w:type="gramEnd"/>
      <w:r w:rsidR="00D4666C" w:rsidRPr="0080728B">
        <w:rPr>
          <w:rFonts w:ascii="Times New Roman" w:hAnsi="Times New Roman" w:cs="Times New Roman"/>
          <w:sz w:val="22"/>
          <w:szCs w:val="22"/>
        </w:rPr>
        <w:t xml:space="preserve"> или лица об одобрении заключения Договора, надлежащим образом заверенную </w:t>
      </w:r>
      <w:r w:rsidRPr="0080728B">
        <w:rPr>
          <w:rFonts w:ascii="Times New Roman" w:hAnsi="Times New Roman" w:cs="Times New Roman"/>
          <w:sz w:val="22"/>
          <w:szCs w:val="22"/>
        </w:rPr>
        <w:t>Подрядчиком</w:t>
      </w:r>
      <w:r w:rsidR="00D4666C" w:rsidRPr="0080728B">
        <w:rPr>
          <w:rFonts w:ascii="Times New Roman" w:hAnsi="Times New Roman" w:cs="Times New Roman"/>
          <w:sz w:val="22"/>
          <w:szCs w:val="22"/>
        </w:rPr>
        <w:t>.</w:t>
      </w:r>
    </w:p>
    <w:p w14:paraId="0C54CA69"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если заключение Договора в соответствии с учредительными документами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законодательства Российской Федерации и</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или применимого иностранного законодательства, не подлежит предварительному одобрению, </w:t>
      </w:r>
      <w:r w:rsidR="005E4AA3"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80728B">
        <w:rPr>
          <w:rFonts w:ascii="Times New Roman" w:hAnsi="Times New Roman" w:cs="Times New Roman"/>
          <w:sz w:val="22"/>
          <w:szCs w:val="22"/>
        </w:rPr>
        <w:t>Подрядчиком</w:t>
      </w:r>
      <w:r w:rsidRPr="0080728B">
        <w:rPr>
          <w:rFonts w:ascii="Times New Roman" w:hAnsi="Times New Roman" w:cs="Times New Roman"/>
          <w:sz w:val="22"/>
          <w:szCs w:val="22"/>
        </w:rPr>
        <w:t>.</w:t>
      </w:r>
    </w:p>
    <w:p w14:paraId="2BE5E866"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2E116B1F"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6D474479"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отразит в налоговой отчетности НДС, уплаченный Заказчиком в составе цены Работ.</w:t>
      </w:r>
    </w:p>
    <w:p w14:paraId="621AC958" w14:textId="77777777" w:rsidR="00F42202" w:rsidRPr="0080728B" w:rsidRDefault="00F42202"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представит Заказчику первичные документы, соответствующие закону (включая счета-фактуры, акты приема-передачи и т.д.).</w:t>
      </w:r>
    </w:p>
    <w:p w14:paraId="38AB2AAF" w14:textId="77777777"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настоящим гарантирует</w:t>
      </w:r>
      <w:r w:rsidR="00807901" w:rsidRPr="0080728B">
        <w:rPr>
          <w:rFonts w:ascii="Times New Roman" w:hAnsi="Times New Roman" w:cs="Times New Roman"/>
          <w:sz w:val="22"/>
          <w:szCs w:val="22"/>
        </w:rPr>
        <w:t xml:space="preserve">, что на дату вступления в силу </w:t>
      </w:r>
      <w:r w:rsidR="00D4666C" w:rsidRPr="0080728B">
        <w:rPr>
          <w:rFonts w:ascii="Times New Roman" w:hAnsi="Times New Roman" w:cs="Times New Roman"/>
          <w:sz w:val="22"/>
          <w:szCs w:val="22"/>
        </w:rPr>
        <w:t>Договора:</w:t>
      </w:r>
    </w:p>
    <w:p w14:paraId="19913CC4" w14:textId="77777777" w:rsidR="005E4AA3" w:rsidRPr="0080728B" w:rsidRDefault="005E4AA3"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Подрядчик </w:t>
      </w:r>
      <w:r w:rsidR="00D4666C" w:rsidRPr="0080728B">
        <w:rPr>
          <w:rFonts w:ascii="Times New Roman" w:hAnsi="Times New Roman" w:cs="Times New Roman"/>
          <w:sz w:val="22"/>
          <w:szCs w:val="22"/>
        </w:rPr>
        <w:t xml:space="preserve">не совершал никаких корпоративных или иных действий, а также в отношении </w:t>
      </w:r>
      <w:r w:rsidRPr="0080728B">
        <w:rPr>
          <w:rFonts w:ascii="Times New Roman" w:hAnsi="Times New Roman" w:cs="Times New Roman"/>
          <w:sz w:val="22"/>
          <w:szCs w:val="22"/>
        </w:rPr>
        <w:t xml:space="preserve">Подрядчика </w:t>
      </w:r>
      <w:r w:rsidR="00D4666C" w:rsidRPr="0080728B">
        <w:rPr>
          <w:rFonts w:ascii="Times New Roman" w:hAnsi="Times New Roman" w:cs="Times New Roman"/>
          <w:sz w:val="22"/>
          <w:szCs w:val="22"/>
        </w:rPr>
        <w:t xml:space="preserve">и его </w:t>
      </w:r>
      <w:r w:rsidRPr="0080728B">
        <w:rPr>
          <w:rFonts w:ascii="Times New Roman" w:hAnsi="Times New Roman" w:cs="Times New Roman"/>
          <w:sz w:val="22"/>
          <w:szCs w:val="22"/>
        </w:rPr>
        <w:t xml:space="preserve">Должностных </w:t>
      </w:r>
      <w:r w:rsidR="00D4666C" w:rsidRPr="0080728B">
        <w:rPr>
          <w:rFonts w:ascii="Times New Roman" w:hAnsi="Times New Roman" w:cs="Times New Roman"/>
          <w:sz w:val="22"/>
          <w:szCs w:val="22"/>
        </w:rPr>
        <w:t>лиц или Представителей не совершены никакие действия, не было возбуждено и не ожидается каких-либо процессуальных действий, которые могут повлечь</w:t>
      </w:r>
      <w:r w:rsidRPr="0080728B">
        <w:rPr>
          <w:rFonts w:ascii="Times New Roman" w:hAnsi="Times New Roman" w:cs="Times New Roman"/>
          <w:sz w:val="22"/>
          <w:szCs w:val="22"/>
        </w:rPr>
        <w:t>:</w:t>
      </w:r>
      <w:r w:rsidR="000D1975" w:rsidRPr="0080728B">
        <w:rPr>
          <w:rFonts w:ascii="Times New Roman" w:hAnsi="Times New Roman" w:cs="Times New Roman"/>
          <w:sz w:val="22"/>
          <w:szCs w:val="22"/>
        </w:rPr>
        <w:t xml:space="preserve"> </w:t>
      </w:r>
      <w:r w:rsidR="00D4666C" w:rsidRPr="0080728B">
        <w:rPr>
          <w:rFonts w:ascii="Times New Roman" w:hAnsi="Times New Roman" w:cs="Times New Roman"/>
          <w:sz w:val="22"/>
          <w:szCs w:val="22"/>
        </w:rPr>
        <w:t>банкротство, ликвидацию или реорганизацию; привлечение к уголовной или административной ответственности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невозможность исполнения обяза</w:t>
      </w:r>
      <w:r w:rsidRPr="0080728B">
        <w:rPr>
          <w:rFonts w:ascii="Times New Roman" w:hAnsi="Times New Roman" w:cs="Times New Roman"/>
          <w:sz w:val="22"/>
          <w:szCs w:val="22"/>
        </w:rPr>
        <w:t>тельств по Договору;</w:t>
      </w:r>
    </w:p>
    <w:p w14:paraId="73D4DFBA" w14:textId="5C30A464" w:rsidR="005E4AA3"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один из участников, акционеров, владеющих более чем 5</w:t>
      </w:r>
      <w:r w:rsidR="007B739D" w:rsidRPr="0080728B">
        <w:rPr>
          <w:rFonts w:ascii="Times New Roman" w:hAnsi="Times New Roman" w:cs="Times New Roman"/>
          <w:sz w:val="22"/>
          <w:szCs w:val="22"/>
        </w:rPr>
        <w:t xml:space="preserve"> (пятью</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процентами</w:t>
      </w:r>
      <w:r w:rsidRPr="0080728B">
        <w:rPr>
          <w:rFonts w:ascii="Times New Roman" w:hAnsi="Times New Roman" w:cs="Times New Roman"/>
          <w:sz w:val="22"/>
          <w:szCs w:val="22"/>
        </w:rPr>
        <w:t xml:space="preserve"> акций</w:t>
      </w:r>
      <w:r w:rsidR="00F47C50" w:rsidRPr="0080728B">
        <w:rPr>
          <w:rFonts w:ascii="Times New Roman" w:hAnsi="Times New Roman" w:cs="Times New Roman"/>
          <w:sz w:val="22"/>
          <w:szCs w:val="22"/>
        </w:rPr>
        <w:t xml:space="preserve"> / </w:t>
      </w:r>
      <w:r w:rsidR="005E4AA3" w:rsidRPr="0080728B">
        <w:rPr>
          <w:rFonts w:ascii="Times New Roman" w:hAnsi="Times New Roman" w:cs="Times New Roman"/>
          <w:sz w:val="22"/>
          <w:szCs w:val="22"/>
        </w:rPr>
        <w:t>долей</w:t>
      </w:r>
      <w:r w:rsidRPr="0080728B">
        <w:rPr>
          <w:rFonts w:ascii="Times New Roman" w:hAnsi="Times New Roman" w:cs="Times New Roman"/>
          <w:sz w:val="22"/>
          <w:szCs w:val="22"/>
        </w:rPr>
        <w:t xml:space="preserve"> в уставном капитале </w:t>
      </w:r>
      <w:r w:rsidR="005E4AA3"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или Представителей </w:t>
      </w:r>
      <w:r w:rsidR="004C050F" w:rsidRPr="0080728B">
        <w:rPr>
          <w:rFonts w:ascii="Times New Roman" w:hAnsi="Times New Roman" w:cs="Times New Roman"/>
          <w:sz w:val="22"/>
          <w:szCs w:val="22"/>
        </w:rPr>
        <w:t xml:space="preserve"> и / или</w:t>
      </w:r>
      <w:r w:rsidRPr="0080728B">
        <w:rPr>
          <w:rFonts w:ascii="Times New Roman" w:hAnsi="Times New Roman" w:cs="Times New Roman"/>
          <w:sz w:val="22"/>
          <w:szCs w:val="22"/>
        </w:rPr>
        <w:t xml:space="preserve"> иное </w:t>
      </w:r>
      <w:r w:rsidR="005E4AA3" w:rsidRPr="0080728B">
        <w:rPr>
          <w:rFonts w:ascii="Times New Roman" w:hAnsi="Times New Roman" w:cs="Times New Roman"/>
          <w:sz w:val="22"/>
          <w:szCs w:val="22"/>
        </w:rPr>
        <w:t>юридическое или</w:t>
      </w:r>
      <w:r w:rsidRPr="0080728B">
        <w:rPr>
          <w:rFonts w:ascii="Times New Roman" w:hAnsi="Times New Roman" w:cs="Times New Roman"/>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(«конечный бенефициар») одновременно не является государственным или муниципальным служащим Российской Федерации или иностранного государства </w:t>
      </w:r>
      <w:r w:rsidR="005E4AA3" w:rsidRPr="0080728B">
        <w:rPr>
          <w:rFonts w:ascii="Times New Roman" w:hAnsi="Times New Roman" w:cs="Times New Roman"/>
          <w:sz w:val="22"/>
          <w:szCs w:val="22"/>
        </w:rPr>
        <w:t xml:space="preserve">либо </w:t>
      </w:r>
      <w:r w:rsidRPr="0080728B">
        <w:rPr>
          <w:rFonts w:ascii="Times New Roman" w:hAnsi="Times New Roman" w:cs="Times New Roman"/>
          <w:sz w:val="22"/>
          <w:szCs w:val="22"/>
        </w:rPr>
        <w:t xml:space="preserve">работником </w:t>
      </w:r>
      <w:r w:rsidR="005E4AA3" w:rsidRPr="0080728B">
        <w:rPr>
          <w:rFonts w:ascii="Times New Roman" w:hAnsi="Times New Roman" w:cs="Times New Roman"/>
          <w:sz w:val="22"/>
          <w:szCs w:val="22"/>
        </w:rPr>
        <w:t xml:space="preserve">какой-либо </w:t>
      </w:r>
      <w:r w:rsidRPr="0080728B">
        <w:rPr>
          <w:rFonts w:ascii="Times New Roman" w:hAnsi="Times New Roman" w:cs="Times New Roman"/>
          <w:sz w:val="22"/>
          <w:szCs w:val="22"/>
        </w:rPr>
        <w:t>компании, в которой Российская Федерация или иное иностранное государство имеет более 50</w:t>
      </w:r>
      <w:r w:rsidR="007B739D" w:rsidRPr="0080728B">
        <w:rPr>
          <w:rFonts w:ascii="Times New Roman" w:hAnsi="Times New Roman" w:cs="Times New Roman"/>
          <w:sz w:val="22"/>
          <w:szCs w:val="22"/>
        </w:rPr>
        <w:t xml:space="preserve"> (пятидесяти</w:t>
      </w:r>
      <w:r w:rsidR="00E84F4A" w:rsidRPr="0080728B">
        <w:rPr>
          <w:rFonts w:ascii="Times New Roman" w:hAnsi="Times New Roman" w:cs="Times New Roman"/>
          <w:sz w:val="22"/>
          <w:szCs w:val="22"/>
        </w:rPr>
        <w:t>)</w:t>
      </w:r>
      <w:r w:rsidR="007B739D" w:rsidRPr="0080728B">
        <w:rPr>
          <w:rFonts w:ascii="Times New Roman" w:hAnsi="Times New Roman" w:cs="Times New Roman"/>
          <w:sz w:val="22"/>
          <w:szCs w:val="22"/>
        </w:rPr>
        <w:t xml:space="preserve"> процентов</w:t>
      </w:r>
      <w:r w:rsidR="005E4AA3" w:rsidRPr="0080728B">
        <w:rPr>
          <w:rFonts w:ascii="Times New Roman" w:hAnsi="Times New Roman" w:cs="Times New Roman"/>
          <w:sz w:val="22"/>
          <w:szCs w:val="22"/>
        </w:rPr>
        <w:t xml:space="preserve"> долей участия;</w:t>
      </w:r>
    </w:p>
    <w:p w14:paraId="4897C912" w14:textId="20104301"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r w:rsidR="001F42C6" w:rsidRPr="0080728B">
        <w:rPr>
          <w:rFonts w:ascii="Times New Roman" w:hAnsi="Times New Roman" w:cs="Times New Roman"/>
          <w:sz w:val="22"/>
          <w:szCs w:val="22"/>
        </w:rPr>
        <w:t>;</w:t>
      </w:r>
    </w:p>
    <w:p w14:paraId="0209A3F7" w14:textId="02A575A5" w:rsidR="00D4666C" w:rsidRPr="0080728B" w:rsidRDefault="00D4666C" w:rsidP="0080728B">
      <w:pPr>
        <w:widowControl w:val="0"/>
        <w:numPr>
          <w:ilvl w:val="0"/>
          <w:numId w:val="7"/>
        </w:numPr>
        <w:tabs>
          <w:tab w:val="left" w:pos="284"/>
        </w:tabs>
        <w:ind w:left="0" w:firstLine="0"/>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отношении </w:t>
      </w:r>
      <w:r w:rsidR="001F42C6" w:rsidRPr="0080728B">
        <w:rPr>
          <w:rFonts w:ascii="Times New Roman" w:hAnsi="Times New Roman" w:cs="Times New Roman"/>
          <w:sz w:val="22"/>
          <w:szCs w:val="22"/>
          <w:lang w:eastAsia="en-US"/>
        </w:rPr>
        <w:t>Д</w:t>
      </w:r>
      <w:r w:rsidRPr="0080728B">
        <w:rPr>
          <w:rFonts w:ascii="Times New Roman" w:hAnsi="Times New Roman" w:cs="Times New Roman"/>
          <w:sz w:val="22"/>
          <w:szCs w:val="22"/>
          <w:lang w:eastAsia="en-US"/>
        </w:rPr>
        <w:t xml:space="preserve">олжностных лиц, Представителей </w:t>
      </w:r>
      <w:r w:rsidR="005E4AA3" w:rsidRPr="0080728B">
        <w:rPr>
          <w:rFonts w:ascii="Times New Roman" w:hAnsi="Times New Roman" w:cs="Times New Roman"/>
          <w:sz w:val="22"/>
          <w:szCs w:val="22"/>
          <w:lang w:eastAsia="en-US"/>
        </w:rPr>
        <w:t>Подрядчика</w:t>
      </w:r>
      <w:r w:rsidR="00E710D3" w:rsidRPr="0080728B">
        <w:rPr>
          <w:rFonts w:ascii="Times New Roman" w:hAnsi="Times New Roman" w:cs="Times New Roman"/>
          <w:sz w:val="22"/>
          <w:szCs w:val="22"/>
          <w:lang w:eastAsia="en-US"/>
        </w:rPr>
        <w:t xml:space="preserve"> </w:t>
      </w:r>
      <w:r w:rsidR="004C050F" w:rsidRPr="0080728B">
        <w:rPr>
          <w:rFonts w:ascii="Times New Roman" w:hAnsi="Times New Roman" w:cs="Times New Roman"/>
          <w:sz w:val="22"/>
          <w:szCs w:val="22"/>
          <w:lang w:eastAsia="en-US"/>
        </w:rPr>
        <w:t xml:space="preserve"> и / или</w:t>
      </w:r>
      <w:r w:rsidR="005E4AA3" w:rsidRPr="0080728B">
        <w:rPr>
          <w:rFonts w:ascii="Times New Roman" w:hAnsi="Times New Roman" w:cs="Times New Roman"/>
          <w:sz w:val="22"/>
          <w:szCs w:val="22"/>
          <w:lang w:eastAsia="en-US"/>
        </w:rPr>
        <w:t xml:space="preserve"> его</w:t>
      </w:r>
      <w:r w:rsidRPr="0080728B">
        <w:rPr>
          <w:rFonts w:ascii="Times New Roman" w:hAnsi="Times New Roman" w:cs="Times New Roman"/>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w:t>
      </w:r>
      <w:r w:rsidR="004C050F" w:rsidRPr="0080728B">
        <w:rPr>
          <w:rFonts w:ascii="Times New Roman" w:hAnsi="Times New Roman" w:cs="Times New Roman"/>
          <w:sz w:val="22"/>
          <w:szCs w:val="22"/>
          <w:lang w:eastAsia="en-US"/>
        </w:rPr>
        <w:t>и / или</w:t>
      </w:r>
      <w:r w:rsidRPr="0080728B">
        <w:rPr>
          <w:rFonts w:ascii="Times New Roman" w:hAnsi="Times New Roman" w:cs="Times New Roman"/>
          <w:sz w:val="22"/>
          <w:szCs w:val="22"/>
          <w:lang w:eastAsia="en-US"/>
        </w:rPr>
        <w:t xml:space="preserve">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80728B">
        <w:rPr>
          <w:rFonts w:ascii="Times New Roman" w:hAnsi="Times New Roman" w:cs="Times New Roman"/>
          <w:sz w:val="22"/>
          <w:szCs w:val="22"/>
          <w:lang w:eastAsia="en-US"/>
        </w:rPr>
        <w:t>го</w:t>
      </w:r>
      <w:r w:rsidRPr="0080728B">
        <w:rPr>
          <w:rFonts w:ascii="Times New Roman" w:hAnsi="Times New Roman" w:cs="Times New Roman"/>
          <w:sz w:val="22"/>
          <w:szCs w:val="22"/>
          <w:lang w:eastAsia="en-US"/>
        </w:rPr>
        <w:t xml:space="preserve"> содействия ее осуществлению.</w:t>
      </w:r>
    </w:p>
    <w:p w14:paraId="46E3E7D6" w14:textId="77777777" w:rsidR="004E38EC" w:rsidRPr="0080728B" w:rsidRDefault="004E38E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w:t>
      </w:r>
      <w:r w:rsidR="006857B4" w:rsidRPr="0080728B">
        <w:rPr>
          <w:rFonts w:ascii="Times New Roman" w:hAnsi="Times New Roman" w:cs="Times New Roman"/>
          <w:sz w:val="22"/>
          <w:szCs w:val="22"/>
          <w:lang w:eastAsia="en-US"/>
        </w:rPr>
        <w:t>Задания на проектирование</w:t>
      </w:r>
      <w:r w:rsidRPr="0080728B">
        <w:rPr>
          <w:rFonts w:ascii="Times New Roman" w:hAnsi="Times New Roman" w:cs="Times New Roman"/>
          <w:sz w:val="22"/>
          <w:szCs w:val="22"/>
          <w:lang w:eastAsia="en-US"/>
        </w:rPr>
        <w:t>,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3041E3EC" w14:textId="3C303E2E" w:rsidR="00D4666C" w:rsidRPr="0080728B" w:rsidRDefault="005E4AA3"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Подрядчик</w:t>
      </w:r>
      <w:r w:rsidR="00D4666C" w:rsidRPr="0080728B">
        <w:rPr>
          <w:rFonts w:ascii="Times New Roman" w:hAnsi="Times New Roman" w:cs="Times New Roman"/>
          <w:sz w:val="22"/>
          <w:szCs w:val="22"/>
          <w:lang w:eastAsia="en-US"/>
        </w:rPr>
        <w:t xml:space="preserve"> подтверждает, что ознакомлен с </w:t>
      </w:r>
      <w:r w:rsidRPr="0080728B">
        <w:rPr>
          <w:rFonts w:ascii="Times New Roman" w:hAnsi="Times New Roman" w:cs="Times New Roman"/>
          <w:b/>
          <w:i/>
          <w:color w:val="C00000"/>
          <w:sz w:val="22"/>
          <w:szCs w:val="22"/>
          <w:lang w:eastAsia="en-US"/>
        </w:rPr>
        <w:t>[</w:t>
      </w:r>
      <w:r w:rsidR="00D4666C" w:rsidRPr="0080728B">
        <w:rPr>
          <w:rFonts w:ascii="Times New Roman" w:hAnsi="Times New Roman" w:cs="Times New Roman"/>
          <w:b/>
          <w:i/>
          <w:color w:val="C00000"/>
          <w:sz w:val="22"/>
          <w:szCs w:val="22"/>
          <w:lang w:eastAsia="en-US"/>
        </w:rPr>
        <w:t xml:space="preserve">указать точное название корпоративного документа о Правилах корпоративного поведения и бизнес-этики </w:t>
      </w:r>
      <w:r w:rsidRPr="0080728B">
        <w:rPr>
          <w:rFonts w:ascii="Times New Roman" w:hAnsi="Times New Roman" w:cs="Times New Roman"/>
          <w:b/>
          <w:i/>
          <w:color w:val="C00000"/>
          <w:sz w:val="22"/>
          <w:szCs w:val="22"/>
          <w:lang w:eastAsia="en-US"/>
        </w:rPr>
        <w:t>Заказчика]</w:t>
      </w:r>
      <w:r w:rsidR="008F09E0" w:rsidRPr="0080728B">
        <w:rPr>
          <w:rFonts w:ascii="Times New Roman" w:hAnsi="Times New Roman" w:cs="Times New Roman"/>
          <w:sz w:val="22"/>
          <w:szCs w:val="22"/>
          <w:lang w:eastAsia="en-US"/>
        </w:rPr>
        <w:t xml:space="preserve"> (доступным</w:t>
      </w:r>
      <w:r w:rsidR="00D4666C" w:rsidRPr="0080728B">
        <w:rPr>
          <w:rFonts w:ascii="Times New Roman" w:hAnsi="Times New Roman" w:cs="Times New Roman"/>
          <w:sz w:val="22"/>
          <w:szCs w:val="22"/>
          <w:lang w:eastAsia="en-US"/>
        </w:rPr>
        <w:t xml:space="preserve"> в электронном виде на </w:t>
      </w:r>
      <w:r w:rsidR="008F09E0" w:rsidRPr="0080728B">
        <w:rPr>
          <w:rFonts w:ascii="Times New Roman" w:hAnsi="Times New Roman" w:cs="Times New Roman"/>
          <w:sz w:val="22"/>
          <w:szCs w:val="22"/>
          <w:lang w:eastAsia="en-US"/>
        </w:rPr>
        <w:t>веб-</w:t>
      </w:r>
      <w:r w:rsidR="00D4666C" w:rsidRPr="0080728B">
        <w:rPr>
          <w:rFonts w:ascii="Times New Roman" w:hAnsi="Times New Roman" w:cs="Times New Roman"/>
          <w:sz w:val="22"/>
          <w:szCs w:val="22"/>
          <w:lang w:eastAsia="en-US"/>
        </w:rPr>
        <w:t xml:space="preserve">сайте Заказчика </w:t>
      </w:r>
      <w:r w:rsidR="008F09E0" w:rsidRPr="0080728B">
        <w:rPr>
          <w:rFonts w:ascii="Times New Roman" w:hAnsi="Times New Roman" w:cs="Times New Roman"/>
          <w:sz w:val="22"/>
          <w:szCs w:val="22"/>
          <w:lang w:eastAsia="en-US"/>
        </w:rPr>
        <w:t>[</w:t>
      </w:r>
      <w:hyperlink r:id="rId18" w:history="1"/>
      <w:r w:rsidR="00487FF1" w:rsidRPr="00487FF1">
        <w:rPr>
          <w:rStyle w:val="ad"/>
          <w:rFonts w:ascii="Times New Roman" w:hAnsi="Times New Roman" w:cs="Times New Roman"/>
          <w:sz w:val="22"/>
          <w:szCs w:val="22"/>
        </w:rPr>
        <w:t>https://www.eurosib-td.ru/ru/zakupki-rabot-i-uslug/dokumenty.php</w:t>
      </w:r>
      <w:r w:rsidR="00487FF1" w:rsidRPr="00487FF1">
        <w:rPr>
          <w:rStyle w:val="ad"/>
          <w:rFonts w:ascii="Times New Roman" w:hAnsi="Times New Roman" w:cs="Times New Roman"/>
          <w:color w:val="auto"/>
          <w:sz w:val="22"/>
          <w:szCs w:val="22"/>
        </w:rPr>
        <w:t>]</w:t>
      </w:r>
      <w:r w:rsidR="00D4666C" w:rsidRPr="0080728B">
        <w:rPr>
          <w:rFonts w:ascii="Times New Roman" w:hAnsi="Times New Roman" w:cs="Times New Roman"/>
          <w:sz w:val="22"/>
          <w:szCs w:val="22"/>
          <w:lang w:eastAsia="en-US"/>
        </w:rPr>
        <w:t xml:space="preserve">, а также в бумажном виде в помещении Заказчика) и обязуется при исполнении Договора соблюдать, насколько это применимо к </w:t>
      </w:r>
      <w:r w:rsidRPr="0080728B">
        <w:rPr>
          <w:rFonts w:ascii="Times New Roman" w:hAnsi="Times New Roman" w:cs="Times New Roman"/>
          <w:sz w:val="22"/>
          <w:szCs w:val="22"/>
        </w:rPr>
        <w:t>Подрядчику</w:t>
      </w:r>
      <w:r w:rsidR="00D4666C" w:rsidRPr="0080728B">
        <w:rPr>
          <w:rFonts w:ascii="Times New Roman" w:hAnsi="Times New Roman" w:cs="Times New Roman"/>
          <w:sz w:val="22"/>
          <w:szCs w:val="22"/>
          <w:lang w:eastAsia="en-US"/>
        </w:rPr>
        <w:t>, основные принципы, изложенные в указанных в настоящем пункте документах.</w:t>
      </w:r>
    </w:p>
    <w:p w14:paraId="6AD1A3C8" w14:textId="2C62B691" w:rsidR="00D4666C" w:rsidRPr="0080728B" w:rsidRDefault="005E4AA3"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80728B">
        <w:rPr>
          <w:rFonts w:ascii="Times New Roman" w:hAnsi="Times New Roman" w:cs="Times New Roman"/>
          <w:sz w:val="22"/>
          <w:szCs w:val="22"/>
        </w:rPr>
        <w:t>ей</w:t>
      </w:r>
      <w:r w:rsidR="00E710D3" w:rsidRPr="0080728B">
        <w:rPr>
          <w:rFonts w:ascii="Times New Roman" w:hAnsi="Times New Roman" w:cs="Times New Roman"/>
          <w:sz w:val="22"/>
          <w:szCs w:val="22"/>
        </w:rPr>
        <w:t xml:space="preserve"> </w:t>
      </w:r>
      <w:r w:rsidR="00E636CE"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предусмотренн</w:t>
      </w:r>
      <w:r w:rsidR="00E636CE" w:rsidRPr="0080728B">
        <w:rPr>
          <w:rFonts w:ascii="Times New Roman" w:hAnsi="Times New Roman" w:cs="Times New Roman"/>
          <w:sz w:val="22"/>
          <w:szCs w:val="22"/>
        </w:rPr>
        <w:t xml:space="preserve">ых в настоящем </w:t>
      </w:r>
      <w:r w:rsidR="00D4666C" w:rsidRPr="0080728B">
        <w:rPr>
          <w:rFonts w:ascii="Times New Roman" w:hAnsi="Times New Roman" w:cs="Times New Roman"/>
          <w:sz w:val="22"/>
          <w:szCs w:val="22"/>
        </w:rPr>
        <w:t>пункте Гарантий и заверений.</w:t>
      </w:r>
    </w:p>
    <w:p w14:paraId="078521B3" w14:textId="77777777" w:rsidR="0012563B" w:rsidRPr="0080728B" w:rsidRDefault="0012563B"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8E45F46" w14:textId="209EDD30" w:rsidR="00D4666C" w:rsidRPr="0080728B" w:rsidRDefault="001E0808"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Подрядчик гарантирует Заказчику соблюдение требований законодательства о персональных данных.</w:t>
      </w:r>
    </w:p>
    <w:p w14:paraId="5C27D49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Отказ от найма работников</w:t>
      </w:r>
    </w:p>
    <w:p w14:paraId="7F12E490" w14:textId="77777777" w:rsidR="00D4666C" w:rsidRPr="0080728B" w:rsidRDefault="00D4666C" w:rsidP="0080728B">
      <w:pPr>
        <w:widowControl w:val="0"/>
        <w:tabs>
          <w:tab w:val="left" w:pos="54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период действия Договора и в течение 3 (трех) лет с даты окончания срока его действия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обязуется не предлагать работникам Заказчика ни в какой форме (в том числе ни устно, ни письменно) заключени</w:t>
      </w:r>
      <w:r w:rsidR="008F09E0" w:rsidRPr="0080728B">
        <w:rPr>
          <w:rFonts w:ascii="Times New Roman" w:hAnsi="Times New Roman" w:cs="Times New Roman"/>
          <w:sz w:val="22"/>
          <w:szCs w:val="22"/>
          <w:lang w:eastAsia="en-US"/>
        </w:rPr>
        <w:t>е</w:t>
      </w:r>
      <w:r w:rsidRPr="0080728B">
        <w:rPr>
          <w:rFonts w:ascii="Times New Roman" w:hAnsi="Times New Roman" w:cs="Times New Roman"/>
          <w:sz w:val="22"/>
          <w:szCs w:val="22"/>
          <w:lang w:eastAsia="en-US"/>
        </w:rPr>
        <w:t xml:space="preserve"> трудовых договоров или договоров гражданско-правового характера (в </w:t>
      </w:r>
      <w:r w:rsidRPr="0080728B">
        <w:rPr>
          <w:rFonts w:ascii="Times New Roman" w:hAnsi="Times New Roman" w:cs="Times New Roman"/>
          <w:sz w:val="22"/>
          <w:szCs w:val="22"/>
          <w:lang w:eastAsia="en-US"/>
        </w:rPr>
        <w:lastRenderedPageBreak/>
        <w:t>том числе, на оказание услуг</w:t>
      </w:r>
      <w:r w:rsidR="00F47C50" w:rsidRPr="0080728B">
        <w:rPr>
          <w:rFonts w:ascii="Times New Roman" w:hAnsi="Times New Roman" w:cs="Times New Roman"/>
          <w:sz w:val="22"/>
          <w:szCs w:val="22"/>
          <w:lang w:eastAsia="en-US"/>
        </w:rPr>
        <w:t xml:space="preserve"> / </w:t>
      </w:r>
      <w:r w:rsidRPr="0080728B">
        <w:rPr>
          <w:rFonts w:ascii="Times New Roman" w:hAnsi="Times New Roman" w:cs="Times New Roman"/>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12D76E5D"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гарантирует, что в период действия Договора и в течение 3 (трех) лет с даты окончания срока его действия </w:t>
      </w:r>
      <w:r w:rsidRPr="0080728B">
        <w:rPr>
          <w:rFonts w:ascii="Times New Roman" w:hAnsi="Times New Roman" w:cs="Times New Roman"/>
          <w:sz w:val="22"/>
          <w:szCs w:val="22"/>
        </w:rPr>
        <w:t xml:space="preserve">Третьи </w:t>
      </w:r>
      <w:r w:rsidR="00D4666C" w:rsidRPr="0080728B">
        <w:rPr>
          <w:rFonts w:ascii="Times New Roman" w:hAnsi="Times New Roman" w:cs="Times New Roman"/>
          <w:sz w:val="22"/>
          <w:szCs w:val="22"/>
        </w:rPr>
        <w:t xml:space="preserve">лица, действующие в интересах, с согласия или с ведома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будут предлагать работникам Заказчика ни в какой форме (в том числе</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ни устно, ни письменно) заключени</w:t>
      </w:r>
      <w:r w:rsidR="008F09E0" w:rsidRPr="0080728B">
        <w:rPr>
          <w:rFonts w:ascii="Times New Roman" w:hAnsi="Times New Roman" w:cs="Times New Roman"/>
          <w:sz w:val="22"/>
          <w:szCs w:val="22"/>
        </w:rPr>
        <w:t>е</w:t>
      </w:r>
      <w:r w:rsidR="00D4666C" w:rsidRPr="0080728B">
        <w:rPr>
          <w:rFonts w:ascii="Times New Roman" w:hAnsi="Times New Roman" w:cs="Times New Roman"/>
          <w:sz w:val="22"/>
          <w:szCs w:val="22"/>
        </w:rPr>
        <w:t xml:space="preserve"> трудовых договоров или договоров гражданско-правового характера (в том числе, на оказание услуг</w:t>
      </w:r>
      <w:r w:rsidR="00F47C50" w:rsidRPr="0080728B">
        <w:rPr>
          <w:rFonts w:ascii="Times New Roman" w:hAnsi="Times New Roman" w:cs="Times New Roman"/>
          <w:sz w:val="22"/>
          <w:szCs w:val="22"/>
        </w:rPr>
        <w:t xml:space="preserve"> / </w:t>
      </w:r>
      <w:r w:rsidR="00D4666C" w:rsidRPr="0080728B">
        <w:rPr>
          <w:rFonts w:ascii="Times New Roman" w:hAnsi="Times New Roman" w:cs="Times New Roman"/>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511233DB" w14:textId="7100F1AD"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В случае если у Заказчика есть основания полагать, что </w:t>
      </w:r>
      <w:r w:rsidR="00E636CE" w:rsidRPr="0080728B">
        <w:rPr>
          <w:rFonts w:ascii="Times New Roman" w:hAnsi="Times New Roman" w:cs="Times New Roman"/>
          <w:sz w:val="22"/>
          <w:szCs w:val="22"/>
        </w:rPr>
        <w:t xml:space="preserve">Подрядчик </w:t>
      </w:r>
      <w:r w:rsidRPr="0080728B">
        <w:rPr>
          <w:rFonts w:ascii="Times New Roman" w:hAnsi="Times New Roman" w:cs="Times New Roman"/>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 xml:space="preserve">в </w:t>
      </w:r>
      <w:r w:rsidR="00E636CE" w:rsidRPr="0080728B">
        <w:rPr>
          <w:rFonts w:ascii="Times New Roman" w:hAnsi="Times New Roman" w:cs="Times New Roman"/>
          <w:sz w:val="22"/>
          <w:szCs w:val="22"/>
          <w:lang w:eastAsia="en-US"/>
        </w:rPr>
        <w:t>данном</w:t>
      </w:r>
      <w:r w:rsidRPr="0080728B">
        <w:rPr>
          <w:rFonts w:ascii="Times New Roman" w:hAnsi="Times New Roman" w:cs="Times New Roman"/>
          <w:sz w:val="22"/>
          <w:szCs w:val="22"/>
          <w:lang w:eastAsia="en-US"/>
        </w:rPr>
        <w:t xml:space="preserve"> пункте, оказалась нарушена, Заказчик вправе потребовать выплаты штрафа в размере </w:t>
      </w:r>
      <w:r w:rsidR="00E636CE" w:rsidRPr="0080728B">
        <w:rPr>
          <w:rFonts w:ascii="Times New Roman" w:hAnsi="Times New Roman" w:cs="Times New Roman"/>
          <w:sz w:val="22"/>
          <w:szCs w:val="22"/>
          <w:lang w:eastAsia="en-US"/>
        </w:rPr>
        <w:t>[</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w:t>
      </w:r>
      <w:r w:rsidR="00F3088C"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w:t>
      </w:r>
      <w:r w:rsidR="00E84F4A" w:rsidRPr="0080728B">
        <w:rPr>
          <w:rFonts w:ascii="Times New Roman" w:hAnsi="Times New Roman" w:cs="Times New Roman"/>
          <w:sz w:val="22"/>
          <w:szCs w:val="22"/>
          <w:lang w:eastAsia="en-US"/>
        </w:rPr>
        <w:t>)</w:t>
      </w:r>
      <w:r w:rsidR="00E636CE"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цены Договора в течение 10 (десяти) </w:t>
      </w:r>
      <w:r w:rsidR="00E636CE" w:rsidRPr="0080728B">
        <w:rPr>
          <w:rFonts w:ascii="Times New Roman" w:hAnsi="Times New Roman" w:cs="Times New Roman"/>
          <w:sz w:val="22"/>
          <w:szCs w:val="22"/>
          <w:lang w:eastAsia="en-US"/>
        </w:rPr>
        <w:t>рабочих</w:t>
      </w:r>
      <w:r w:rsidRPr="0080728B">
        <w:rPr>
          <w:rFonts w:ascii="Times New Roman" w:hAnsi="Times New Roman" w:cs="Times New Roman"/>
          <w:sz w:val="22"/>
          <w:szCs w:val="22"/>
          <w:lang w:eastAsia="en-US"/>
        </w:rPr>
        <w:t xml:space="preserve"> дней со дня получения соответствующего требования Заказчика.</w:t>
      </w:r>
    </w:p>
    <w:p w14:paraId="425C3FE3"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Миграционные требования</w:t>
      </w:r>
    </w:p>
    <w:p w14:paraId="680BAD72" w14:textId="4C446FB6"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Заказчик не оказывает Представителям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како</w:t>
      </w:r>
      <w:r w:rsidR="00E636CE" w:rsidRPr="0080728B">
        <w:rPr>
          <w:rFonts w:ascii="Times New Roman" w:hAnsi="Times New Roman" w:cs="Times New Roman"/>
          <w:sz w:val="22"/>
          <w:szCs w:val="22"/>
        </w:rPr>
        <w:t>го-либо содействия</w:t>
      </w:r>
      <w:r w:rsidRPr="0080728B">
        <w:rPr>
          <w:rFonts w:ascii="Times New Roman" w:hAnsi="Times New Roman" w:cs="Times New Roman"/>
          <w:sz w:val="22"/>
          <w:szCs w:val="22"/>
        </w:rPr>
        <w:t xml:space="preserve"> по организации въезда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выезда на</w:t>
      </w:r>
      <w:r w:rsidR="00F47C50" w:rsidRPr="0080728B">
        <w:rPr>
          <w:rFonts w:ascii="Times New Roman" w:hAnsi="Times New Roman" w:cs="Times New Roman"/>
          <w:sz w:val="22"/>
          <w:szCs w:val="22"/>
        </w:rPr>
        <w:t xml:space="preserve"> / </w:t>
      </w:r>
      <w:r w:rsidRPr="0080728B">
        <w:rPr>
          <w:rFonts w:ascii="Times New Roman" w:hAnsi="Times New Roman" w:cs="Times New Roman"/>
          <w:sz w:val="22"/>
          <w:szCs w:val="22"/>
        </w:rPr>
        <w:t xml:space="preserve">с территории Российской Федерации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законодательства о въезде и выезде с территории Российской Федерации, о правовом положении иностранных граждан и миграционном</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учете иностранных граждан и лиц без гражданства в Российской Федерации (далее – «</w:t>
      </w:r>
      <w:r w:rsidRPr="0080728B">
        <w:rPr>
          <w:rFonts w:ascii="Times New Roman" w:hAnsi="Times New Roman" w:cs="Times New Roman"/>
          <w:b/>
          <w:sz w:val="22"/>
          <w:szCs w:val="22"/>
        </w:rPr>
        <w:t>Миграционное законодательство</w:t>
      </w:r>
      <w:r w:rsidRPr="0080728B">
        <w:rPr>
          <w:rFonts w:ascii="Times New Roman" w:hAnsi="Times New Roman" w:cs="Times New Roman"/>
          <w:sz w:val="22"/>
          <w:szCs w:val="22"/>
        </w:rPr>
        <w:t>»).</w:t>
      </w:r>
    </w:p>
    <w:p w14:paraId="2309E148" w14:textId="77777777" w:rsidR="00D4666C" w:rsidRPr="0080728B" w:rsidRDefault="00E636CE"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rPr>
        <w:t xml:space="preserve">Подрядчик </w:t>
      </w:r>
      <w:r w:rsidR="00D4666C" w:rsidRPr="0080728B">
        <w:rPr>
          <w:rFonts w:ascii="Times New Roman" w:eastAsia="Calibri" w:hAnsi="Times New Roman" w:cs="Times New Roman"/>
          <w:sz w:val="22"/>
          <w:szCs w:val="22"/>
          <w:lang w:eastAsia="en-US"/>
        </w:rPr>
        <w:t>обязуется:</w:t>
      </w:r>
    </w:p>
    <w:p w14:paraId="4D144C17"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допускать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и Третьих лиц к выполнению </w:t>
      </w:r>
      <w:r w:rsidR="00E636CE" w:rsidRPr="0080728B">
        <w:rPr>
          <w:rFonts w:ascii="Times New Roman" w:hAnsi="Times New Roman" w:cs="Times New Roman"/>
          <w:sz w:val="22"/>
          <w:szCs w:val="22"/>
        </w:rPr>
        <w:t xml:space="preserve">Работ </w:t>
      </w:r>
      <w:r w:rsidRPr="0080728B">
        <w:rPr>
          <w:rFonts w:ascii="Times New Roman" w:hAnsi="Times New Roman" w:cs="Times New Roman"/>
          <w:sz w:val="22"/>
          <w:szCs w:val="22"/>
        </w:rPr>
        <w:t>в соответствии с Миграционным законодательством Р</w:t>
      </w:r>
      <w:r w:rsidR="00E636CE" w:rsidRPr="0080728B">
        <w:rPr>
          <w:rFonts w:ascii="Times New Roman" w:hAnsi="Times New Roman" w:cs="Times New Roman"/>
          <w:sz w:val="22"/>
          <w:szCs w:val="22"/>
        </w:rPr>
        <w:t xml:space="preserve">оссийской </w:t>
      </w:r>
      <w:r w:rsidRPr="0080728B">
        <w:rPr>
          <w:rFonts w:ascii="Times New Roman" w:hAnsi="Times New Roman" w:cs="Times New Roman"/>
          <w:sz w:val="22"/>
          <w:szCs w:val="22"/>
        </w:rPr>
        <w:t>Ф</w:t>
      </w:r>
      <w:r w:rsidR="00E636CE" w:rsidRPr="0080728B">
        <w:rPr>
          <w:rFonts w:ascii="Times New Roman" w:hAnsi="Times New Roman" w:cs="Times New Roman"/>
          <w:sz w:val="22"/>
          <w:szCs w:val="22"/>
        </w:rPr>
        <w:t>едерации</w:t>
      </w:r>
      <w:r w:rsidRPr="0080728B">
        <w:rPr>
          <w:rFonts w:ascii="Times New Roman" w:hAnsi="Times New Roman" w:cs="Times New Roman"/>
          <w:sz w:val="22"/>
          <w:szCs w:val="22"/>
        </w:rPr>
        <w:t>, в том числе, но не ограничиваясь</w:t>
      </w:r>
      <w:r w:rsidR="00E636CE" w:rsidRPr="0080728B">
        <w:rPr>
          <w:rFonts w:ascii="Times New Roman" w:hAnsi="Times New Roman" w:cs="Times New Roman"/>
          <w:sz w:val="22"/>
          <w:szCs w:val="22"/>
        </w:rPr>
        <w:t xml:space="preserve"> этим</w:t>
      </w:r>
      <w:r w:rsidRPr="0080728B">
        <w:rPr>
          <w:rFonts w:ascii="Times New Roman" w:hAnsi="Times New Roman" w:cs="Times New Roman"/>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1EB7EC65" w14:textId="77777777" w:rsidR="00D4666C" w:rsidRPr="0080728B" w:rsidRDefault="00D4666C" w:rsidP="0080728B">
      <w:pPr>
        <w:widowControl w:val="0"/>
        <w:numPr>
          <w:ilvl w:val="0"/>
          <w:numId w:val="8"/>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предоставить Заказчику документы, подтверждающие соблюдение требований Миграционного законодательства</w:t>
      </w:r>
      <w:r w:rsidR="00E636CE" w:rsidRPr="0080728B">
        <w:rPr>
          <w:rFonts w:ascii="Times New Roman" w:hAnsi="Times New Roman" w:cs="Times New Roman"/>
          <w:sz w:val="22"/>
          <w:szCs w:val="22"/>
        </w:rPr>
        <w:t>,</w:t>
      </w:r>
      <w:r w:rsidRPr="0080728B">
        <w:rPr>
          <w:rFonts w:ascii="Times New Roman" w:hAnsi="Times New Roman" w:cs="Times New Roman"/>
          <w:sz w:val="22"/>
          <w:szCs w:val="22"/>
        </w:rPr>
        <w:t xml:space="preserve"> в любое время по требованию Заказчика.</w:t>
      </w:r>
    </w:p>
    <w:p w14:paraId="10F49099" w14:textId="77777777" w:rsidR="00D4666C" w:rsidRPr="0080728B" w:rsidRDefault="00D4666C" w:rsidP="0080728B">
      <w:pPr>
        <w:widowControl w:val="0"/>
        <w:jc w:val="both"/>
        <w:rPr>
          <w:rFonts w:ascii="Times New Roman" w:eastAsia="Calibri" w:hAnsi="Times New Roman" w:cs="Times New Roman"/>
          <w:sz w:val="22"/>
          <w:szCs w:val="22"/>
          <w:lang w:eastAsia="en-US"/>
        </w:rPr>
      </w:pPr>
      <w:r w:rsidRPr="0080728B">
        <w:rPr>
          <w:rFonts w:ascii="Times New Roman" w:eastAsia="Calibri" w:hAnsi="Times New Roman" w:cs="Times New Roman"/>
          <w:sz w:val="22"/>
          <w:szCs w:val="22"/>
          <w:lang w:eastAsia="en-US"/>
        </w:rPr>
        <w:t>Заказчик вправе:</w:t>
      </w:r>
    </w:p>
    <w:p w14:paraId="115BF003"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и Третьих лиц, находящихся на Объектах Заказчика, в любое время;</w:t>
      </w:r>
    </w:p>
    <w:p w14:paraId="0F135FEF"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не допустить или удалить с территории Объектов Заказчика Представителей </w:t>
      </w:r>
      <w:r w:rsidR="00E636CE"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75541A2E" w14:textId="77777777" w:rsidR="00D4666C" w:rsidRPr="0080728B" w:rsidRDefault="00D4666C" w:rsidP="0080728B">
      <w:pPr>
        <w:widowControl w:val="0"/>
        <w:numPr>
          <w:ilvl w:val="0"/>
          <w:numId w:val="9"/>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отказаться от Договора в одностороннем порядке в случае неоднократного или существенного нарушения </w:t>
      </w:r>
      <w:r w:rsidR="00005F50"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требований настоящего раздела.</w:t>
      </w:r>
    </w:p>
    <w:p w14:paraId="367D460E" w14:textId="77777777" w:rsidR="00D4666C" w:rsidRPr="0080728B" w:rsidRDefault="00005F50" w:rsidP="0080728B">
      <w:pPr>
        <w:widowControl w:val="0"/>
        <w:jc w:val="both"/>
        <w:rPr>
          <w:rFonts w:ascii="Times New Roman" w:eastAsia="Calibri"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eastAsia="Calibri" w:hAnsi="Times New Roman" w:cs="Times New Roman"/>
          <w:sz w:val="22"/>
          <w:szCs w:val="22"/>
          <w:lang w:eastAsia="en-US"/>
        </w:rPr>
        <w:t>обязуется:</w:t>
      </w:r>
    </w:p>
    <w:p w14:paraId="7EF55DC6"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уведомить Представителей и Третьих лиц о требованиях и правах Заказчика, установленных настоящим </w:t>
      </w:r>
      <w:r w:rsidR="00E636CE" w:rsidRPr="0080728B">
        <w:rPr>
          <w:rFonts w:ascii="Times New Roman" w:hAnsi="Times New Roman" w:cs="Times New Roman"/>
          <w:sz w:val="22"/>
          <w:szCs w:val="22"/>
        </w:rPr>
        <w:t>пунктом</w:t>
      </w:r>
      <w:r w:rsidRPr="0080728B">
        <w:rPr>
          <w:rFonts w:ascii="Times New Roman" w:hAnsi="Times New Roman" w:cs="Times New Roman"/>
          <w:sz w:val="22"/>
          <w:szCs w:val="22"/>
        </w:rPr>
        <w:t xml:space="preserve">; </w:t>
      </w:r>
    </w:p>
    <w:p w14:paraId="261B7B34" w14:textId="77777777" w:rsidR="00D4666C" w:rsidRPr="0080728B" w:rsidRDefault="00D4666C" w:rsidP="0080728B">
      <w:pPr>
        <w:widowControl w:val="0"/>
        <w:numPr>
          <w:ilvl w:val="0"/>
          <w:numId w:val="10"/>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обеспечить соблюдение Представителями и Третьими лицами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в </w:t>
      </w:r>
      <w:r w:rsidR="003E6761" w:rsidRPr="0080728B">
        <w:rPr>
          <w:rFonts w:ascii="Times New Roman" w:hAnsi="Times New Roman" w:cs="Times New Roman"/>
          <w:sz w:val="22"/>
          <w:szCs w:val="22"/>
        </w:rPr>
        <w:t>том числе</w:t>
      </w:r>
      <w:r w:rsidRPr="0080728B">
        <w:rPr>
          <w:rFonts w:ascii="Times New Roman" w:hAnsi="Times New Roman" w:cs="Times New Roman"/>
          <w:sz w:val="22"/>
          <w:szCs w:val="22"/>
        </w:rPr>
        <w:t xml:space="preserve"> путем включения соответствующих условий в договоры с Третьими лицами.</w:t>
      </w:r>
    </w:p>
    <w:p w14:paraId="0752408D" w14:textId="62A2A383"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xml:space="preserve">, а именно: в случае если Представители или Третьи лица привлечены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уплачивает Заказчику штрафную неустойку в размере 50 (пятьдесят) тысяч рублей по каждому факту нарушений, вне зависимости от числа Представителей</w:t>
      </w:r>
      <w:r w:rsidR="00E710D3" w:rsidRPr="0080728B">
        <w:rPr>
          <w:rFonts w:ascii="Times New Roman" w:hAnsi="Times New Roman" w:cs="Times New Roman"/>
          <w:sz w:val="22"/>
          <w:szCs w:val="22"/>
        </w:rPr>
        <w:t xml:space="preserve"> </w:t>
      </w:r>
      <w:r w:rsidRPr="0080728B">
        <w:rPr>
          <w:rFonts w:ascii="Times New Roman" w:hAnsi="Times New Roman" w:cs="Times New Roman"/>
          <w:sz w:val="22"/>
          <w:szCs w:val="22"/>
        </w:rPr>
        <w:t>Подрядчика</w:t>
      </w:r>
      <w:r w:rsidR="00D4666C" w:rsidRPr="0080728B">
        <w:rPr>
          <w:rFonts w:ascii="Times New Roman" w:hAnsi="Times New Roman" w:cs="Times New Roman"/>
          <w:sz w:val="22"/>
          <w:szCs w:val="22"/>
        </w:rPr>
        <w:t>, не имеющих разрешений.</w:t>
      </w:r>
    </w:p>
    <w:p w14:paraId="79831FB6" w14:textId="77777777" w:rsidR="00D4666C" w:rsidRPr="0080728B" w:rsidRDefault="00E636CE"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 xml:space="preserve">обязуется возместить Заказчику причиненные неисполнением 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убытки в полном объеме, в том числе упущенную выгоду, сверх неустойки, предусмотренной настоящим </w:t>
      </w:r>
      <w:r w:rsidRPr="0080728B">
        <w:rPr>
          <w:rFonts w:ascii="Times New Roman" w:hAnsi="Times New Roman" w:cs="Times New Roman"/>
          <w:sz w:val="22"/>
          <w:szCs w:val="22"/>
        </w:rPr>
        <w:t>пунктом</w:t>
      </w:r>
      <w:r w:rsidR="00D4666C" w:rsidRPr="0080728B">
        <w:rPr>
          <w:rFonts w:ascii="Times New Roman" w:hAnsi="Times New Roman" w:cs="Times New Roman"/>
          <w:sz w:val="22"/>
          <w:szCs w:val="22"/>
        </w:rPr>
        <w:t>,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убытки в размере административных штрафов, наложенных на Заказчика в связи с нарушением </w:t>
      </w:r>
      <w:r w:rsidRPr="0080728B">
        <w:rPr>
          <w:rFonts w:ascii="Times New Roman" w:hAnsi="Times New Roman" w:cs="Times New Roman"/>
          <w:sz w:val="22"/>
          <w:szCs w:val="22"/>
        </w:rPr>
        <w:t xml:space="preserve">Подрядчиком </w:t>
      </w:r>
      <w:r w:rsidR="00D4666C" w:rsidRPr="0080728B">
        <w:rPr>
          <w:rFonts w:ascii="Times New Roman" w:hAnsi="Times New Roman" w:cs="Times New Roman"/>
          <w:sz w:val="22"/>
          <w:szCs w:val="22"/>
        </w:rPr>
        <w:t xml:space="preserve">требований настоящего </w:t>
      </w:r>
      <w:r w:rsidRPr="0080728B">
        <w:rPr>
          <w:rFonts w:ascii="Times New Roman" w:hAnsi="Times New Roman" w:cs="Times New Roman"/>
          <w:sz w:val="22"/>
          <w:szCs w:val="22"/>
        </w:rPr>
        <w:t>пункта</w:t>
      </w:r>
      <w:r w:rsidR="00D4666C" w:rsidRPr="0080728B">
        <w:rPr>
          <w:rFonts w:ascii="Times New Roman" w:hAnsi="Times New Roman" w:cs="Times New Roman"/>
          <w:sz w:val="22"/>
          <w:szCs w:val="22"/>
        </w:rPr>
        <w:t xml:space="preserve"> по результатам проверки </w:t>
      </w:r>
      <w:r w:rsidRPr="0080728B">
        <w:rPr>
          <w:rFonts w:ascii="Times New Roman" w:hAnsi="Times New Roman" w:cs="Times New Roman"/>
          <w:sz w:val="22"/>
          <w:szCs w:val="22"/>
        </w:rPr>
        <w:t>Государственных</w:t>
      </w:r>
      <w:r w:rsidR="00D4666C" w:rsidRPr="0080728B">
        <w:rPr>
          <w:rFonts w:ascii="Times New Roman" w:hAnsi="Times New Roman" w:cs="Times New Roman"/>
          <w:sz w:val="22"/>
          <w:szCs w:val="22"/>
        </w:rPr>
        <w:t xml:space="preserve"> органов.</w:t>
      </w:r>
    </w:p>
    <w:p w14:paraId="366475B0"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Возмещение Заказчику убытков, причиненных неисполнением требований настоящего </w:t>
      </w:r>
      <w:r w:rsidR="00E636CE" w:rsidRPr="0080728B">
        <w:rPr>
          <w:rFonts w:ascii="Times New Roman" w:hAnsi="Times New Roman" w:cs="Times New Roman"/>
          <w:sz w:val="22"/>
          <w:szCs w:val="22"/>
        </w:rPr>
        <w:t>пункта</w:t>
      </w:r>
      <w:r w:rsidRPr="0080728B">
        <w:rPr>
          <w:rFonts w:ascii="Times New Roman" w:hAnsi="Times New Roman" w:cs="Times New Roman"/>
          <w:sz w:val="22"/>
          <w:szCs w:val="22"/>
        </w:rPr>
        <w:t xml:space="preserve">, не освобождает </w:t>
      </w:r>
      <w:r w:rsidR="00E636CE"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от иной ответственности, предусмотренной Договором или применимым законодательством.</w:t>
      </w:r>
    </w:p>
    <w:p w14:paraId="764668C5"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Опубликование информации о Договоре</w:t>
      </w:r>
    </w:p>
    <w:p w14:paraId="39984E3F" w14:textId="09982E4B" w:rsidR="00D4666C" w:rsidRPr="0080728B" w:rsidRDefault="00471725"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Подрядчик </w:t>
      </w:r>
      <w:r w:rsidR="00D4666C" w:rsidRPr="0080728B">
        <w:rPr>
          <w:rFonts w:ascii="Times New Roman" w:hAnsi="Times New Roman" w:cs="Times New Roman"/>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80728B">
        <w:rPr>
          <w:rFonts w:ascii="Times New Roman" w:hAnsi="Times New Roman" w:cs="Times New Roman"/>
          <w:sz w:val="22"/>
          <w:szCs w:val="22"/>
        </w:rPr>
        <w:t>,</w:t>
      </w:r>
      <w:r w:rsidR="00D4666C" w:rsidRPr="0080728B">
        <w:rPr>
          <w:rFonts w:ascii="Times New Roman" w:hAnsi="Times New Roman" w:cs="Times New Roman"/>
          <w:sz w:val="22"/>
          <w:szCs w:val="22"/>
        </w:rPr>
        <w:t xml:space="preserve"> расторжении и условиях Договора, без предварительного письменного согласия Заказчика.</w:t>
      </w:r>
    </w:p>
    <w:p w14:paraId="22FE8BAC"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Соответствие продукции, работ (услуг) стандартам качества</w:t>
      </w:r>
    </w:p>
    <w:p w14:paraId="1A411596" w14:textId="77777777"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обеспечивает соответствие выполняемых </w:t>
      </w:r>
      <w:r w:rsidR="00471725" w:rsidRPr="0080728B">
        <w:rPr>
          <w:rFonts w:ascii="Times New Roman" w:hAnsi="Times New Roman" w:cs="Times New Roman"/>
          <w:sz w:val="22"/>
          <w:szCs w:val="22"/>
          <w:lang w:eastAsia="en-US"/>
        </w:rPr>
        <w:t>Работ</w:t>
      </w:r>
      <w:r w:rsidR="00D4666C" w:rsidRPr="0080728B">
        <w:rPr>
          <w:rFonts w:ascii="Times New Roman" w:hAnsi="Times New Roman" w:cs="Times New Roman"/>
          <w:sz w:val="22"/>
          <w:szCs w:val="22"/>
          <w:lang w:eastAsia="en-US"/>
        </w:rPr>
        <w:t xml:space="preserve"> требованиям </w:t>
      </w:r>
      <w:r w:rsidR="006857B4" w:rsidRPr="0080728B">
        <w:rPr>
          <w:rFonts w:ascii="Times New Roman" w:hAnsi="Times New Roman" w:cs="Times New Roman"/>
          <w:sz w:val="22"/>
          <w:szCs w:val="22"/>
          <w:lang w:eastAsia="en-US"/>
        </w:rPr>
        <w:t>Задания на проектирование</w:t>
      </w:r>
      <w:r w:rsidR="006F725E" w:rsidRPr="0080728B">
        <w:rPr>
          <w:rFonts w:ascii="Times New Roman" w:hAnsi="Times New Roman" w:cs="Times New Roman"/>
          <w:sz w:val="22"/>
          <w:szCs w:val="22"/>
          <w:lang w:eastAsia="en-US"/>
        </w:rPr>
        <w:t>, иным условиям Договора</w:t>
      </w:r>
      <w:r w:rsidR="00D4666C" w:rsidRPr="0080728B">
        <w:rPr>
          <w:rFonts w:ascii="Times New Roman" w:hAnsi="Times New Roman" w:cs="Times New Roman"/>
          <w:sz w:val="22"/>
          <w:szCs w:val="22"/>
          <w:lang w:eastAsia="en-US"/>
        </w:rPr>
        <w:t xml:space="preserve">; действующему законодательству и </w:t>
      </w:r>
      <w:r w:rsidR="00471725" w:rsidRPr="0080728B">
        <w:rPr>
          <w:rFonts w:ascii="Times New Roman" w:hAnsi="Times New Roman" w:cs="Times New Roman"/>
          <w:sz w:val="22"/>
          <w:szCs w:val="22"/>
          <w:lang w:eastAsia="en-US"/>
        </w:rPr>
        <w:t>Обязательным техническим правилам</w:t>
      </w:r>
      <w:r w:rsidR="00D4666C" w:rsidRPr="0080728B">
        <w:rPr>
          <w:rFonts w:ascii="Times New Roman" w:hAnsi="Times New Roman" w:cs="Times New Roman"/>
          <w:sz w:val="22"/>
          <w:szCs w:val="22"/>
          <w:lang w:eastAsia="en-US"/>
        </w:rPr>
        <w:t xml:space="preserve"> (в том числе, носящим рекомендательный характер).</w:t>
      </w:r>
    </w:p>
    <w:p w14:paraId="4DE5D5A3" w14:textId="77777777"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При этом:</w:t>
      </w:r>
    </w:p>
    <w:p w14:paraId="0541A642" w14:textId="77777777"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наличие прямой ссылки в тексте Договора на любые конкретные нормы действующего законодательства и </w:t>
      </w:r>
      <w:r w:rsidR="00471725" w:rsidRPr="0080728B">
        <w:rPr>
          <w:rFonts w:ascii="Times New Roman" w:hAnsi="Times New Roman" w:cs="Times New Roman"/>
          <w:sz w:val="22"/>
          <w:szCs w:val="22"/>
        </w:rPr>
        <w:t>Обязательных технических правил</w:t>
      </w:r>
      <w:r w:rsidRPr="0080728B">
        <w:rPr>
          <w:rFonts w:ascii="Times New Roman" w:hAnsi="Times New Roman" w:cs="Times New Roman"/>
          <w:sz w:val="22"/>
          <w:szCs w:val="22"/>
        </w:rPr>
        <w:t xml:space="preserve">, не означает исключение ответственности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за обеспечение соответствия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действующему законодательству и </w:t>
      </w:r>
      <w:r w:rsidR="00471725" w:rsidRPr="0080728B">
        <w:rPr>
          <w:rFonts w:ascii="Times New Roman" w:hAnsi="Times New Roman" w:cs="Times New Roman"/>
          <w:sz w:val="22"/>
          <w:szCs w:val="22"/>
        </w:rPr>
        <w:t>Обязательным техническим правилам</w:t>
      </w:r>
      <w:r w:rsidRPr="0080728B">
        <w:rPr>
          <w:rFonts w:ascii="Times New Roman" w:hAnsi="Times New Roman" w:cs="Times New Roman"/>
          <w:sz w:val="22"/>
          <w:szCs w:val="22"/>
        </w:rPr>
        <w:t>, прямо не поименованным в Договоре;</w:t>
      </w:r>
    </w:p>
    <w:p w14:paraId="4293F5DD" w14:textId="60D70500" w:rsidR="00D4666C" w:rsidRPr="0080728B" w:rsidRDefault="00D4666C" w:rsidP="0080728B">
      <w:pPr>
        <w:widowControl w:val="0"/>
        <w:numPr>
          <w:ilvl w:val="0"/>
          <w:numId w:val="11"/>
        </w:numPr>
        <w:tabs>
          <w:tab w:val="left" w:pos="284"/>
        </w:tabs>
        <w:ind w:left="0" w:firstLine="0"/>
        <w:jc w:val="both"/>
        <w:rPr>
          <w:rFonts w:ascii="Times New Roman" w:hAnsi="Times New Roman" w:cs="Times New Roman"/>
          <w:sz w:val="22"/>
          <w:szCs w:val="22"/>
        </w:rPr>
      </w:pPr>
      <w:r w:rsidRPr="0080728B">
        <w:rPr>
          <w:rFonts w:ascii="Times New Roman" w:hAnsi="Times New Roman" w:cs="Times New Roman"/>
          <w:sz w:val="22"/>
          <w:szCs w:val="22"/>
        </w:rPr>
        <w:t xml:space="preserve">изменение действующего законодательства и </w:t>
      </w:r>
      <w:r w:rsidR="00471725" w:rsidRPr="0080728B">
        <w:rPr>
          <w:rFonts w:ascii="Times New Roman" w:hAnsi="Times New Roman" w:cs="Times New Roman"/>
          <w:sz w:val="22"/>
          <w:szCs w:val="22"/>
        </w:rPr>
        <w:t xml:space="preserve">Обязательных технических правил </w:t>
      </w:r>
      <w:r w:rsidRPr="0080728B">
        <w:rPr>
          <w:rFonts w:ascii="Times New Roman" w:hAnsi="Times New Roman" w:cs="Times New Roman"/>
          <w:sz w:val="22"/>
          <w:szCs w:val="22"/>
        </w:rPr>
        <w:t xml:space="preserve">в период исполнения Сторонами Договора является предпринимательским риском </w:t>
      </w:r>
      <w:r w:rsidR="00471725" w:rsidRPr="0080728B">
        <w:rPr>
          <w:rFonts w:ascii="Times New Roman" w:hAnsi="Times New Roman" w:cs="Times New Roman"/>
          <w:sz w:val="22"/>
          <w:szCs w:val="22"/>
        </w:rPr>
        <w:t>Подрядчика</w:t>
      </w:r>
      <w:r w:rsidRPr="0080728B">
        <w:rPr>
          <w:rFonts w:ascii="Times New Roman" w:hAnsi="Times New Roman" w:cs="Times New Roman"/>
          <w:sz w:val="22"/>
          <w:szCs w:val="22"/>
        </w:rPr>
        <w:t xml:space="preserve">. В связи с чем, последний обязуется в счет цены Договора внести требуемые изменения в </w:t>
      </w:r>
      <w:r w:rsidR="006F725E" w:rsidRPr="0080728B">
        <w:rPr>
          <w:rFonts w:ascii="Times New Roman" w:hAnsi="Times New Roman" w:cs="Times New Roman"/>
          <w:sz w:val="22"/>
          <w:szCs w:val="22"/>
        </w:rPr>
        <w:t>Результаты</w:t>
      </w:r>
      <w:r w:rsidR="00E710D3" w:rsidRPr="0080728B">
        <w:rPr>
          <w:rFonts w:ascii="Times New Roman" w:hAnsi="Times New Roman" w:cs="Times New Roman"/>
          <w:sz w:val="22"/>
          <w:szCs w:val="22"/>
        </w:rPr>
        <w:t xml:space="preserve"> </w:t>
      </w:r>
      <w:r w:rsidR="006F725E"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а также в любую сопутствующую документацию, требующиеся для законной коммерческой эксплуатации </w:t>
      </w:r>
      <w:r w:rsidR="006F725E" w:rsidRPr="0080728B">
        <w:rPr>
          <w:rFonts w:ascii="Times New Roman" w:hAnsi="Times New Roman" w:cs="Times New Roman"/>
          <w:sz w:val="22"/>
          <w:szCs w:val="22"/>
        </w:rPr>
        <w:t>объекта, созданного на их основе</w:t>
      </w:r>
      <w:r w:rsidR="005E42AC" w:rsidRPr="0080728B">
        <w:rPr>
          <w:rFonts w:ascii="Times New Roman" w:hAnsi="Times New Roman" w:cs="Times New Roman"/>
          <w:sz w:val="22"/>
          <w:szCs w:val="22"/>
        </w:rPr>
        <w:t>.</w:t>
      </w:r>
    </w:p>
    <w:p w14:paraId="414BE87E" w14:textId="7777777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таком случае </w:t>
      </w:r>
      <w:r w:rsidR="00471725" w:rsidRPr="0080728B">
        <w:rPr>
          <w:rFonts w:ascii="Times New Roman" w:hAnsi="Times New Roman" w:cs="Times New Roman"/>
          <w:sz w:val="22"/>
          <w:szCs w:val="22"/>
        </w:rPr>
        <w:t>Подрядчик</w:t>
      </w:r>
      <w:r w:rsidRPr="0080728B">
        <w:rPr>
          <w:rFonts w:ascii="Times New Roman" w:hAnsi="Times New Roman" w:cs="Times New Roman"/>
          <w:sz w:val="22"/>
          <w:szCs w:val="22"/>
        </w:rPr>
        <w:t xml:space="preserve"> обязуется </w:t>
      </w:r>
      <w:r w:rsidR="006F725E" w:rsidRPr="0080728B">
        <w:rPr>
          <w:rFonts w:ascii="Times New Roman" w:hAnsi="Times New Roman" w:cs="Times New Roman"/>
          <w:sz w:val="22"/>
          <w:szCs w:val="22"/>
        </w:rPr>
        <w:t>со своей стороны приложить все усилия для получения положительного заключения Экспертизы</w:t>
      </w:r>
      <w:r w:rsidRPr="0080728B">
        <w:rPr>
          <w:rFonts w:ascii="Times New Roman" w:hAnsi="Times New Roman" w:cs="Times New Roman"/>
          <w:sz w:val="22"/>
          <w:szCs w:val="22"/>
        </w:rPr>
        <w:t>.</w:t>
      </w:r>
    </w:p>
    <w:p w14:paraId="1822EF03" w14:textId="4417DAB3"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За невыполнение требования любого </w:t>
      </w:r>
      <w:r w:rsidR="00471725" w:rsidRPr="0080728B">
        <w:rPr>
          <w:rFonts w:ascii="Times New Roman" w:hAnsi="Times New Roman" w:cs="Times New Roman"/>
          <w:sz w:val="22"/>
          <w:szCs w:val="22"/>
          <w:lang w:eastAsia="en-US"/>
        </w:rPr>
        <w:t>Обязательного технического правила</w:t>
      </w:r>
      <w:r w:rsidRPr="0080728B">
        <w:rPr>
          <w:rFonts w:ascii="Times New Roman" w:hAnsi="Times New Roman" w:cs="Times New Roman"/>
          <w:sz w:val="22"/>
          <w:szCs w:val="22"/>
          <w:lang w:eastAsia="en-US"/>
        </w:rPr>
        <w:t>, прямо поименованного в Договоре в качестве обязательного для</w:t>
      </w:r>
      <w:r w:rsidR="00E710D3" w:rsidRPr="0080728B">
        <w:rPr>
          <w:rFonts w:ascii="Times New Roman" w:hAnsi="Times New Roman" w:cs="Times New Roman"/>
          <w:sz w:val="22"/>
          <w:szCs w:val="22"/>
          <w:lang w:eastAsia="en-US"/>
        </w:rPr>
        <w:t xml:space="preserve"> </w:t>
      </w:r>
      <w:r w:rsidR="00F3088C" w:rsidRPr="0080728B">
        <w:rPr>
          <w:rFonts w:ascii="Times New Roman" w:hAnsi="Times New Roman" w:cs="Times New Roman"/>
          <w:sz w:val="22"/>
          <w:szCs w:val="22"/>
          <w:lang w:eastAsia="en-US"/>
        </w:rPr>
        <w:t>Подрядчика</w:t>
      </w:r>
      <w:r w:rsidRPr="0080728B">
        <w:rPr>
          <w:rFonts w:ascii="Times New Roman" w:hAnsi="Times New Roman" w:cs="Times New Roman"/>
          <w:sz w:val="22"/>
          <w:szCs w:val="22"/>
          <w:lang w:eastAsia="en-US"/>
        </w:rPr>
        <w:t xml:space="preserve">, Заказчик вправе взыскать с </w:t>
      </w:r>
      <w:r w:rsidR="00471725"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штрафную неустойку в размере </w:t>
      </w:r>
      <w:r w:rsidR="00471725"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10</w:t>
      </w:r>
      <w:r w:rsidR="00471725" w:rsidRPr="0080728B">
        <w:rPr>
          <w:rFonts w:ascii="Times New Roman" w:hAnsi="Times New Roman" w:cs="Times New Roman"/>
          <w:sz w:val="22"/>
          <w:szCs w:val="22"/>
          <w:lang w:eastAsia="en-US"/>
        </w:rPr>
        <w:t xml:space="preserve"> (десяти</w:t>
      </w:r>
      <w:r w:rsidR="00E84F4A" w:rsidRPr="0080728B">
        <w:rPr>
          <w:rFonts w:ascii="Times New Roman" w:hAnsi="Times New Roman" w:cs="Times New Roman"/>
          <w:sz w:val="22"/>
          <w:szCs w:val="22"/>
          <w:lang w:eastAsia="en-US"/>
        </w:rPr>
        <w:t>)</w:t>
      </w:r>
      <w:r w:rsidR="00471725" w:rsidRPr="0080728B">
        <w:rPr>
          <w:rFonts w:ascii="Times New Roman" w:hAnsi="Times New Roman" w:cs="Times New Roman"/>
          <w:sz w:val="22"/>
          <w:szCs w:val="22"/>
          <w:lang w:eastAsia="en-US"/>
        </w:rPr>
        <w:t xml:space="preserve"> процентов</w:t>
      </w:r>
      <w:r w:rsidRPr="0080728B">
        <w:rPr>
          <w:rFonts w:ascii="Times New Roman" w:hAnsi="Times New Roman" w:cs="Times New Roman"/>
          <w:sz w:val="22"/>
          <w:szCs w:val="22"/>
          <w:lang w:eastAsia="en-US"/>
        </w:rPr>
        <w:t xml:space="preserve"> от стоимости </w:t>
      </w:r>
      <w:r w:rsidR="00471725" w:rsidRPr="0080728B">
        <w:rPr>
          <w:rFonts w:ascii="Times New Roman" w:hAnsi="Times New Roman" w:cs="Times New Roman"/>
          <w:sz w:val="22"/>
          <w:szCs w:val="22"/>
          <w:lang w:eastAsia="en-US"/>
        </w:rPr>
        <w:t xml:space="preserve">Работ] </w:t>
      </w:r>
      <w:r w:rsidRPr="0080728B">
        <w:rPr>
          <w:rFonts w:ascii="Times New Roman" w:hAnsi="Times New Roman" w:cs="Times New Roman"/>
          <w:sz w:val="22"/>
          <w:szCs w:val="22"/>
          <w:lang w:eastAsia="en-US"/>
        </w:rPr>
        <w:t xml:space="preserve">за каждый выявленный факт несоответствия выполняемой </w:t>
      </w:r>
      <w:r w:rsidR="00471725" w:rsidRPr="0080728B">
        <w:rPr>
          <w:rFonts w:ascii="Times New Roman" w:hAnsi="Times New Roman" w:cs="Times New Roman"/>
          <w:sz w:val="22"/>
          <w:szCs w:val="22"/>
          <w:lang w:eastAsia="en-US"/>
        </w:rPr>
        <w:t xml:space="preserve">Работы </w:t>
      </w:r>
      <w:r w:rsidRPr="0080728B">
        <w:rPr>
          <w:rFonts w:ascii="Times New Roman" w:hAnsi="Times New Roman" w:cs="Times New Roman"/>
          <w:sz w:val="22"/>
          <w:szCs w:val="22"/>
          <w:lang w:eastAsia="en-US"/>
        </w:rPr>
        <w:t xml:space="preserve">каждому вышеуказанному </w:t>
      </w:r>
      <w:r w:rsidR="00471725" w:rsidRPr="0080728B">
        <w:rPr>
          <w:rFonts w:ascii="Times New Roman" w:hAnsi="Times New Roman" w:cs="Times New Roman"/>
          <w:sz w:val="22"/>
          <w:szCs w:val="22"/>
          <w:lang w:eastAsia="en-US"/>
        </w:rPr>
        <w:t xml:space="preserve">Обязательному техническому правилу </w:t>
      </w:r>
      <w:r w:rsidRPr="0080728B">
        <w:rPr>
          <w:rFonts w:ascii="Times New Roman" w:hAnsi="Times New Roman" w:cs="Times New Roman"/>
          <w:sz w:val="22"/>
          <w:szCs w:val="22"/>
          <w:lang w:eastAsia="en-US"/>
        </w:rPr>
        <w:t xml:space="preserve">в отдельности. </w:t>
      </w:r>
    </w:p>
    <w:p w14:paraId="707C8C35" w14:textId="2E34B20A"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неисполнения (ненадлежащего исполнения) </w:t>
      </w:r>
      <w:r w:rsidR="00471725" w:rsidRPr="0080728B">
        <w:rPr>
          <w:rFonts w:ascii="Times New Roman" w:hAnsi="Times New Roman" w:cs="Times New Roman"/>
          <w:sz w:val="22"/>
          <w:szCs w:val="22"/>
        </w:rPr>
        <w:t xml:space="preserve">Подрядчиком </w:t>
      </w:r>
      <w:r w:rsidRPr="0080728B">
        <w:rPr>
          <w:rFonts w:ascii="Times New Roman" w:hAnsi="Times New Roman" w:cs="Times New Roman"/>
          <w:sz w:val="22"/>
          <w:szCs w:val="22"/>
        </w:rPr>
        <w:t xml:space="preserve">своих обязанностей Заказчик вправе взыскать с </w:t>
      </w:r>
      <w:r w:rsidR="00471725" w:rsidRPr="0080728B">
        <w:rPr>
          <w:rFonts w:ascii="Times New Roman" w:hAnsi="Times New Roman" w:cs="Times New Roman"/>
          <w:sz w:val="22"/>
          <w:szCs w:val="22"/>
        </w:rPr>
        <w:t xml:space="preserve">Подрядчика </w:t>
      </w:r>
      <w:r w:rsidRPr="0080728B">
        <w:rPr>
          <w:rFonts w:ascii="Times New Roman" w:hAnsi="Times New Roman" w:cs="Times New Roman"/>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w:t>
      </w:r>
      <w:r w:rsidRPr="0080728B">
        <w:rPr>
          <w:rFonts w:ascii="Times New Roman" w:hAnsi="Times New Roman" w:cs="Times New Roman"/>
          <w:sz w:val="22"/>
          <w:szCs w:val="22"/>
        </w:rPr>
        <w:lastRenderedPageBreak/>
        <w:t xml:space="preserve">понесенные или необходимые для внесения изменений в выполняемые </w:t>
      </w:r>
      <w:r w:rsidR="00471725" w:rsidRPr="0080728B">
        <w:rPr>
          <w:rFonts w:ascii="Times New Roman" w:hAnsi="Times New Roman" w:cs="Times New Roman"/>
          <w:sz w:val="22"/>
          <w:szCs w:val="22"/>
        </w:rPr>
        <w:t>Работы</w:t>
      </w:r>
      <w:r w:rsidRPr="0080728B">
        <w:rPr>
          <w:rFonts w:ascii="Times New Roman" w:hAnsi="Times New Roman" w:cs="Times New Roman"/>
          <w:sz w:val="22"/>
          <w:szCs w:val="22"/>
        </w:rPr>
        <w:t xml:space="preserve">, в любую сопутствующую документацию, требующуюся для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и ее согласовани</w:t>
      </w:r>
      <w:r w:rsidR="00471725" w:rsidRPr="0080728B">
        <w:rPr>
          <w:rFonts w:ascii="Times New Roman" w:hAnsi="Times New Roman" w:cs="Times New Roman"/>
          <w:sz w:val="22"/>
          <w:szCs w:val="22"/>
        </w:rPr>
        <w:t>я</w:t>
      </w:r>
      <w:r w:rsidRPr="0080728B">
        <w:rPr>
          <w:rFonts w:ascii="Times New Roman" w:hAnsi="Times New Roman" w:cs="Times New Roman"/>
          <w:sz w:val="22"/>
          <w:szCs w:val="22"/>
        </w:rPr>
        <w:t xml:space="preserve"> с соответствующими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взысканные с Заказчика штрафные санкции, в </w:t>
      </w:r>
      <w:r w:rsidR="003E6761" w:rsidRPr="0080728B">
        <w:rPr>
          <w:rFonts w:ascii="Times New Roman" w:hAnsi="Times New Roman" w:cs="Times New Roman"/>
          <w:sz w:val="22"/>
          <w:szCs w:val="22"/>
        </w:rPr>
        <w:t>том числе</w:t>
      </w:r>
      <w:r w:rsidR="00E710D3" w:rsidRPr="0080728B">
        <w:rPr>
          <w:rFonts w:ascii="Times New Roman" w:hAnsi="Times New Roman" w:cs="Times New Roman"/>
          <w:sz w:val="22"/>
          <w:szCs w:val="22"/>
        </w:rPr>
        <w:t xml:space="preserve"> </w:t>
      </w:r>
      <w:r w:rsidR="00471725" w:rsidRPr="0080728B">
        <w:rPr>
          <w:rFonts w:ascii="Times New Roman" w:hAnsi="Times New Roman" w:cs="Times New Roman"/>
          <w:sz w:val="22"/>
          <w:szCs w:val="22"/>
        </w:rPr>
        <w:t>Государственными</w:t>
      </w:r>
      <w:r w:rsidRPr="0080728B">
        <w:rPr>
          <w:rFonts w:ascii="Times New Roman" w:hAnsi="Times New Roman" w:cs="Times New Roman"/>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80728B">
        <w:rPr>
          <w:rFonts w:ascii="Times New Roman" w:hAnsi="Times New Roman" w:cs="Times New Roman"/>
          <w:sz w:val="22"/>
          <w:szCs w:val="22"/>
        </w:rPr>
        <w:t>Работ</w:t>
      </w:r>
      <w:r w:rsidRPr="0080728B">
        <w:rPr>
          <w:rFonts w:ascii="Times New Roman" w:hAnsi="Times New Roman" w:cs="Times New Roman"/>
          <w:sz w:val="22"/>
          <w:szCs w:val="22"/>
        </w:rPr>
        <w:t xml:space="preserve"> на территории </w:t>
      </w:r>
      <w:r w:rsidR="00165087" w:rsidRPr="0080728B">
        <w:rPr>
          <w:rFonts w:ascii="Times New Roman" w:hAnsi="Times New Roman" w:cs="Times New Roman"/>
          <w:bCs/>
          <w:iCs/>
          <w:sz w:val="22"/>
          <w:szCs w:val="22"/>
        </w:rPr>
        <w:t>Российской Федерации</w:t>
      </w:r>
      <w:r w:rsidRPr="0080728B">
        <w:rPr>
          <w:rFonts w:ascii="Times New Roman" w:hAnsi="Times New Roman" w:cs="Times New Roman"/>
          <w:sz w:val="22"/>
          <w:szCs w:val="22"/>
        </w:rPr>
        <w:t>.</w:t>
      </w:r>
    </w:p>
    <w:p w14:paraId="751BCDE7" w14:textId="77777777" w:rsidR="00D4666C" w:rsidRPr="0080728B" w:rsidRDefault="00D4666C" w:rsidP="0080728B">
      <w:pPr>
        <w:widowControl w:val="0"/>
        <w:numPr>
          <w:ilvl w:val="0"/>
          <w:numId w:val="6"/>
        </w:numPr>
        <w:ind w:left="0" w:firstLine="0"/>
        <w:rPr>
          <w:rFonts w:ascii="Times New Roman" w:eastAsia="BatangChe" w:hAnsi="Times New Roman" w:cs="Times New Roman"/>
          <w:b/>
          <w:sz w:val="22"/>
          <w:szCs w:val="22"/>
        </w:rPr>
      </w:pPr>
      <w:r w:rsidRPr="0080728B">
        <w:rPr>
          <w:rFonts w:ascii="Times New Roman" w:eastAsia="BatangChe" w:hAnsi="Times New Roman" w:cs="Times New Roman"/>
          <w:b/>
          <w:sz w:val="22"/>
          <w:szCs w:val="22"/>
        </w:rPr>
        <w:t>Ответственность за нарушение Гарантий и заверений</w:t>
      </w:r>
    </w:p>
    <w:p w14:paraId="46B7127A" w14:textId="77777777" w:rsidR="0012563B" w:rsidRPr="0080728B" w:rsidRDefault="0012563B"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iCs/>
          <w:sz w:val="22"/>
          <w:szCs w:val="22"/>
          <w:lang w:eastAsia="en-US"/>
        </w:rPr>
        <w:t>Выполнение Подрядчиком требований, указанных в настоящем Приложении, является существенным условием настоящего Договора.</w:t>
      </w:r>
    </w:p>
    <w:p w14:paraId="784C9A06" w14:textId="369EE55A"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В случае нарушения </w:t>
      </w:r>
      <w:r w:rsidR="00005F50" w:rsidRPr="0080728B">
        <w:rPr>
          <w:rFonts w:ascii="Times New Roman" w:hAnsi="Times New Roman" w:cs="Times New Roman"/>
          <w:sz w:val="22"/>
          <w:szCs w:val="22"/>
          <w:lang w:eastAsia="en-US"/>
        </w:rPr>
        <w:t>Подрядчиком</w:t>
      </w:r>
      <w:r w:rsidRPr="0080728B">
        <w:rPr>
          <w:rFonts w:ascii="Times New Roman" w:hAnsi="Times New Roman" w:cs="Times New Roman"/>
          <w:sz w:val="22"/>
          <w:szCs w:val="22"/>
          <w:lang w:eastAsia="en-US"/>
        </w:rPr>
        <w:t xml:space="preserve"> настоящих Гарантий и </w:t>
      </w:r>
      <w:r w:rsidR="0068155E" w:rsidRPr="0080728B">
        <w:rPr>
          <w:rFonts w:ascii="Times New Roman" w:hAnsi="Times New Roman" w:cs="Times New Roman"/>
          <w:sz w:val="22"/>
          <w:szCs w:val="22"/>
          <w:lang w:eastAsia="en-US"/>
        </w:rPr>
        <w:t>з</w:t>
      </w:r>
      <w:r w:rsidRPr="0080728B">
        <w:rPr>
          <w:rFonts w:ascii="Times New Roman" w:hAnsi="Times New Roman" w:cs="Times New Roman"/>
          <w:sz w:val="22"/>
          <w:szCs w:val="22"/>
          <w:lang w:eastAsia="en-US"/>
        </w:rPr>
        <w:t xml:space="preserve">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80728B">
        <w:rPr>
          <w:rFonts w:ascii="Times New Roman" w:hAnsi="Times New Roman" w:cs="Times New Roman"/>
          <w:sz w:val="22"/>
          <w:szCs w:val="22"/>
          <w:lang w:eastAsia="en-US"/>
        </w:rPr>
        <w:t xml:space="preserve">Подрядчику </w:t>
      </w:r>
      <w:r w:rsidRPr="0080728B">
        <w:rPr>
          <w:rFonts w:ascii="Times New Roman" w:hAnsi="Times New Roman" w:cs="Times New Roman"/>
          <w:sz w:val="22"/>
          <w:szCs w:val="22"/>
          <w:lang w:eastAsia="en-US"/>
        </w:rPr>
        <w:t xml:space="preserve">убытков, связанных с прекращением Договора. </w:t>
      </w:r>
    </w:p>
    <w:p w14:paraId="2DBDD1DD" w14:textId="08D17E9F" w:rsidR="00D4666C" w:rsidRPr="0080728B" w:rsidRDefault="00005F50"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lang w:eastAsia="en-US"/>
        </w:rPr>
        <w:t xml:space="preserve">обязуется возместить Заказчику любые убытки, возникшие вследствие или в связи с нарушением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lang w:eastAsia="en-US"/>
        </w:rPr>
        <w:t xml:space="preserve">настоящих Гарантий и </w:t>
      </w:r>
      <w:r w:rsidR="0068155E" w:rsidRPr="0080728B">
        <w:rPr>
          <w:rFonts w:ascii="Times New Roman" w:hAnsi="Times New Roman" w:cs="Times New Roman"/>
          <w:sz w:val="22"/>
          <w:szCs w:val="22"/>
          <w:lang w:eastAsia="en-US"/>
        </w:rPr>
        <w:t>з</w:t>
      </w:r>
      <w:r w:rsidR="00D4666C" w:rsidRPr="0080728B">
        <w:rPr>
          <w:rFonts w:ascii="Times New Roman" w:hAnsi="Times New Roman" w:cs="Times New Roman"/>
          <w:sz w:val="22"/>
          <w:szCs w:val="22"/>
          <w:lang w:eastAsia="en-US"/>
        </w:rPr>
        <w:t>аверений.</w:t>
      </w:r>
    </w:p>
    <w:p w14:paraId="6628E486" w14:textId="67F353D4"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уведомлен о том, что в случае нарушения настоящих Гарантий и </w:t>
      </w:r>
      <w:r w:rsidR="0068155E" w:rsidRPr="0080728B">
        <w:rPr>
          <w:rFonts w:ascii="Times New Roman" w:hAnsi="Times New Roman" w:cs="Times New Roman"/>
          <w:sz w:val="22"/>
          <w:szCs w:val="22"/>
        </w:rPr>
        <w:t>з</w:t>
      </w:r>
      <w:r w:rsidR="00D4666C" w:rsidRPr="0080728B">
        <w:rPr>
          <w:rFonts w:ascii="Times New Roman" w:hAnsi="Times New Roman" w:cs="Times New Roman"/>
          <w:sz w:val="22"/>
          <w:szCs w:val="22"/>
        </w:rPr>
        <w:t xml:space="preserve">аверений Заказчик вправе отказаться от заключения с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каких-либо договоров в будущем, в том числе, но не ограничиваясь</w:t>
      </w:r>
      <w:r w:rsidRPr="0080728B">
        <w:rPr>
          <w:rFonts w:ascii="Times New Roman" w:hAnsi="Times New Roman" w:cs="Times New Roman"/>
          <w:sz w:val="22"/>
          <w:szCs w:val="22"/>
        </w:rPr>
        <w:t xml:space="preserve"> этим</w:t>
      </w:r>
      <w:r w:rsidR="00D4666C" w:rsidRPr="0080728B">
        <w:rPr>
          <w:rFonts w:ascii="Times New Roman" w:hAnsi="Times New Roman" w:cs="Times New Roman"/>
          <w:sz w:val="22"/>
          <w:szCs w:val="22"/>
        </w:rPr>
        <w:t xml:space="preserve">, отказать в приеме заявки </w:t>
      </w:r>
      <w:r w:rsidRPr="0080728B">
        <w:rPr>
          <w:rFonts w:ascii="Times New Roman" w:hAnsi="Times New Roman" w:cs="Times New Roman"/>
          <w:sz w:val="22"/>
          <w:szCs w:val="22"/>
          <w:lang w:eastAsia="en-US"/>
        </w:rPr>
        <w:t xml:space="preserve">Подрядчика </w:t>
      </w:r>
      <w:r w:rsidR="00D4666C" w:rsidRPr="0080728B">
        <w:rPr>
          <w:rFonts w:ascii="Times New Roman" w:hAnsi="Times New Roman" w:cs="Times New Roman"/>
          <w:sz w:val="22"/>
          <w:szCs w:val="22"/>
        </w:rPr>
        <w:t xml:space="preserve">на участие в закупочных процедурах, проводимых </w:t>
      </w:r>
      <w:r w:rsidRPr="0080728B">
        <w:rPr>
          <w:rFonts w:ascii="Times New Roman" w:hAnsi="Times New Roman" w:cs="Times New Roman"/>
          <w:sz w:val="22"/>
          <w:szCs w:val="22"/>
        </w:rPr>
        <w:t>Заказчиком</w:t>
      </w:r>
      <w:r w:rsidR="00D4666C" w:rsidRPr="0080728B">
        <w:rPr>
          <w:rFonts w:ascii="Times New Roman" w:hAnsi="Times New Roman" w:cs="Times New Roman"/>
          <w:sz w:val="22"/>
          <w:szCs w:val="22"/>
        </w:rPr>
        <w:t>.</w:t>
      </w:r>
    </w:p>
    <w:p w14:paraId="49D3CF55" w14:textId="7CE3E373"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w:t>
      </w:r>
      <w:r w:rsidR="00165431" w:rsidRPr="0080728B">
        <w:rPr>
          <w:rFonts w:ascii="Times New Roman" w:hAnsi="Times New Roman" w:cs="Times New Roman"/>
          <w:sz w:val="22"/>
          <w:szCs w:val="22"/>
        </w:rPr>
        <w:t>з</w:t>
      </w:r>
      <w:r w:rsidR="00D4666C" w:rsidRPr="0080728B">
        <w:rPr>
          <w:rFonts w:ascii="Times New Roman" w:hAnsi="Times New Roman" w:cs="Times New Roman"/>
          <w:sz w:val="22"/>
          <w:szCs w:val="22"/>
        </w:rPr>
        <w:t>аверений.</w:t>
      </w:r>
    </w:p>
    <w:p w14:paraId="5DC5C3DF" w14:textId="77777777" w:rsidR="00D4666C" w:rsidRPr="0080728B" w:rsidRDefault="00005F50"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подтверждает, что вся информация, предоставленная </w:t>
      </w:r>
      <w:r w:rsidRPr="0080728B">
        <w:rPr>
          <w:rFonts w:ascii="Times New Roman" w:hAnsi="Times New Roman" w:cs="Times New Roman"/>
          <w:sz w:val="22"/>
          <w:szCs w:val="22"/>
          <w:lang w:eastAsia="en-US"/>
        </w:rPr>
        <w:t xml:space="preserve">Подрядчиком </w:t>
      </w:r>
      <w:r w:rsidR="00D4666C" w:rsidRPr="0080728B">
        <w:rPr>
          <w:rFonts w:ascii="Times New Roman" w:hAnsi="Times New Roman" w:cs="Times New Roman"/>
          <w:sz w:val="22"/>
          <w:szCs w:val="22"/>
        </w:rPr>
        <w:t xml:space="preserve">Заказчику в связи с Договором, соответствует действительности, является полной и точной во всех отношениях, и </w:t>
      </w:r>
      <w:r w:rsidRPr="0080728B">
        <w:rPr>
          <w:rFonts w:ascii="Times New Roman" w:hAnsi="Times New Roman" w:cs="Times New Roman"/>
          <w:sz w:val="22"/>
          <w:szCs w:val="22"/>
          <w:lang w:eastAsia="en-US"/>
        </w:rPr>
        <w:t xml:space="preserve">Подрядчик </w:t>
      </w:r>
      <w:r w:rsidR="00D4666C" w:rsidRPr="0080728B">
        <w:rPr>
          <w:rFonts w:ascii="Times New Roman" w:hAnsi="Times New Roman" w:cs="Times New Roman"/>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80728B">
        <w:rPr>
          <w:rFonts w:ascii="Times New Roman" w:hAnsi="Times New Roman" w:cs="Times New Roman"/>
          <w:sz w:val="22"/>
          <w:szCs w:val="22"/>
          <w:lang w:eastAsia="en-US"/>
        </w:rPr>
        <w:t>Подрядчиком</w:t>
      </w:r>
      <w:r w:rsidR="00D4666C" w:rsidRPr="0080728B">
        <w:rPr>
          <w:rFonts w:ascii="Times New Roman" w:hAnsi="Times New Roman" w:cs="Times New Roman"/>
          <w:sz w:val="22"/>
          <w:szCs w:val="22"/>
        </w:rPr>
        <w:t>.</w:t>
      </w:r>
    </w:p>
    <w:p w14:paraId="06F8339B" w14:textId="676D4A64" w:rsidR="00D4666C" w:rsidRPr="0080728B" w:rsidRDefault="00D4666C" w:rsidP="0080728B">
      <w:pPr>
        <w:widowControl w:val="0"/>
        <w:tabs>
          <w:tab w:val="left" w:pos="0"/>
        </w:tabs>
        <w:jc w:val="both"/>
        <w:rPr>
          <w:rFonts w:ascii="Times New Roman" w:hAnsi="Times New Roman" w:cs="Times New Roman"/>
          <w:sz w:val="22"/>
          <w:szCs w:val="22"/>
          <w:lang w:eastAsia="en-US"/>
        </w:rPr>
      </w:pPr>
      <w:r w:rsidRPr="0080728B">
        <w:rPr>
          <w:rFonts w:ascii="Times New Roman" w:hAnsi="Times New Roman" w:cs="Times New Roman"/>
          <w:sz w:val="22"/>
          <w:szCs w:val="22"/>
          <w:lang w:eastAsia="en-US"/>
        </w:rPr>
        <w:t>Если в период исполнения обязанностей по Договору какие-либо лицензии, сертификаты и иные разрешения и свидетельства</w:t>
      </w:r>
      <w:r w:rsidR="00E710D3"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будут аннулированы, признаны недействительными или утратят силу по иным основаниям</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w:t>
      </w:r>
      <w:r w:rsidR="00005F50" w:rsidRPr="0080728B">
        <w:rPr>
          <w:rFonts w:ascii="Times New Roman" w:hAnsi="Times New Roman" w:cs="Times New Roman"/>
          <w:sz w:val="22"/>
          <w:szCs w:val="22"/>
          <w:lang w:eastAsia="en-US"/>
        </w:rPr>
        <w:t xml:space="preserve">Подрядчик </w:t>
      </w:r>
      <w:r w:rsidRPr="0080728B">
        <w:rPr>
          <w:rFonts w:ascii="Times New Roman" w:hAnsi="Times New Roman" w:cs="Times New Roman"/>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80728B">
        <w:rPr>
          <w:rFonts w:ascii="Times New Roman" w:hAnsi="Times New Roman" w:cs="Times New Roman"/>
          <w:sz w:val="22"/>
          <w:szCs w:val="22"/>
          <w:lang w:eastAsia="en-US"/>
        </w:rPr>
        <w:t>ом</w:t>
      </w:r>
      <w:r w:rsidRPr="0080728B">
        <w:rPr>
          <w:rFonts w:ascii="Times New Roman" w:hAnsi="Times New Roman" w:cs="Times New Roman"/>
          <w:sz w:val="22"/>
          <w:szCs w:val="22"/>
          <w:lang w:eastAsia="en-US"/>
        </w:rPr>
        <w:t xml:space="preserve"> или иным нормативным актом будет установлена необходимость для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получить</w:t>
      </w:r>
      <w:r w:rsidR="00E710D3" w:rsidRPr="0080728B">
        <w:rPr>
          <w:rFonts w:ascii="Times New Roman" w:hAnsi="Times New Roman" w:cs="Times New Roman"/>
          <w:sz w:val="22"/>
          <w:szCs w:val="22"/>
          <w:lang w:eastAsia="en-US"/>
        </w:rPr>
        <w:t xml:space="preserve"> </w:t>
      </w:r>
      <w:r w:rsidRPr="0080728B">
        <w:rPr>
          <w:rFonts w:ascii="Times New Roman" w:hAnsi="Times New Roman" w:cs="Times New Roman"/>
          <w:sz w:val="22"/>
          <w:szCs w:val="22"/>
          <w:lang w:eastAsia="en-US"/>
        </w:rPr>
        <w:t xml:space="preserve">дополнительные лицензии, сертификаты, разрешения, </w:t>
      </w:r>
      <w:r w:rsidR="00005F50" w:rsidRPr="0080728B">
        <w:rPr>
          <w:rFonts w:ascii="Times New Roman" w:hAnsi="Times New Roman" w:cs="Times New Roman"/>
          <w:sz w:val="22"/>
          <w:szCs w:val="22"/>
          <w:lang w:eastAsia="en-US"/>
        </w:rPr>
        <w:t xml:space="preserve">допуски, Подрядчик </w:t>
      </w:r>
      <w:r w:rsidRPr="0080728B">
        <w:rPr>
          <w:rFonts w:ascii="Times New Roman" w:hAnsi="Times New Roman" w:cs="Times New Roman"/>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разрешение</w:t>
      </w:r>
      <w:r w:rsidR="00005F50" w:rsidRPr="0080728B">
        <w:rPr>
          <w:rFonts w:ascii="Times New Roman" w:hAnsi="Times New Roman" w:cs="Times New Roman"/>
          <w:sz w:val="22"/>
          <w:szCs w:val="22"/>
          <w:lang w:eastAsia="en-US"/>
        </w:rPr>
        <w:t xml:space="preserve"> или допуск</w:t>
      </w:r>
      <w:r w:rsidRPr="0080728B">
        <w:rPr>
          <w:rFonts w:ascii="Times New Roman" w:hAnsi="Times New Roman" w:cs="Times New Roman"/>
          <w:sz w:val="22"/>
          <w:szCs w:val="22"/>
          <w:lang w:eastAsia="en-US"/>
        </w:rPr>
        <w:t xml:space="preserve">. Для целей Договора </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лицензией</w:t>
      </w:r>
      <w:r w:rsidR="00005F50" w:rsidRPr="0080728B">
        <w:rPr>
          <w:rFonts w:ascii="Times New Roman" w:hAnsi="Times New Roman" w:cs="Times New Roman"/>
          <w:sz w:val="22"/>
          <w:szCs w:val="22"/>
          <w:lang w:eastAsia="en-US"/>
        </w:rPr>
        <w:t>»</w:t>
      </w:r>
      <w:r w:rsidRPr="0080728B">
        <w:rPr>
          <w:rFonts w:ascii="Times New Roman" w:hAnsi="Times New Roman" w:cs="Times New Roman"/>
          <w:sz w:val="22"/>
          <w:szCs w:val="22"/>
          <w:lang w:eastAsia="en-US"/>
        </w:rPr>
        <w:t xml:space="preserve"> считается также членство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lang w:eastAsia="en-US"/>
        </w:rPr>
        <w:t xml:space="preserve">в саморегулируемой организации, являющееся основанием для законного исполнения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lang w:eastAsia="en-US"/>
        </w:rPr>
        <w:t>обязанностей по Договору, частично или в полном объеме.</w:t>
      </w:r>
    </w:p>
    <w:p w14:paraId="7AE082DE" w14:textId="620F6597" w:rsidR="00D4666C" w:rsidRPr="0080728B" w:rsidRDefault="00D4666C" w:rsidP="0080728B">
      <w:pPr>
        <w:widowControl w:val="0"/>
        <w:jc w:val="both"/>
        <w:rPr>
          <w:rFonts w:ascii="Times New Roman" w:hAnsi="Times New Roman" w:cs="Times New Roman"/>
          <w:sz w:val="22"/>
          <w:szCs w:val="22"/>
        </w:rPr>
      </w:pPr>
      <w:r w:rsidRPr="0080728B">
        <w:rPr>
          <w:rFonts w:ascii="Times New Roman" w:hAnsi="Times New Roman" w:cs="Times New Roman"/>
          <w:sz w:val="22"/>
          <w:szCs w:val="22"/>
        </w:rPr>
        <w:t xml:space="preserve">В случае нарушения </w:t>
      </w:r>
      <w:r w:rsidR="00005F50" w:rsidRPr="0080728B">
        <w:rPr>
          <w:rFonts w:ascii="Times New Roman" w:hAnsi="Times New Roman" w:cs="Times New Roman"/>
          <w:sz w:val="22"/>
          <w:szCs w:val="22"/>
          <w:lang w:eastAsia="en-US"/>
        </w:rPr>
        <w:t xml:space="preserve">Подрядчиком </w:t>
      </w:r>
      <w:r w:rsidRPr="0080728B">
        <w:rPr>
          <w:rFonts w:ascii="Times New Roman" w:hAnsi="Times New Roman" w:cs="Times New Roman"/>
          <w:sz w:val="22"/>
          <w:szCs w:val="22"/>
        </w:rPr>
        <w:t xml:space="preserve">указанной обязанности, Заказчик вправе взыскать с </w:t>
      </w:r>
      <w:r w:rsidR="00005F50" w:rsidRPr="0080728B">
        <w:rPr>
          <w:rFonts w:ascii="Times New Roman" w:hAnsi="Times New Roman" w:cs="Times New Roman"/>
          <w:sz w:val="22"/>
          <w:szCs w:val="22"/>
          <w:lang w:eastAsia="en-US"/>
        </w:rPr>
        <w:t xml:space="preserve">Подрядчика </w:t>
      </w:r>
      <w:r w:rsidRPr="0080728B">
        <w:rPr>
          <w:rFonts w:ascii="Times New Roman" w:hAnsi="Times New Roman" w:cs="Times New Roman"/>
          <w:sz w:val="22"/>
          <w:szCs w:val="22"/>
        </w:rPr>
        <w:t xml:space="preserve">неустойку в </w:t>
      </w:r>
      <w:r w:rsidR="00005F50" w:rsidRPr="0080728B">
        <w:rPr>
          <w:rFonts w:ascii="Times New Roman" w:hAnsi="Times New Roman" w:cs="Times New Roman"/>
          <w:sz w:val="22"/>
          <w:szCs w:val="22"/>
        </w:rPr>
        <w:t>размере</w:t>
      </w:r>
      <w:r w:rsidRPr="0080728B">
        <w:rPr>
          <w:rFonts w:ascii="Times New Roman" w:hAnsi="Times New Roman" w:cs="Times New Roman"/>
          <w:sz w:val="22"/>
          <w:szCs w:val="22"/>
        </w:rPr>
        <w:t xml:space="preserve"> </w:t>
      </w:r>
      <w:r w:rsidR="00005F50" w:rsidRPr="0080728B">
        <w:rPr>
          <w:rFonts w:ascii="Times New Roman" w:hAnsi="Times New Roman" w:cs="Times New Roman"/>
          <w:sz w:val="22"/>
          <w:szCs w:val="22"/>
        </w:rPr>
        <w:t>[</w:t>
      </w:r>
      <w:r w:rsidRPr="0080728B">
        <w:rPr>
          <w:rFonts w:ascii="Times New Roman" w:hAnsi="Times New Roman" w:cs="Times New Roman"/>
          <w:sz w:val="22"/>
          <w:szCs w:val="22"/>
        </w:rPr>
        <w:t xml:space="preserve">10 </w:t>
      </w:r>
      <w:r w:rsidR="00005F50" w:rsidRPr="0080728B">
        <w:rPr>
          <w:rFonts w:ascii="Times New Roman" w:hAnsi="Times New Roman" w:cs="Times New Roman"/>
          <w:sz w:val="22"/>
          <w:szCs w:val="22"/>
        </w:rPr>
        <w:t>(десяти</w:t>
      </w:r>
      <w:r w:rsidR="00E84F4A" w:rsidRPr="0080728B">
        <w:rPr>
          <w:rFonts w:ascii="Times New Roman" w:hAnsi="Times New Roman" w:cs="Times New Roman"/>
          <w:sz w:val="22"/>
          <w:szCs w:val="22"/>
        </w:rPr>
        <w:t>)</w:t>
      </w:r>
      <w:r w:rsidR="00005F50" w:rsidRPr="0080728B">
        <w:rPr>
          <w:rFonts w:ascii="Times New Roman" w:hAnsi="Times New Roman" w:cs="Times New Roman"/>
          <w:sz w:val="22"/>
          <w:szCs w:val="22"/>
        </w:rPr>
        <w:t xml:space="preserve"> процентов </w:t>
      </w:r>
      <w:r w:rsidRPr="0080728B">
        <w:rPr>
          <w:rFonts w:ascii="Times New Roman" w:hAnsi="Times New Roman" w:cs="Times New Roman"/>
          <w:sz w:val="22"/>
          <w:szCs w:val="22"/>
        </w:rPr>
        <w:t xml:space="preserve">от общей </w:t>
      </w:r>
      <w:r w:rsidR="00005F50" w:rsidRPr="0080728B">
        <w:rPr>
          <w:rFonts w:ascii="Times New Roman" w:hAnsi="Times New Roman" w:cs="Times New Roman"/>
          <w:sz w:val="22"/>
          <w:szCs w:val="22"/>
        </w:rPr>
        <w:t>Цены Работ]</w:t>
      </w:r>
      <w:r w:rsidRPr="0080728B">
        <w:rPr>
          <w:rFonts w:ascii="Times New Roman" w:hAnsi="Times New Roman" w:cs="Times New Roman"/>
          <w:sz w:val="22"/>
          <w:szCs w:val="22"/>
        </w:rPr>
        <w:t xml:space="preserve"> по Договору.</w:t>
      </w:r>
    </w:p>
    <w:tbl>
      <w:tblPr>
        <w:tblW w:w="9287" w:type="dxa"/>
        <w:tblInd w:w="108" w:type="dxa"/>
        <w:tblLook w:val="01E0" w:firstRow="1" w:lastRow="1" w:firstColumn="1" w:lastColumn="1" w:noHBand="0" w:noVBand="0"/>
      </w:tblPr>
      <w:tblGrid>
        <w:gridCol w:w="4536"/>
        <w:gridCol w:w="4751"/>
      </w:tblGrid>
      <w:tr w:rsidR="00D4666C" w:rsidRPr="0080728B" w14:paraId="4E5AFB63" w14:textId="77777777" w:rsidTr="00F3088C">
        <w:trPr>
          <w:trHeight w:val="1134"/>
        </w:trPr>
        <w:tc>
          <w:tcPr>
            <w:tcW w:w="4536" w:type="dxa"/>
          </w:tcPr>
          <w:p w14:paraId="744EAF2A" w14:textId="77777777" w:rsidR="00D4666C" w:rsidRPr="0080728B" w:rsidRDefault="00D4666C" w:rsidP="0080728B">
            <w:pPr>
              <w:widowControl w:val="0"/>
              <w:ind w:left="33"/>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r w:rsidR="008D327F" w:rsidRPr="0080728B">
              <w:rPr>
                <w:rFonts w:ascii="Times New Roman" w:hAnsi="Times New Roman" w:cs="Times New Roman"/>
                <w:b/>
                <w:sz w:val="22"/>
                <w:szCs w:val="22"/>
              </w:rPr>
              <w:t>:</w:t>
            </w:r>
          </w:p>
          <w:p w14:paraId="09A2D180" w14:textId="77777777" w:rsidR="00D4666C" w:rsidRPr="0080728B" w:rsidRDefault="00D4666C" w:rsidP="0080728B">
            <w:pPr>
              <w:widowControl w:val="0"/>
              <w:ind w:left="-567"/>
              <w:jc w:val="both"/>
              <w:rPr>
                <w:rFonts w:ascii="Times New Roman" w:hAnsi="Times New Roman" w:cs="Times New Roman"/>
                <w:b/>
                <w:sz w:val="22"/>
                <w:szCs w:val="22"/>
              </w:rPr>
            </w:pPr>
          </w:p>
          <w:p w14:paraId="464BDCEA" w14:textId="77777777" w:rsidR="00D4666C" w:rsidRPr="0080728B" w:rsidRDefault="00D4666C" w:rsidP="0080728B">
            <w:pPr>
              <w:widowControl w:val="0"/>
              <w:ind w:left="-567"/>
              <w:jc w:val="both"/>
              <w:rPr>
                <w:rFonts w:ascii="Times New Roman" w:hAnsi="Times New Roman" w:cs="Times New Roman"/>
                <w:b/>
                <w:sz w:val="22"/>
                <w:szCs w:val="22"/>
              </w:rPr>
            </w:pPr>
          </w:p>
          <w:p w14:paraId="6766C66F"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c>
          <w:tcPr>
            <w:tcW w:w="4751" w:type="dxa"/>
          </w:tcPr>
          <w:p w14:paraId="6CD790D3" w14:textId="77777777" w:rsidR="00D4666C" w:rsidRPr="0080728B" w:rsidRDefault="00D4666C" w:rsidP="0080728B">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r w:rsidR="008D327F" w:rsidRPr="0080728B">
              <w:rPr>
                <w:rFonts w:ascii="Times New Roman" w:hAnsi="Times New Roman" w:cs="Times New Roman"/>
                <w:b/>
                <w:sz w:val="22"/>
                <w:szCs w:val="22"/>
              </w:rPr>
              <w:t>:</w:t>
            </w:r>
          </w:p>
          <w:p w14:paraId="24DBDC33" w14:textId="77777777" w:rsidR="00D4666C" w:rsidRPr="0080728B" w:rsidRDefault="00D4666C" w:rsidP="0080728B">
            <w:pPr>
              <w:widowControl w:val="0"/>
              <w:ind w:left="-567"/>
              <w:jc w:val="both"/>
              <w:rPr>
                <w:rFonts w:ascii="Times New Roman" w:hAnsi="Times New Roman" w:cs="Times New Roman"/>
                <w:b/>
                <w:sz w:val="22"/>
                <w:szCs w:val="22"/>
              </w:rPr>
            </w:pPr>
          </w:p>
          <w:p w14:paraId="219B596F" w14:textId="77777777" w:rsidR="008D327F" w:rsidRPr="0080728B" w:rsidRDefault="008D327F" w:rsidP="0080728B">
            <w:pPr>
              <w:widowControl w:val="0"/>
              <w:ind w:left="-567"/>
              <w:jc w:val="both"/>
              <w:rPr>
                <w:rFonts w:ascii="Times New Roman" w:hAnsi="Times New Roman" w:cs="Times New Roman"/>
                <w:b/>
                <w:sz w:val="22"/>
                <w:szCs w:val="22"/>
              </w:rPr>
            </w:pPr>
          </w:p>
          <w:p w14:paraId="5FC2C70C" w14:textId="77777777" w:rsidR="00D4666C" w:rsidRPr="0080728B" w:rsidRDefault="001A59E7" w:rsidP="0080728B">
            <w:pPr>
              <w:widowControl w:val="0"/>
              <w:ind w:left="-567"/>
              <w:jc w:val="both"/>
              <w:rPr>
                <w:rFonts w:ascii="Times New Roman" w:hAnsi="Times New Roman" w:cs="Times New Roman"/>
                <w:b/>
                <w:sz w:val="22"/>
                <w:szCs w:val="22"/>
              </w:rPr>
            </w:pPr>
            <w:r w:rsidRPr="0080728B">
              <w:rPr>
                <w:rFonts w:ascii="Times New Roman" w:hAnsi="Times New Roman" w:cs="Times New Roman"/>
                <w:b/>
                <w:sz w:val="22"/>
                <w:szCs w:val="22"/>
              </w:rPr>
              <w:t>___________________</w:t>
            </w:r>
            <w:r w:rsidR="00F47C50" w:rsidRPr="0080728B">
              <w:rPr>
                <w:rFonts w:ascii="Times New Roman" w:hAnsi="Times New Roman" w:cs="Times New Roman"/>
                <w:b/>
                <w:sz w:val="22"/>
                <w:szCs w:val="22"/>
              </w:rPr>
              <w:t xml:space="preserve"> / </w:t>
            </w:r>
            <w:r w:rsidRPr="0080728B">
              <w:rPr>
                <w:rFonts w:ascii="Times New Roman" w:hAnsi="Times New Roman" w:cs="Times New Roman"/>
                <w:b/>
                <w:sz w:val="22"/>
                <w:szCs w:val="22"/>
              </w:rPr>
              <w:t>______________</w:t>
            </w:r>
            <w:r w:rsidR="00F47C50" w:rsidRPr="0080728B">
              <w:rPr>
                <w:rFonts w:ascii="Times New Roman" w:hAnsi="Times New Roman" w:cs="Times New Roman"/>
                <w:b/>
                <w:sz w:val="22"/>
                <w:szCs w:val="22"/>
              </w:rPr>
              <w:t xml:space="preserve"> / </w:t>
            </w:r>
          </w:p>
        </w:tc>
      </w:tr>
    </w:tbl>
    <w:p w14:paraId="08C3D60D" w14:textId="77777777" w:rsidR="00506F98" w:rsidRPr="0080728B" w:rsidRDefault="00506F98" w:rsidP="0080728B">
      <w:pPr>
        <w:widowControl w:val="0"/>
        <w:jc w:val="right"/>
        <w:rPr>
          <w:rFonts w:ascii="Times New Roman" w:hAnsi="Times New Roman" w:cs="Times New Roman"/>
          <w:b/>
          <w:i/>
          <w:sz w:val="22"/>
          <w:szCs w:val="22"/>
        </w:rPr>
        <w:sectPr w:rsidR="00506F98" w:rsidRPr="0080728B" w:rsidSect="00E11450">
          <w:pgSz w:w="11906" w:h="16838" w:code="9"/>
          <w:pgMar w:top="1134" w:right="851" w:bottom="1134" w:left="1701" w:header="709" w:footer="709" w:gutter="0"/>
          <w:cols w:space="708"/>
          <w:docGrid w:linePitch="360"/>
        </w:sectPr>
      </w:pPr>
    </w:p>
    <w:p w14:paraId="5BF7652C" w14:textId="152A384D" w:rsidR="006B5110" w:rsidRPr="0080728B" w:rsidRDefault="00AE533F" w:rsidP="0080728B">
      <w:pPr>
        <w:pStyle w:val="1"/>
        <w:keepNext w:val="0"/>
        <w:keepLines w:val="0"/>
        <w:widowControl w:val="0"/>
        <w:spacing w:before="0" w:after="120" w:line="264" w:lineRule="auto"/>
        <w:ind w:firstLine="6804"/>
        <w:jc w:val="center"/>
        <w:rPr>
          <w:rFonts w:ascii="Times New Roman" w:hAnsi="Times New Roman" w:cs="Times New Roman"/>
          <w:b/>
          <w:sz w:val="22"/>
          <w:szCs w:val="22"/>
        </w:rPr>
      </w:pPr>
      <w:bookmarkStart w:id="205" w:name="RefSCH7"/>
      <w:bookmarkStart w:id="206" w:name="_Toc504140802"/>
      <w:bookmarkStart w:id="207" w:name="_Ref513221922"/>
      <w:bookmarkStart w:id="208" w:name="_Ref513221966"/>
      <w:bookmarkStart w:id="209" w:name="_Ref513223794"/>
      <w:bookmarkStart w:id="210" w:name="_Ref513223971"/>
      <w:bookmarkStart w:id="211" w:name="_Ref513481846"/>
      <w:bookmarkStart w:id="212" w:name="_Ref513481950"/>
      <w:bookmarkStart w:id="213" w:name="_Ref513482739"/>
      <w:bookmarkStart w:id="214" w:name="_Ref513482749"/>
      <w:bookmarkStart w:id="215" w:name="_Toc518653292"/>
      <w:r w:rsidRPr="0080728B">
        <w:rPr>
          <w:rFonts w:ascii="Times New Roman" w:hAnsi="Times New Roman" w:cs="Times New Roman"/>
          <w:b/>
          <w:i/>
          <w:color w:val="auto"/>
          <w:sz w:val="22"/>
          <w:szCs w:val="22"/>
        </w:rPr>
        <w:lastRenderedPageBreak/>
        <w:t xml:space="preserve">Приложение </w:t>
      </w:r>
      <w:bookmarkStart w:id="216" w:name="RefSCH7_No"/>
      <w:r w:rsidRPr="0080728B">
        <w:rPr>
          <w:rFonts w:ascii="Times New Roman" w:hAnsi="Times New Roman" w:cs="Times New Roman"/>
          <w:b/>
          <w:i/>
          <w:color w:val="auto"/>
          <w:sz w:val="22"/>
          <w:szCs w:val="22"/>
        </w:rPr>
        <w:t>№</w:t>
      </w:r>
      <w:r w:rsidR="003D1A69" w:rsidRPr="0080728B">
        <w:rPr>
          <w:rFonts w:ascii="Times New Roman" w:hAnsi="Times New Roman" w:cs="Times New Roman"/>
          <w:b/>
          <w:i/>
          <w:color w:val="auto"/>
          <w:sz w:val="22"/>
          <w:szCs w:val="22"/>
        </w:rPr>
        <w:t> </w:t>
      </w:r>
      <w:r w:rsidRPr="0080728B">
        <w:rPr>
          <w:rFonts w:ascii="Times New Roman" w:hAnsi="Times New Roman" w:cs="Times New Roman"/>
          <w:b/>
          <w:i/>
          <w:color w:val="auto"/>
          <w:sz w:val="22"/>
          <w:szCs w:val="22"/>
        </w:rPr>
        <w:t>7</w:t>
      </w:r>
      <w:bookmarkEnd w:id="205"/>
      <w:bookmarkEnd w:id="216"/>
      <w:r w:rsidR="0011403A" w:rsidRPr="0080728B">
        <w:rPr>
          <w:rFonts w:ascii="Times New Roman" w:hAnsi="Times New Roman" w:cs="Times New Roman"/>
          <w:b/>
          <w:color w:val="auto"/>
          <w:sz w:val="22"/>
          <w:szCs w:val="22"/>
        </w:rPr>
        <w:br/>
      </w:r>
      <w:bookmarkEnd w:id="206"/>
      <w:bookmarkEnd w:id="207"/>
      <w:bookmarkEnd w:id="208"/>
      <w:bookmarkEnd w:id="209"/>
      <w:bookmarkEnd w:id="210"/>
      <w:bookmarkEnd w:id="211"/>
      <w:bookmarkEnd w:id="212"/>
      <w:bookmarkEnd w:id="213"/>
      <w:bookmarkEnd w:id="214"/>
      <w:bookmarkEnd w:id="215"/>
    </w:p>
    <w:p w14:paraId="4B688FB4" w14:textId="77777777" w:rsidR="005A3588" w:rsidRPr="0080728B" w:rsidRDefault="005A3588" w:rsidP="005A3588">
      <w:pPr>
        <w:pStyle w:val="1"/>
        <w:keepNext w:val="0"/>
        <w:keepLines w:val="0"/>
        <w:widowControl w:val="0"/>
        <w:spacing w:before="0" w:after="120" w:line="264" w:lineRule="auto"/>
        <w:ind w:firstLine="6804"/>
        <w:jc w:val="center"/>
        <w:rPr>
          <w:rStyle w:val="10"/>
          <w:rFonts w:ascii="Times New Roman" w:hAnsi="Times New Roman" w:cs="Times New Roman"/>
          <w:b/>
          <w:sz w:val="22"/>
          <w:szCs w:val="22"/>
        </w:rPr>
      </w:pPr>
      <w:bookmarkStart w:id="217" w:name="RefSCH8_1"/>
      <w:r w:rsidRPr="0080728B">
        <w:rPr>
          <w:rStyle w:val="10"/>
          <w:rFonts w:ascii="Times New Roman" w:hAnsi="Times New Roman" w:cs="Times New Roman"/>
          <w:b/>
          <w:color w:val="auto"/>
          <w:sz w:val="22"/>
          <w:szCs w:val="22"/>
        </w:rPr>
        <w:t>Форма Банковской гарантии на возврат авансового платежа</w:t>
      </w:r>
      <w:bookmarkEnd w:id="217"/>
    </w:p>
    <w:p w14:paraId="055DD764" w14:textId="77777777" w:rsidR="005A3588" w:rsidRPr="0080728B" w:rsidRDefault="005A3588" w:rsidP="005A3588">
      <w:pPr>
        <w:widowControl w:val="0"/>
        <w:tabs>
          <w:tab w:val="right" w:pos="9356"/>
        </w:tabs>
        <w:jc w:val="center"/>
        <w:rPr>
          <w:rFonts w:ascii="Times New Roman" w:hAnsi="Times New Roman" w:cs="Times New Roman"/>
          <w:i/>
          <w:sz w:val="22"/>
          <w:szCs w:val="22"/>
        </w:rPr>
      </w:pPr>
      <w:r w:rsidRPr="0080728B">
        <w:rPr>
          <w:rFonts w:ascii="Times New Roman" w:hAnsi="Times New Roman" w:cs="Times New Roman"/>
          <w:i/>
          <w:sz w:val="22"/>
          <w:szCs w:val="22"/>
        </w:rPr>
        <w:t>БАНКОВСКАЯ ГАРАНТИЯ №__</w:t>
      </w:r>
    </w:p>
    <w:p w14:paraId="7C1CD97D" w14:textId="77777777" w:rsidR="005A3588" w:rsidRPr="0080728B" w:rsidRDefault="005A3588" w:rsidP="005A3588">
      <w:pPr>
        <w:widowControl w:val="0"/>
        <w:ind w:firstLine="426"/>
        <w:jc w:val="both"/>
        <w:rPr>
          <w:rFonts w:ascii="Times New Roman" w:hAnsi="Times New Roman" w:cs="Times New Roman"/>
          <w:sz w:val="22"/>
          <w:szCs w:val="22"/>
        </w:rPr>
      </w:pPr>
    </w:p>
    <w:p w14:paraId="79D07928" w14:textId="77777777" w:rsidR="005A3588" w:rsidRPr="0080728B" w:rsidRDefault="005A3588" w:rsidP="005A3588">
      <w:pPr>
        <w:widowControl w:val="0"/>
        <w:tabs>
          <w:tab w:val="right" w:pos="9356"/>
        </w:tabs>
        <w:jc w:val="both"/>
        <w:rPr>
          <w:rFonts w:ascii="Times New Roman" w:hAnsi="Times New Roman" w:cs="Times New Roman"/>
          <w:sz w:val="22"/>
          <w:szCs w:val="22"/>
        </w:rPr>
      </w:pPr>
      <w:r w:rsidRPr="0080728B">
        <w:rPr>
          <w:rFonts w:ascii="Times New Roman" w:hAnsi="Times New Roman" w:cs="Times New Roman"/>
          <w:sz w:val="22"/>
          <w:szCs w:val="22"/>
        </w:rPr>
        <w:t>г. [</w:t>
      </w:r>
      <w:r w:rsidRPr="0080728B">
        <w:rPr>
          <w:rFonts w:ascii="Times New Roman" w:hAnsi="Times New Roman" w:cs="Times New Roman"/>
          <w:i/>
          <w:sz w:val="22"/>
          <w:szCs w:val="22"/>
        </w:rPr>
        <w:t>город</w:t>
      </w:r>
      <w:r w:rsidRPr="0080728B">
        <w:rPr>
          <w:rFonts w:ascii="Times New Roman" w:hAnsi="Times New Roman" w:cs="Times New Roman"/>
          <w:sz w:val="22"/>
          <w:szCs w:val="22"/>
        </w:rPr>
        <w:t>]</w:t>
      </w:r>
      <w:r w:rsidRPr="0080728B">
        <w:rPr>
          <w:rFonts w:ascii="Times New Roman" w:hAnsi="Times New Roman" w:cs="Times New Roman"/>
          <w:sz w:val="22"/>
          <w:szCs w:val="22"/>
        </w:rPr>
        <w:tab/>
        <w:t>[</w:t>
      </w:r>
      <w:r w:rsidRPr="0080728B">
        <w:rPr>
          <w:rFonts w:ascii="Times New Roman" w:hAnsi="Times New Roman" w:cs="Times New Roman"/>
          <w:i/>
          <w:sz w:val="22"/>
          <w:szCs w:val="22"/>
        </w:rPr>
        <w:t>дата</w:t>
      </w:r>
      <w:r w:rsidRPr="0080728B">
        <w:rPr>
          <w:rFonts w:ascii="Times New Roman" w:hAnsi="Times New Roman" w:cs="Times New Roman"/>
          <w:sz w:val="22"/>
          <w:szCs w:val="22"/>
        </w:rPr>
        <w:t>]</w:t>
      </w:r>
    </w:p>
    <w:p w14:paraId="4DC4F156" w14:textId="77777777" w:rsidR="005A3588" w:rsidRPr="0080728B" w:rsidRDefault="005A3588" w:rsidP="005A3588">
      <w:pPr>
        <w:widowControl w:val="0"/>
        <w:ind w:firstLine="426"/>
        <w:jc w:val="both"/>
        <w:rPr>
          <w:rFonts w:ascii="Times New Roman" w:hAnsi="Times New Roman" w:cs="Times New Roman"/>
          <w:sz w:val="22"/>
          <w:szCs w:val="22"/>
        </w:rPr>
      </w:pPr>
    </w:p>
    <w:p w14:paraId="176B492F"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Настоящей гарантией (далее – «Гарантия»)</w:t>
      </w:r>
      <w:r w:rsidRPr="0080728B">
        <w:rPr>
          <w:rFonts w:ascii="Times New Roman" w:hAnsi="Times New Roman" w:cs="Times New Roman"/>
          <w:b/>
          <w:i/>
          <w:sz w:val="22"/>
          <w:szCs w:val="22"/>
        </w:rPr>
        <w:t>[наименование банка–гаранта]</w:t>
      </w:r>
      <w:r w:rsidRPr="0080728B">
        <w:rPr>
          <w:rFonts w:ascii="Times New Roman" w:hAnsi="Times New Roman" w:cs="Times New Roman"/>
          <w:b/>
          <w:sz w:val="22"/>
          <w:szCs w:val="22"/>
        </w:rPr>
        <w:t>,</w:t>
      </w:r>
      <w:r w:rsidRPr="0080728B">
        <w:rPr>
          <w:rFonts w:ascii="Times New Roman" w:hAnsi="Times New Roman" w:cs="Times New Roman"/>
          <w:b/>
          <w:i/>
          <w:sz w:val="22"/>
          <w:szCs w:val="22"/>
        </w:rPr>
        <w:t xml:space="preserve"> [юридический адрес, банковские реквизиты] </w:t>
      </w:r>
      <w:r w:rsidRPr="0080728B">
        <w:rPr>
          <w:rFonts w:ascii="Times New Roman" w:hAnsi="Times New Roman" w:cs="Times New Roman"/>
          <w:sz w:val="22"/>
          <w:szCs w:val="22"/>
        </w:rPr>
        <w:t>в лице [●], действующего (-ей) на основании [●]</w:t>
      </w:r>
      <w:r w:rsidRPr="0080728B">
        <w:rPr>
          <w:rFonts w:ascii="Times New Roman" w:hAnsi="Times New Roman" w:cs="Times New Roman"/>
          <w:color w:val="000000"/>
          <w:sz w:val="22"/>
          <w:szCs w:val="22"/>
        </w:rPr>
        <w:t>,</w:t>
      </w:r>
      <w:r w:rsidRPr="0080728B">
        <w:rPr>
          <w:rFonts w:ascii="Times New Roman" w:hAnsi="Times New Roman" w:cs="Times New Roman"/>
          <w:sz w:val="22"/>
          <w:szCs w:val="22"/>
        </w:rPr>
        <w:t xml:space="preserve"> в дальнейшем именуемое «</w:t>
      </w:r>
      <w:r w:rsidRPr="0080728B">
        <w:rPr>
          <w:rFonts w:ascii="Times New Roman" w:hAnsi="Times New Roman" w:cs="Times New Roman"/>
          <w:b/>
          <w:sz w:val="22"/>
          <w:szCs w:val="22"/>
        </w:rPr>
        <w:t>Гарант</w:t>
      </w:r>
      <w:r w:rsidRPr="0080728B">
        <w:rPr>
          <w:rFonts w:ascii="Times New Roman" w:hAnsi="Times New Roman" w:cs="Times New Roman"/>
          <w:sz w:val="22"/>
          <w:szCs w:val="22"/>
        </w:rPr>
        <w:t xml:space="preserve">», дает безусловное, безотзывное обязательство по уплате денежных средств в сумме настоящей Гарантии пользу </w:t>
      </w:r>
      <w:r w:rsidRPr="0080728B">
        <w:rPr>
          <w:rFonts w:ascii="Times New Roman" w:hAnsi="Times New Roman" w:cs="Times New Roman"/>
          <w:b/>
          <w:i/>
          <w:sz w:val="22"/>
          <w:szCs w:val="22"/>
        </w:rPr>
        <w:t xml:space="preserve">[наименование организации–бенефициара], </w:t>
      </w:r>
      <w:r w:rsidRPr="0080728B">
        <w:rPr>
          <w:rFonts w:ascii="Times New Roman" w:hAnsi="Times New Roman" w:cs="Times New Roman"/>
          <w:sz w:val="22"/>
          <w:szCs w:val="22"/>
        </w:rPr>
        <w:t xml:space="preserve">расположенного по адресу: </w:t>
      </w:r>
      <w:r w:rsidRPr="0080728B">
        <w:rPr>
          <w:rFonts w:ascii="Times New Roman" w:hAnsi="Times New Roman" w:cs="Times New Roman"/>
          <w:b/>
          <w:i/>
          <w:sz w:val="22"/>
          <w:szCs w:val="22"/>
        </w:rPr>
        <w:t xml:space="preserve">[юридический адрес организации–бенефициара, реквизиты, в том числе, платежные], </w:t>
      </w:r>
      <w:r w:rsidRPr="0080728B">
        <w:rPr>
          <w:rFonts w:ascii="Times New Roman" w:hAnsi="Times New Roman" w:cs="Times New Roman"/>
          <w:sz w:val="22"/>
          <w:szCs w:val="22"/>
        </w:rPr>
        <w:t>в дальнейшем именуемого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в случае неисполнения или ненадлежащего исполнения </w:t>
      </w:r>
      <w:r w:rsidRPr="0080728B">
        <w:rPr>
          <w:rFonts w:ascii="Times New Roman" w:hAnsi="Times New Roman" w:cs="Times New Roman"/>
          <w:b/>
          <w:i/>
          <w:sz w:val="22"/>
          <w:szCs w:val="22"/>
        </w:rPr>
        <w:t>[наименование организации-принципала]</w:t>
      </w:r>
      <w:r w:rsidRPr="0080728B">
        <w:rPr>
          <w:rFonts w:ascii="Times New Roman" w:hAnsi="Times New Roman" w:cs="Times New Roman"/>
          <w:i/>
          <w:sz w:val="22"/>
          <w:szCs w:val="22"/>
        </w:rPr>
        <w:t>,</w:t>
      </w:r>
      <w:r w:rsidRPr="0080728B">
        <w:rPr>
          <w:rFonts w:ascii="Times New Roman" w:hAnsi="Times New Roman" w:cs="Times New Roman"/>
          <w:sz w:val="22"/>
          <w:szCs w:val="22"/>
        </w:rPr>
        <w:t xml:space="preserve"> расположенным по адресу: </w:t>
      </w:r>
      <w:r w:rsidRPr="0080728B">
        <w:rPr>
          <w:rFonts w:ascii="Times New Roman" w:hAnsi="Times New Roman" w:cs="Times New Roman"/>
          <w:b/>
          <w:i/>
          <w:sz w:val="22"/>
          <w:szCs w:val="22"/>
        </w:rPr>
        <w:t>[юридический адрес организации-принципала, реквизиты, в том числе, платежные]</w:t>
      </w:r>
      <w:r w:rsidRPr="0080728B">
        <w:rPr>
          <w:rFonts w:ascii="Times New Roman" w:hAnsi="Times New Roman" w:cs="Times New Roman"/>
          <w:i/>
          <w:sz w:val="22"/>
          <w:szCs w:val="22"/>
        </w:rPr>
        <w:t>,</w:t>
      </w:r>
      <w:r w:rsidRPr="0080728B">
        <w:rPr>
          <w:rFonts w:ascii="Times New Roman" w:hAnsi="Times New Roman" w:cs="Times New Roman"/>
          <w:sz w:val="22"/>
          <w:szCs w:val="22"/>
        </w:rPr>
        <w:t>в лице [●], действующего (-ей) на основании [●], в дальнейшем именуемым «</w:t>
      </w:r>
      <w:r w:rsidRPr="0080728B">
        <w:rPr>
          <w:rFonts w:ascii="Times New Roman" w:hAnsi="Times New Roman" w:cs="Times New Roman"/>
          <w:b/>
          <w:bCs/>
          <w:sz w:val="22"/>
          <w:szCs w:val="22"/>
        </w:rPr>
        <w:t>Принципал</w:t>
      </w:r>
      <w:r w:rsidRPr="0080728B">
        <w:rPr>
          <w:rFonts w:ascii="Times New Roman" w:hAnsi="Times New Roman" w:cs="Times New Roman"/>
          <w:sz w:val="22"/>
          <w:szCs w:val="22"/>
        </w:rPr>
        <w:t>», обязательств, в счёт исполнения которых, был направлен авансовый платёж в сумме ____________ по Договору [</w:t>
      </w:r>
      <w:r w:rsidRPr="0080728B">
        <w:rPr>
          <w:rFonts w:ascii="Times New Roman" w:hAnsi="Times New Roman" w:cs="Times New Roman"/>
          <w:i/>
          <w:sz w:val="22"/>
          <w:szCs w:val="22"/>
        </w:rPr>
        <w:t>номер</w:t>
      </w:r>
      <w:r w:rsidRPr="0080728B">
        <w:rPr>
          <w:rFonts w:ascii="Times New Roman" w:hAnsi="Times New Roman" w:cs="Times New Roman"/>
          <w:sz w:val="22"/>
          <w:szCs w:val="22"/>
        </w:rPr>
        <w:t>] от [</w:t>
      </w:r>
      <w:r w:rsidRPr="0080728B">
        <w:rPr>
          <w:rFonts w:ascii="Times New Roman" w:hAnsi="Times New Roman" w:cs="Times New Roman"/>
          <w:i/>
          <w:sz w:val="22"/>
          <w:szCs w:val="22"/>
        </w:rPr>
        <w:t>дата</w:t>
      </w:r>
      <w:r w:rsidRPr="0080728B">
        <w:rPr>
          <w:rFonts w:ascii="Times New Roman" w:hAnsi="Times New Roman" w:cs="Times New Roman"/>
          <w:sz w:val="22"/>
          <w:szCs w:val="22"/>
        </w:rPr>
        <w:t xml:space="preserve">] (далее по тексту – «Договор»), заключенному между </w:t>
      </w:r>
      <w:r w:rsidRPr="0080728B">
        <w:rPr>
          <w:rFonts w:ascii="Times New Roman" w:hAnsi="Times New Roman" w:cs="Times New Roman"/>
          <w:b/>
          <w:sz w:val="22"/>
          <w:szCs w:val="22"/>
        </w:rPr>
        <w:t>Принципалом и Бенефициаром</w:t>
      </w:r>
      <w:r w:rsidRPr="0080728B">
        <w:rPr>
          <w:rFonts w:ascii="Times New Roman" w:hAnsi="Times New Roman" w:cs="Times New Roman"/>
          <w:sz w:val="22"/>
          <w:szCs w:val="22"/>
        </w:rPr>
        <w:t>:</w:t>
      </w:r>
    </w:p>
    <w:p w14:paraId="09E35ADB"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Сумма настоящей Гарантии </w:t>
      </w:r>
      <w:proofErr w:type="gramStart"/>
      <w:r w:rsidRPr="0080728B">
        <w:rPr>
          <w:rFonts w:ascii="Times New Roman" w:hAnsi="Times New Roman" w:cs="Times New Roman"/>
          <w:sz w:val="22"/>
          <w:szCs w:val="22"/>
        </w:rPr>
        <w:t>составляет</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 xml:space="preserve">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722141AC" w14:textId="77777777" w:rsidR="005A3588" w:rsidRPr="0080728B" w:rsidRDefault="005A3588" w:rsidP="005A3588">
      <w:pPr>
        <w:widowControl w:val="0"/>
        <w:ind w:firstLine="426"/>
        <w:jc w:val="both"/>
        <w:rPr>
          <w:rFonts w:ascii="Times New Roman" w:hAnsi="Times New Roman" w:cs="Times New Roman"/>
          <w:b/>
          <w:sz w:val="22"/>
          <w:szCs w:val="22"/>
        </w:rPr>
      </w:pPr>
      <w:r w:rsidRPr="0080728B">
        <w:rPr>
          <w:rFonts w:ascii="Times New Roman" w:hAnsi="Times New Roman" w:cs="Times New Roman"/>
          <w:sz w:val="22"/>
          <w:szCs w:val="22"/>
        </w:rPr>
        <w:t xml:space="preserve">Срок настоящей </w:t>
      </w:r>
      <w:proofErr w:type="gramStart"/>
      <w:r w:rsidRPr="0080728B">
        <w:rPr>
          <w:rFonts w:ascii="Times New Roman" w:hAnsi="Times New Roman" w:cs="Times New Roman"/>
          <w:sz w:val="22"/>
          <w:szCs w:val="22"/>
        </w:rPr>
        <w:t>Гарантии</w:t>
      </w:r>
      <w:r w:rsidRPr="0080728B">
        <w:rPr>
          <w:rFonts w:ascii="Times New Roman" w:hAnsi="Times New Roman" w:cs="Times New Roman"/>
          <w:b/>
          <w:sz w:val="22"/>
          <w:szCs w:val="22"/>
        </w:rPr>
        <w:t>[</w:t>
      </w:r>
      <w:proofErr w:type="gramEnd"/>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00E15395"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обязуется произвести оплату по настоящей Гарантии в течение 5 (пяти) банковских дней со дня получения от </w:t>
      </w:r>
      <w:r w:rsidRPr="0080728B">
        <w:rPr>
          <w:rFonts w:ascii="Times New Roman" w:hAnsi="Times New Roman" w:cs="Times New Roman"/>
          <w:b/>
          <w:sz w:val="22"/>
          <w:szCs w:val="22"/>
        </w:rPr>
        <w:t>Бенефициара</w:t>
      </w:r>
      <w:r w:rsidRPr="0080728B">
        <w:rPr>
          <w:rFonts w:ascii="Times New Roman" w:hAnsi="Times New Roman" w:cs="Times New Roman"/>
          <w:sz w:val="22"/>
          <w:szCs w:val="22"/>
        </w:rPr>
        <w:t xml:space="preserve"> письменного требования (далее – «Требование»), содержащего указание на то, что </w:t>
      </w:r>
      <w:r w:rsidRPr="0080728B">
        <w:rPr>
          <w:rFonts w:ascii="Times New Roman" w:hAnsi="Times New Roman" w:cs="Times New Roman"/>
          <w:b/>
          <w:sz w:val="22"/>
          <w:szCs w:val="22"/>
        </w:rPr>
        <w:t xml:space="preserve">Принципал </w:t>
      </w:r>
      <w:r w:rsidRPr="0080728B">
        <w:rPr>
          <w:rFonts w:ascii="Times New Roman" w:hAnsi="Times New Roman" w:cs="Times New Roman"/>
          <w:sz w:val="22"/>
          <w:szCs w:val="22"/>
        </w:rPr>
        <w:t xml:space="preserve">не исполнил или ненадлежащим образом исполнил свои обязательства в соответствии с Договором, в счёт выполнения которых был направлен авансовый платёж в сумме </w:t>
      </w:r>
      <w:r w:rsidRPr="0080728B">
        <w:rPr>
          <w:rFonts w:ascii="Times New Roman" w:hAnsi="Times New Roman" w:cs="Times New Roman"/>
          <w:b/>
          <w:sz w:val="22"/>
          <w:szCs w:val="22"/>
        </w:rPr>
        <w:t>[●]</w:t>
      </w:r>
      <w:r w:rsidRPr="0080728B">
        <w:rPr>
          <w:rFonts w:ascii="Times New Roman" w:hAnsi="Times New Roman" w:cs="Times New Roman"/>
          <w:sz w:val="22"/>
          <w:szCs w:val="22"/>
        </w:rPr>
        <w:t>, и не возвратил авансовый платеж в пользу Бенефициара</w:t>
      </w:r>
      <w:r w:rsidRPr="0080728B">
        <w:rPr>
          <w:rFonts w:ascii="Times New Roman" w:hAnsi="Times New Roman" w:cs="Times New Roman"/>
          <w:b/>
          <w:sz w:val="22"/>
          <w:szCs w:val="22"/>
        </w:rPr>
        <w:t>.</w:t>
      </w:r>
    </w:p>
    <w:p w14:paraId="5F50246A"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К Требованию Бенефициара должны быть приложены копии документов, подтверждающие полномочия лица, подписавшего Требование.</w:t>
      </w:r>
    </w:p>
    <w:p w14:paraId="2091D392" w14:textId="77777777" w:rsidR="005A3588" w:rsidRPr="0080728B" w:rsidRDefault="005A3588" w:rsidP="005A3588">
      <w:pPr>
        <w:widowControl w:val="0"/>
        <w:ind w:firstLine="426"/>
        <w:jc w:val="both"/>
        <w:rPr>
          <w:rFonts w:ascii="Times New Roman" w:hAnsi="Times New Roman" w:cs="Times New Roman"/>
          <w:b/>
          <w:bCs/>
          <w:sz w:val="22"/>
          <w:szCs w:val="22"/>
        </w:rPr>
      </w:pPr>
      <w:r w:rsidRPr="0080728B">
        <w:rPr>
          <w:rFonts w:ascii="Times New Roman" w:hAnsi="Times New Roman" w:cs="Times New Roman"/>
          <w:sz w:val="22"/>
          <w:szCs w:val="22"/>
        </w:rPr>
        <w:t xml:space="preserve">Требование </w:t>
      </w:r>
      <w:r w:rsidRPr="0080728B">
        <w:rPr>
          <w:rFonts w:ascii="Times New Roman" w:hAnsi="Times New Roman" w:cs="Times New Roman"/>
          <w:b/>
          <w:bCs/>
          <w:sz w:val="22"/>
          <w:szCs w:val="22"/>
        </w:rPr>
        <w:t xml:space="preserve">Бенефициара </w:t>
      </w:r>
      <w:r w:rsidRPr="0080728B">
        <w:rPr>
          <w:rFonts w:ascii="Times New Roman" w:hAnsi="Times New Roman" w:cs="Times New Roman"/>
          <w:sz w:val="22"/>
          <w:szCs w:val="22"/>
        </w:rPr>
        <w:t xml:space="preserve">об уплате суммы гарантии должно быть представлено </w:t>
      </w:r>
      <w:r w:rsidRPr="0080728B">
        <w:rPr>
          <w:rFonts w:ascii="Times New Roman" w:hAnsi="Times New Roman" w:cs="Times New Roman"/>
          <w:b/>
          <w:bCs/>
          <w:sz w:val="22"/>
          <w:szCs w:val="22"/>
        </w:rPr>
        <w:t>Гаранту</w:t>
      </w:r>
      <w:r w:rsidRPr="0080728B">
        <w:rPr>
          <w:rFonts w:ascii="Times New Roman" w:hAnsi="Times New Roman" w:cs="Times New Roman"/>
          <w:sz w:val="22"/>
          <w:szCs w:val="22"/>
        </w:rPr>
        <w:t xml:space="preserve"> по месту выдачи Гарантии в письменной форме и подписано руководителем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либо уполномоченным им по доверенности лицом и главным бухгалтером </w:t>
      </w:r>
      <w:r w:rsidRPr="0080728B">
        <w:rPr>
          <w:rFonts w:ascii="Times New Roman" w:hAnsi="Times New Roman" w:cs="Times New Roman"/>
          <w:b/>
          <w:bCs/>
          <w:sz w:val="22"/>
          <w:szCs w:val="22"/>
        </w:rPr>
        <w:t>Бенефициара</w:t>
      </w:r>
      <w:r w:rsidRPr="0080728B">
        <w:rPr>
          <w:rFonts w:ascii="Times New Roman" w:hAnsi="Times New Roman" w:cs="Times New Roman"/>
          <w:bCs/>
          <w:sz w:val="22"/>
          <w:szCs w:val="22"/>
        </w:rPr>
        <w:t>,</w:t>
      </w:r>
      <w:r w:rsidRPr="0080728B">
        <w:rPr>
          <w:rFonts w:ascii="Times New Roman" w:hAnsi="Times New Roman" w:cs="Times New Roman"/>
          <w:sz w:val="22"/>
          <w:szCs w:val="22"/>
        </w:rPr>
        <w:t xml:space="preserve"> а также заверено печатью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В Требовании </w:t>
      </w:r>
      <w:r w:rsidRPr="0080728B">
        <w:rPr>
          <w:rFonts w:ascii="Times New Roman" w:hAnsi="Times New Roman" w:cs="Times New Roman"/>
          <w:b/>
          <w:bCs/>
          <w:sz w:val="22"/>
          <w:szCs w:val="22"/>
        </w:rPr>
        <w:t>Бенефициар</w:t>
      </w:r>
      <w:r w:rsidRPr="0080728B">
        <w:rPr>
          <w:rFonts w:ascii="Times New Roman" w:hAnsi="Times New Roman" w:cs="Times New Roman"/>
          <w:sz w:val="22"/>
          <w:szCs w:val="22"/>
        </w:rPr>
        <w:t xml:space="preserve"> должен указать реквизиты банковского счета, на который </w:t>
      </w:r>
      <w:r w:rsidRPr="0080728B">
        <w:rPr>
          <w:rFonts w:ascii="Times New Roman" w:hAnsi="Times New Roman" w:cs="Times New Roman"/>
          <w:b/>
          <w:sz w:val="22"/>
          <w:szCs w:val="22"/>
        </w:rPr>
        <w:t xml:space="preserve">Гарант </w:t>
      </w:r>
      <w:r w:rsidRPr="0080728B">
        <w:rPr>
          <w:rFonts w:ascii="Times New Roman" w:hAnsi="Times New Roman" w:cs="Times New Roman"/>
          <w:sz w:val="22"/>
          <w:szCs w:val="22"/>
        </w:rPr>
        <w:t xml:space="preserve">должен перечислить истребованную </w:t>
      </w:r>
      <w:r w:rsidRPr="0080728B">
        <w:rPr>
          <w:rFonts w:ascii="Times New Roman" w:hAnsi="Times New Roman" w:cs="Times New Roman"/>
          <w:b/>
          <w:bCs/>
          <w:sz w:val="22"/>
          <w:szCs w:val="22"/>
        </w:rPr>
        <w:t>Бенефициаром</w:t>
      </w:r>
      <w:r w:rsidRPr="0080728B">
        <w:rPr>
          <w:rFonts w:ascii="Times New Roman" w:hAnsi="Times New Roman" w:cs="Times New Roman"/>
          <w:sz w:val="22"/>
          <w:szCs w:val="22"/>
        </w:rPr>
        <w:t xml:space="preserve"> сумму.</w:t>
      </w:r>
    </w:p>
    <w:p w14:paraId="156E5DE9"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Во избежание сомнений, никакие другие требования к форме и содержанию Требования не предъявляются, и никакие другие документы к Требованию не прилагаются.</w:t>
      </w:r>
    </w:p>
    <w:p w14:paraId="46156D44"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Требование</w:t>
      </w:r>
      <w:r w:rsidRPr="0080728B">
        <w:rPr>
          <w:rFonts w:ascii="Times New Roman" w:hAnsi="Times New Roman" w:cs="Times New Roman"/>
          <w:b/>
          <w:bCs/>
          <w:sz w:val="22"/>
          <w:szCs w:val="22"/>
        </w:rPr>
        <w:t xml:space="preserve"> Бенефициара </w:t>
      </w:r>
      <w:r w:rsidRPr="0080728B">
        <w:rPr>
          <w:rFonts w:ascii="Times New Roman" w:hAnsi="Times New Roman" w:cs="Times New Roman"/>
          <w:bCs/>
          <w:sz w:val="22"/>
          <w:szCs w:val="22"/>
        </w:rPr>
        <w:t xml:space="preserve">должно быть предъявлено </w:t>
      </w:r>
      <w:r w:rsidRPr="0080728B">
        <w:rPr>
          <w:rFonts w:ascii="Times New Roman" w:hAnsi="Times New Roman" w:cs="Times New Roman"/>
          <w:b/>
          <w:bCs/>
          <w:sz w:val="22"/>
          <w:szCs w:val="22"/>
        </w:rPr>
        <w:t xml:space="preserve">Гаранту </w:t>
      </w:r>
      <w:proofErr w:type="gramStart"/>
      <w:r w:rsidRPr="0080728B">
        <w:rPr>
          <w:rFonts w:ascii="Times New Roman" w:hAnsi="Times New Roman" w:cs="Times New Roman"/>
          <w:bCs/>
          <w:sz w:val="22"/>
          <w:szCs w:val="22"/>
        </w:rPr>
        <w:t>до истечения</w:t>
      </w:r>
      <w:proofErr w:type="gramEnd"/>
      <w:r w:rsidRPr="0080728B">
        <w:rPr>
          <w:rFonts w:ascii="Times New Roman" w:hAnsi="Times New Roman" w:cs="Times New Roman"/>
          <w:bCs/>
          <w:sz w:val="22"/>
          <w:szCs w:val="22"/>
        </w:rPr>
        <w:t xml:space="preserve"> указанного в настоящей Гарантии срока. </w:t>
      </w:r>
      <w:r w:rsidRPr="0080728B">
        <w:rPr>
          <w:rFonts w:ascii="Times New Roman" w:hAnsi="Times New Roman" w:cs="Times New Roman"/>
          <w:sz w:val="22"/>
          <w:szCs w:val="22"/>
        </w:rPr>
        <w:t xml:space="preserve">По истечении срока действия Гарантии, требования </w:t>
      </w:r>
      <w:r w:rsidRPr="0080728B">
        <w:rPr>
          <w:rFonts w:ascii="Times New Roman" w:hAnsi="Times New Roman" w:cs="Times New Roman"/>
          <w:b/>
          <w:bCs/>
          <w:sz w:val="22"/>
          <w:szCs w:val="22"/>
        </w:rPr>
        <w:t>Бенефициара</w:t>
      </w:r>
      <w:r w:rsidRPr="0080728B">
        <w:rPr>
          <w:rFonts w:ascii="Times New Roman" w:hAnsi="Times New Roman" w:cs="Times New Roman"/>
          <w:sz w:val="22"/>
          <w:szCs w:val="22"/>
        </w:rPr>
        <w:t xml:space="preserve"> </w:t>
      </w:r>
      <w:proofErr w:type="gramStart"/>
      <w:r w:rsidRPr="0080728B">
        <w:rPr>
          <w:rFonts w:ascii="Times New Roman" w:hAnsi="Times New Roman" w:cs="Times New Roman"/>
          <w:sz w:val="22"/>
          <w:szCs w:val="22"/>
        </w:rPr>
        <w:t>не принимаются</w:t>
      </w:r>
      <w:proofErr w:type="gramEnd"/>
      <w:r w:rsidRPr="0080728B">
        <w:rPr>
          <w:rFonts w:ascii="Times New Roman" w:hAnsi="Times New Roman" w:cs="Times New Roman"/>
          <w:sz w:val="22"/>
          <w:szCs w:val="22"/>
        </w:rPr>
        <w:t xml:space="preserve"> и </w:t>
      </w:r>
      <w:r w:rsidRPr="0080728B">
        <w:rPr>
          <w:rFonts w:ascii="Times New Roman" w:hAnsi="Times New Roman" w:cs="Times New Roman"/>
          <w:b/>
          <w:bCs/>
          <w:sz w:val="22"/>
          <w:szCs w:val="22"/>
        </w:rPr>
        <w:t xml:space="preserve">Бенефициар </w:t>
      </w:r>
      <w:r w:rsidRPr="0080728B">
        <w:rPr>
          <w:rFonts w:ascii="Times New Roman" w:hAnsi="Times New Roman" w:cs="Times New Roman"/>
          <w:sz w:val="22"/>
          <w:szCs w:val="22"/>
        </w:rPr>
        <w:t xml:space="preserve">должен вернуть подлинный текст настоящей Гарантии по запросу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w:t>
      </w:r>
    </w:p>
    <w:p w14:paraId="3F0D975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 xml:space="preserve">Обязательства Гаранта перед Бенефициаром, предусмотренные настоящей Гарантией, ограничиваются суммой, на которую выдана Гарантия, и уменьшаются по мере осуществления </w:t>
      </w:r>
      <w:r w:rsidRPr="0080728B">
        <w:rPr>
          <w:rFonts w:ascii="Times New Roman" w:hAnsi="Times New Roman" w:cs="Times New Roman"/>
          <w:b/>
          <w:bCs/>
          <w:sz w:val="22"/>
          <w:szCs w:val="22"/>
        </w:rPr>
        <w:t>Гарантом</w:t>
      </w:r>
      <w:r w:rsidRPr="0080728B">
        <w:rPr>
          <w:rFonts w:ascii="Times New Roman" w:hAnsi="Times New Roman" w:cs="Times New Roman"/>
          <w:bCs/>
          <w:sz w:val="22"/>
          <w:szCs w:val="22"/>
        </w:rPr>
        <w:t xml:space="preserve"> платежей по настоящей Гарантии. Ответственность </w:t>
      </w:r>
      <w:r w:rsidRPr="0080728B">
        <w:rPr>
          <w:rFonts w:ascii="Times New Roman" w:hAnsi="Times New Roman" w:cs="Times New Roman"/>
          <w:b/>
          <w:bCs/>
          <w:sz w:val="22"/>
          <w:szCs w:val="22"/>
        </w:rPr>
        <w:t>Гаранта</w:t>
      </w:r>
      <w:r w:rsidRPr="0080728B">
        <w:rPr>
          <w:rFonts w:ascii="Times New Roman" w:hAnsi="Times New Roman" w:cs="Times New Roman"/>
          <w:bCs/>
          <w:sz w:val="22"/>
          <w:szCs w:val="22"/>
        </w:rPr>
        <w:t xml:space="preserve"> перед </w:t>
      </w:r>
      <w:r w:rsidRPr="0080728B">
        <w:rPr>
          <w:rFonts w:ascii="Times New Roman" w:hAnsi="Times New Roman" w:cs="Times New Roman"/>
          <w:b/>
          <w:bCs/>
          <w:sz w:val="22"/>
          <w:szCs w:val="22"/>
        </w:rPr>
        <w:t>Бенефициаром</w:t>
      </w:r>
      <w:r w:rsidRPr="0080728B">
        <w:rPr>
          <w:rFonts w:ascii="Times New Roman" w:hAnsi="Times New Roman" w:cs="Times New Roman"/>
          <w:bCs/>
          <w:sz w:val="22"/>
          <w:szCs w:val="22"/>
        </w:rPr>
        <w:t xml:space="preserve"> не ограничивается суммой Гарантии.</w:t>
      </w:r>
    </w:p>
    <w:p w14:paraId="07735240"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lastRenderedPageBreak/>
        <w:t xml:space="preserve">Принадлежащее </w:t>
      </w:r>
      <w:r w:rsidRPr="0080728B">
        <w:rPr>
          <w:rFonts w:ascii="Times New Roman" w:hAnsi="Times New Roman" w:cs="Times New Roman"/>
          <w:b/>
          <w:bCs/>
          <w:sz w:val="22"/>
          <w:szCs w:val="22"/>
        </w:rPr>
        <w:t>Бенефициару</w:t>
      </w:r>
      <w:r w:rsidRPr="0080728B">
        <w:rPr>
          <w:rFonts w:ascii="Times New Roman" w:hAnsi="Times New Roman" w:cs="Times New Roman"/>
          <w:bCs/>
          <w:sz w:val="22"/>
          <w:szCs w:val="22"/>
        </w:rPr>
        <w:t xml:space="preserve"> по данной Гарантии право требования к </w:t>
      </w:r>
      <w:r w:rsidRPr="0080728B">
        <w:rPr>
          <w:rFonts w:ascii="Times New Roman" w:hAnsi="Times New Roman" w:cs="Times New Roman"/>
          <w:b/>
          <w:bCs/>
          <w:sz w:val="22"/>
          <w:szCs w:val="22"/>
        </w:rPr>
        <w:t>Гаранту</w:t>
      </w:r>
      <w:r w:rsidRPr="0080728B">
        <w:rPr>
          <w:rFonts w:ascii="Times New Roman" w:hAnsi="Times New Roman" w:cs="Times New Roman"/>
          <w:bCs/>
          <w:sz w:val="22"/>
          <w:szCs w:val="22"/>
        </w:rPr>
        <w:t xml:space="preserve"> не может быть передано третьему лицу.</w:t>
      </w:r>
    </w:p>
    <w:p w14:paraId="6E2727D4"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Настоящая Гарантия подчиняется законодательству Российской Федерации.</w:t>
      </w:r>
    </w:p>
    <w:p w14:paraId="6F2FF443" w14:textId="77777777" w:rsidR="005A3588" w:rsidRPr="0080728B" w:rsidRDefault="005A3588" w:rsidP="005A3588">
      <w:pPr>
        <w:widowControl w:val="0"/>
        <w:ind w:firstLine="426"/>
        <w:jc w:val="both"/>
        <w:rPr>
          <w:rFonts w:ascii="Times New Roman" w:hAnsi="Times New Roman" w:cs="Times New Roman"/>
          <w:bCs/>
          <w:sz w:val="22"/>
          <w:szCs w:val="22"/>
        </w:rPr>
      </w:pPr>
      <w:r w:rsidRPr="0080728B">
        <w:rPr>
          <w:rFonts w:ascii="Times New Roman" w:hAnsi="Times New Roman" w:cs="Times New Roman"/>
          <w:bCs/>
          <w:sz w:val="22"/>
          <w:szCs w:val="22"/>
        </w:rPr>
        <w:t>Неурегулированные споры и разногласия, возникающие при исполнении настоящей Гарантии, разрешаются в Арбитражном суде (в зависимости от местонахождения [Заказчика]).</w:t>
      </w:r>
    </w:p>
    <w:p w14:paraId="1DBA9F1C" w14:textId="77777777" w:rsidR="005A3588" w:rsidRPr="0080728B" w:rsidRDefault="005A3588" w:rsidP="005A3588">
      <w:pPr>
        <w:pStyle w:val="ae"/>
        <w:widowControl w:val="0"/>
        <w:ind w:firstLine="426"/>
        <w:jc w:val="both"/>
        <w:rPr>
          <w:rFonts w:ascii="Times New Roman" w:hAnsi="Times New Roman" w:cs="Times New Roman"/>
          <w:sz w:val="22"/>
          <w:szCs w:val="22"/>
        </w:rPr>
      </w:pPr>
      <w:r w:rsidRPr="0080728B">
        <w:rPr>
          <w:rFonts w:ascii="Times New Roman" w:hAnsi="Times New Roman" w:cs="Times New Roman"/>
          <w:bCs/>
          <w:sz w:val="22"/>
          <w:szCs w:val="22"/>
        </w:rPr>
        <w:t>При разрешении любых споров, вытекающих из настоящей Гарантии, применяется законодательство Российской Федерации.</w:t>
      </w:r>
    </w:p>
    <w:p w14:paraId="1B76B6E3" w14:textId="77777777" w:rsidR="005A3588" w:rsidRPr="0080728B" w:rsidRDefault="005A3588" w:rsidP="005A3588">
      <w:pPr>
        <w:widowControl w:val="0"/>
        <w:ind w:firstLine="426"/>
        <w:jc w:val="both"/>
        <w:rPr>
          <w:rFonts w:ascii="Times New Roman" w:hAnsi="Times New Roman" w:cs="Times New Roman"/>
          <w:sz w:val="22"/>
          <w:szCs w:val="22"/>
        </w:rPr>
      </w:pPr>
    </w:p>
    <w:p w14:paraId="3452E16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 xml:space="preserve">Место выдачи банковской гарантии: </w:t>
      </w:r>
      <w:r w:rsidRPr="0080728B">
        <w:rPr>
          <w:rFonts w:ascii="Times New Roman" w:hAnsi="Times New Roman" w:cs="Times New Roman"/>
          <w:b/>
          <w:sz w:val="22"/>
          <w:szCs w:val="22"/>
        </w:rPr>
        <w:t>[●]</w:t>
      </w:r>
      <w:r w:rsidRPr="0080728B">
        <w:rPr>
          <w:rFonts w:ascii="Times New Roman" w:hAnsi="Times New Roman" w:cs="Times New Roman"/>
          <w:sz w:val="22"/>
          <w:szCs w:val="22"/>
        </w:rPr>
        <w:t>.</w:t>
      </w:r>
    </w:p>
    <w:p w14:paraId="6A9E1C6F" w14:textId="77777777" w:rsidR="005A3588" w:rsidRPr="0080728B" w:rsidRDefault="005A3588" w:rsidP="005A3588">
      <w:pPr>
        <w:widowControl w:val="0"/>
        <w:ind w:firstLine="426"/>
        <w:jc w:val="both"/>
        <w:rPr>
          <w:rFonts w:ascii="Times New Roman" w:hAnsi="Times New Roman" w:cs="Times New Roman"/>
          <w:sz w:val="22"/>
          <w:szCs w:val="22"/>
        </w:rPr>
      </w:pPr>
    </w:p>
    <w:p w14:paraId="4EB5BD5E"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Управляющий</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sz w:val="22"/>
          <w:szCs w:val="22"/>
        </w:rPr>
        <w:tab/>
        <w:t>_____________________ (____________________)</w:t>
      </w:r>
    </w:p>
    <w:p w14:paraId="2D2EA055" w14:textId="77777777" w:rsidR="005A3588" w:rsidRPr="0080728B" w:rsidRDefault="005A3588" w:rsidP="005A3588">
      <w:pPr>
        <w:widowControl w:val="0"/>
        <w:ind w:firstLine="426"/>
        <w:jc w:val="both"/>
        <w:rPr>
          <w:rFonts w:ascii="Times New Roman" w:hAnsi="Times New Roman" w:cs="Times New Roman"/>
          <w:sz w:val="22"/>
          <w:szCs w:val="22"/>
        </w:rPr>
      </w:pPr>
    </w:p>
    <w:p w14:paraId="70C9A6E8" w14:textId="77777777" w:rsidR="005A3588" w:rsidRPr="0080728B" w:rsidRDefault="005A3588" w:rsidP="005A3588">
      <w:pPr>
        <w:widowControl w:val="0"/>
        <w:ind w:firstLine="426"/>
        <w:jc w:val="both"/>
        <w:rPr>
          <w:rFonts w:ascii="Times New Roman" w:hAnsi="Times New Roman" w:cs="Times New Roman"/>
          <w:sz w:val="22"/>
          <w:szCs w:val="22"/>
        </w:rPr>
      </w:pPr>
      <w:r w:rsidRPr="0080728B">
        <w:rPr>
          <w:rFonts w:ascii="Times New Roman" w:hAnsi="Times New Roman" w:cs="Times New Roman"/>
          <w:sz w:val="22"/>
          <w:szCs w:val="22"/>
        </w:rPr>
        <w:t>Главный бухгалтер</w:t>
      </w:r>
      <w:r w:rsidRPr="0080728B">
        <w:rPr>
          <w:rFonts w:ascii="Times New Roman" w:hAnsi="Times New Roman" w:cs="Times New Roman"/>
          <w:sz w:val="22"/>
          <w:szCs w:val="22"/>
        </w:rPr>
        <w:tab/>
      </w:r>
      <w:r w:rsidRPr="0080728B">
        <w:rPr>
          <w:rFonts w:ascii="Times New Roman" w:hAnsi="Times New Roman" w:cs="Times New Roman"/>
          <w:sz w:val="22"/>
          <w:szCs w:val="22"/>
        </w:rPr>
        <w:tab/>
      </w:r>
      <w:r w:rsidRPr="0080728B">
        <w:rPr>
          <w:rFonts w:ascii="Times New Roman" w:hAnsi="Times New Roman" w:cs="Times New Roman"/>
          <w:b/>
          <w:i/>
          <w:sz w:val="22"/>
          <w:szCs w:val="22"/>
        </w:rPr>
        <w:t xml:space="preserve">_____________________ </w:t>
      </w:r>
      <w:r w:rsidRPr="0080728B">
        <w:rPr>
          <w:rFonts w:ascii="Times New Roman" w:hAnsi="Times New Roman" w:cs="Times New Roman"/>
          <w:sz w:val="22"/>
          <w:szCs w:val="22"/>
        </w:rPr>
        <w:t>(</w:t>
      </w:r>
      <w:r w:rsidRPr="0080728B">
        <w:rPr>
          <w:rFonts w:ascii="Times New Roman" w:hAnsi="Times New Roman" w:cs="Times New Roman"/>
          <w:b/>
          <w:i/>
          <w:sz w:val="22"/>
          <w:szCs w:val="22"/>
        </w:rPr>
        <w:t>_</w:t>
      </w:r>
      <w:r w:rsidRPr="0080728B">
        <w:rPr>
          <w:rFonts w:ascii="Times New Roman" w:hAnsi="Times New Roman" w:cs="Times New Roman"/>
          <w:b/>
          <w:i/>
          <w:sz w:val="22"/>
          <w:szCs w:val="22"/>
          <w:lang w:val="en-US"/>
        </w:rPr>
        <w:t>___</w:t>
      </w:r>
      <w:r w:rsidRPr="0080728B">
        <w:rPr>
          <w:rFonts w:ascii="Times New Roman" w:hAnsi="Times New Roman" w:cs="Times New Roman"/>
          <w:b/>
          <w:i/>
          <w:sz w:val="22"/>
          <w:szCs w:val="22"/>
        </w:rPr>
        <w:t>________________</w:t>
      </w:r>
      <w:r w:rsidRPr="0080728B">
        <w:rPr>
          <w:rFonts w:ascii="Times New Roman" w:hAnsi="Times New Roman" w:cs="Times New Roman"/>
          <w:sz w:val="22"/>
          <w:szCs w:val="22"/>
        </w:rPr>
        <w:t>)</w:t>
      </w:r>
    </w:p>
    <w:p w14:paraId="0314FDCF" w14:textId="77777777" w:rsidR="005A3588" w:rsidRPr="0080728B" w:rsidRDefault="005A3588" w:rsidP="005A3588">
      <w:pPr>
        <w:widowControl w:val="0"/>
        <w:ind w:firstLine="426"/>
        <w:jc w:val="both"/>
        <w:rPr>
          <w:rFonts w:ascii="Times New Roman" w:hAnsi="Times New Roman" w:cs="Times New Roman"/>
          <w:sz w:val="22"/>
          <w:szCs w:val="22"/>
          <w:lang w:val="en-US"/>
        </w:rPr>
      </w:pPr>
      <w:proofErr w:type="spellStart"/>
      <w:r w:rsidRPr="0080728B">
        <w:rPr>
          <w:rFonts w:ascii="Times New Roman" w:hAnsi="Times New Roman" w:cs="Times New Roman"/>
          <w:sz w:val="22"/>
          <w:szCs w:val="22"/>
        </w:rPr>
        <w:t>м.п</w:t>
      </w:r>
      <w:proofErr w:type="spellEnd"/>
      <w:r w:rsidRPr="0080728B">
        <w:rPr>
          <w:rFonts w:ascii="Times New Roman" w:hAnsi="Times New Roman" w:cs="Times New Roman"/>
          <w:sz w:val="22"/>
          <w:szCs w:val="22"/>
        </w:rPr>
        <w:t>.</w:t>
      </w:r>
    </w:p>
    <w:p w14:paraId="5759947D"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22A25249"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483B80F4" w14:textId="77777777" w:rsidR="005A3588" w:rsidRPr="0080728B" w:rsidRDefault="005A3588" w:rsidP="005A3588">
      <w:pPr>
        <w:widowControl w:val="0"/>
        <w:ind w:firstLine="426"/>
        <w:jc w:val="both"/>
        <w:rPr>
          <w:rFonts w:ascii="Times New Roman" w:hAnsi="Times New Roman" w:cs="Times New Roman"/>
          <w:sz w:val="22"/>
          <w:szCs w:val="22"/>
          <w:lang w:val="en-US"/>
        </w:rPr>
      </w:pPr>
    </w:p>
    <w:tbl>
      <w:tblPr>
        <w:tblW w:w="10280" w:type="dxa"/>
        <w:tblInd w:w="-318" w:type="dxa"/>
        <w:tblLook w:val="01E0" w:firstRow="1" w:lastRow="1" w:firstColumn="1" w:lastColumn="1" w:noHBand="0" w:noVBand="0"/>
      </w:tblPr>
      <w:tblGrid>
        <w:gridCol w:w="5529"/>
        <w:gridCol w:w="4751"/>
      </w:tblGrid>
      <w:tr w:rsidR="005A3588" w:rsidRPr="0080728B" w14:paraId="63901322" w14:textId="77777777" w:rsidTr="005A3588">
        <w:trPr>
          <w:trHeight w:val="1134"/>
        </w:trPr>
        <w:tc>
          <w:tcPr>
            <w:tcW w:w="5529" w:type="dxa"/>
          </w:tcPr>
          <w:p w14:paraId="2DCEE09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Подрядчик:</w:t>
            </w:r>
          </w:p>
          <w:p w14:paraId="748AD36C" w14:textId="77777777" w:rsidR="005A3588" w:rsidRPr="0080728B" w:rsidRDefault="005A3588" w:rsidP="005A3588">
            <w:pPr>
              <w:widowControl w:val="0"/>
              <w:jc w:val="both"/>
              <w:rPr>
                <w:rFonts w:ascii="Times New Roman" w:hAnsi="Times New Roman" w:cs="Times New Roman"/>
                <w:b/>
                <w:sz w:val="22"/>
                <w:szCs w:val="22"/>
              </w:rPr>
            </w:pPr>
          </w:p>
          <w:p w14:paraId="0CDDDCE2" w14:textId="77777777" w:rsidR="005A3588" w:rsidRPr="0080728B" w:rsidRDefault="005A3588" w:rsidP="005A3588">
            <w:pPr>
              <w:widowControl w:val="0"/>
              <w:jc w:val="both"/>
              <w:rPr>
                <w:rFonts w:ascii="Times New Roman" w:hAnsi="Times New Roman" w:cs="Times New Roman"/>
                <w:b/>
                <w:sz w:val="22"/>
                <w:szCs w:val="22"/>
              </w:rPr>
            </w:pPr>
          </w:p>
          <w:p w14:paraId="366F8D50"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c>
          <w:tcPr>
            <w:tcW w:w="4751" w:type="dxa"/>
          </w:tcPr>
          <w:p w14:paraId="708D0D47"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Заказчик:</w:t>
            </w:r>
          </w:p>
          <w:p w14:paraId="6E43471D" w14:textId="77777777" w:rsidR="005A3588" w:rsidRPr="0080728B" w:rsidRDefault="005A3588" w:rsidP="005A3588">
            <w:pPr>
              <w:widowControl w:val="0"/>
              <w:jc w:val="both"/>
              <w:rPr>
                <w:rFonts w:ascii="Times New Roman" w:hAnsi="Times New Roman" w:cs="Times New Roman"/>
                <w:b/>
                <w:sz w:val="22"/>
                <w:szCs w:val="22"/>
              </w:rPr>
            </w:pPr>
          </w:p>
          <w:p w14:paraId="260C1A26" w14:textId="77777777" w:rsidR="005A3588" w:rsidRPr="0080728B" w:rsidRDefault="005A3588" w:rsidP="005A3588">
            <w:pPr>
              <w:widowControl w:val="0"/>
              <w:jc w:val="both"/>
              <w:rPr>
                <w:rFonts w:ascii="Times New Roman" w:hAnsi="Times New Roman" w:cs="Times New Roman"/>
                <w:b/>
                <w:sz w:val="22"/>
                <w:szCs w:val="22"/>
              </w:rPr>
            </w:pPr>
          </w:p>
          <w:p w14:paraId="3953EBF6" w14:textId="77777777" w:rsidR="005A3588" w:rsidRPr="0080728B" w:rsidRDefault="005A3588" w:rsidP="005A3588">
            <w:pPr>
              <w:widowControl w:val="0"/>
              <w:jc w:val="both"/>
              <w:rPr>
                <w:rFonts w:ascii="Times New Roman" w:hAnsi="Times New Roman" w:cs="Times New Roman"/>
                <w:b/>
                <w:sz w:val="22"/>
                <w:szCs w:val="22"/>
              </w:rPr>
            </w:pPr>
            <w:r w:rsidRPr="0080728B">
              <w:rPr>
                <w:rFonts w:ascii="Times New Roman" w:hAnsi="Times New Roman" w:cs="Times New Roman"/>
                <w:b/>
                <w:sz w:val="22"/>
                <w:szCs w:val="22"/>
              </w:rPr>
              <w:t xml:space="preserve">___________________ / ______________ / </w:t>
            </w:r>
          </w:p>
        </w:tc>
      </w:tr>
    </w:tbl>
    <w:p w14:paraId="293AE63B" w14:textId="77777777" w:rsidR="005A3588" w:rsidRPr="0080728B" w:rsidRDefault="005A3588" w:rsidP="005A3588">
      <w:pPr>
        <w:widowControl w:val="0"/>
        <w:ind w:firstLine="426"/>
        <w:jc w:val="both"/>
        <w:rPr>
          <w:rFonts w:ascii="Times New Roman" w:hAnsi="Times New Roman" w:cs="Times New Roman"/>
          <w:sz w:val="22"/>
          <w:szCs w:val="22"/>
          <w:lang w:val="en-US"/>
        </w:rPr>
      </w:pPr>
    </w:p>
    <w:p w14:paraId="539F27F8" w14:textId="77777777" w:rsidR="005A3588" w:rsidRPr="0080728B" w:rsidRDefault="005A3588" w:rsidP="005A3588">
      <w:pPr>
        <w:pStyle w:val="SCH"/>
        <w:widowControl w:val="0"/>
        <w:numPr>
          <w:ilvl w:val="0"/>
          <w:numId w:val="0"/>
        </w:numPr>
        <w:suppressAutoHyphens w:val="0"/>
        <w:spacing w:line="264" w:lineRule="auto"/>
        <w:jc w:val="center"/>
        <w:rPr>
          <w:rFonts w:ascii="Times New Roman" w:hAnsi="Times New Roman" w:cs="Times New Roman"/>
          <w:i w:val="0"/>
          <w:sz w:val="22"/>
          <w:szCs w:val="22"/>
          <w:lang w:eastAsia="ru-RU"/>
        </w:rPr>
      </w:pPr>
    </w:p>
    <w:p w14:paraId="1BCD3A53" w14:textId="77777777" w:rsidR="005A3588" w:rsidRPr="0080728B" w:rsidRDefault="005A3588" w:rsidP="005A3588">
      <w:pPr>
        <w:widowControl w:val="0"/>
        <w:jc w:val="right"/>
        <w:rPr>
          <w:rFonts w:ascii="Times New Roman" w:hAnsi="Times New Roman" w:cs="Times New Roman"/>
          <w:b/>
          <w:i/>
          <w:sz w:val="22"/>
          <w:szCs w:val="22"/>
        </w:rPr>
      </w:pPr>
    </w:p>
    <w:p w14:paraId="2B4344D7" w14:textId="77777777" w:rsidR="005A3588" w:rsidRPr="0080728B" w:rsidRDefault="005A3588" w:rsidP="005A3588">
      <w:pPr>
        <w:widowControl w:val="0"/>
        <w:jc w:val="right"/>
        <w:rPr>
          <w:rFonts w:ascii="Times New Roman" w:hAnsi="Times New Roman" w:cs="Times New Roman"/>
          <w:b/>
          <w:i/>
          <w:sz w:val="22"/>
          <w:szCs w:val="22"/>
        </w:rPr>
      </w:pPr>
    </w:p>
    <w:p w14:paraId="2172B641" w14:textId="77777777" w:rsidR="00506F98" w:rsidRPr="0080728B" w:rsidRDefault="00506F98" w:rsidP="0080728B">
      <w:pPr>
        <w:widowControl w:val="0"/>
        <w:rPr>
          <w:rFonts w:ascii="Times New Roman" w:hAnsi="Times New Roman" w:cs="Times New Roman"/>
          <w:b/>
          <w:i/>
          <w:sz w:val="22"/>
          <w:szCs w:val="22"/>
        </w:rPr>
        <w:sectPr w:rsidR="00506F98" w:rsidRPr="0080728B" w:rsidSect="00D4666C">
          <w:pgSz w:w="11906" w:h="16838" w:code="9"/>
          <w:pgMar w:top="993" w:right="851" w:bottom="1134" w:left="1701" w:header="709" w:footer="709" w:gutter="0"/>
          <w:cols w:space="708"/>
          <w:docGrid w:linePitch="360"/>
        </w:sectPr>
      </w:pPr>
    </w:p>
    <w:p w14:paraId="092FC87F" w14:textId="77777777" w:rsidR="005A3588" w:rsidRPr="0080728B" w:rsidRDefault="005A3588" w:rsidP="005A3588">
      <w:pPr>
        <w:pStyle w:val="SCH"/>
        <w:widowControl w:val="0"/>
        <w:numPr>
          <w:ilvl w:val="0"/>
          <w:numId w:val="0"/>
        </w:numPr>
        <w:suppressAutoHyphens w:val="0"/>
        <w:spacing w:line="264" w:lineRule="auto"/>
        <w:ind w:left="720"/>
        <w:jc w:val="center"/>
        <w:rPr>
          <w:rFonts w:ascii="Times New Roman" w:hAnsi="Times New Roman" w:cs="Times New Roman"/>
          <w:i w:val="0"/>
          <w:sz w:val="22"/>
          <w:szCs w:val="22"/>
          <w:lang w:val="en-US"/>
        </w:rPr>
      </w:pPr>
    </w:p>
    <w:p w14:paraId="4F7257F5" w14:textId="77777777" w:rsidR="00207EF0" w:rsidRPr="0080728B" w:rsidRDefault="00207EF0" w:rsidP="0080728B">
      <w:pPr>
        <w:widowControl w:val="0"/>
        <w:jc w:val="right"/>
        <w:rPr>
          <w:rFonts w:ascii="Times New Roman" w:hAnsi="Times New Roman" w:cs="Times New Roman"/>
          <w:b/>
          <w:i/>
          <w:sz w:val="22"/>
          <w:szCs w:val="22"/>
        </w:rPr>
      </w:pPr>
    </w:p>
    <w:p w14:paraId="70A53DAC" w14:textId="77777777" w:rsidR="00207EF0" w:rsidRPr="0080728B" w:rsidRDefault="00207EF0" w:rsidP="0080728B">
      <w:pPr>
        <w:widowControl w:val="0"/>
        <w:jc w:val="right"/>
        <w:rPr>
          <w:rFonts w:ascii="Times New Roman" w:hAnsi="Times New Roman" w:cs="Times New Roman"/>
          <w:b/>
          <w:i/>
          <w:sz w:val="22"/>
          <w:szCs w:val="22"/>
        </w:rPr>
        <w:sectPr w:rsidR="00207EF0" w:rsidRPr="0080728B" w:rsidSect="00E11450">
          <w:pgSz w:w="11906" w:h="16838" w:code="9"/>
          <w:pgMar w:top="1134" w:right="851" w:bottom="1134" w:left="1701" w:header="709" w:footer="709" w:gutter="0"/>
          <w:cols w:space="708"/>
          <w:docGrid w:linePitch="360"/>
        </w:sectPr>
      </w:pPr>
    </w:p>
    <w:p w14:paraId="236C1E43" w14:textId="6A436B38" w:rsidR="005A3588" w:rsidRDefault="00C47286" w:rsidP="005A3588">
      <w:pPr>
        <w:keepNext/>
        <w:widowControl w:val="0"/>
        <w:spacing w:after="60"/>
        <w:jc w:val="right"/>
        <w:outlineLvl w:val="0"/>
        <w:rPr>
          <w:rFonts w:ascii="Times New Roman" w:eastAsia="Times New Roman" w:hAnsi="Times New Roman" w:cs="Times New Roman"/>
          <w:b/>
          <w:kern w:val="32"/>
          <w:sz w:val="22"/>
          <w:szCs w:val="22"/>
        </w:rPr>
      </w:pPr>
      <w:bookmarkStart w:id="218" w:name="RefSCH10"/>
      <w:bookmarkStart w:id="219" w:name="_Toc504140806"/>
      <w:bookmarkStart w:id="220" w:name="_Toc518653295"/>
      <w:r w:rsidRPr="0080728B">
        <w:rPr>
          <w:rFonts w:ascii="Times New Roman" w:hAnsi="Times New Roman" w:cs="Times New Roman"/>
          <w:b/>
          <w:i/>
          <w:sz w:val="22"/>
          <w:szCs w:val="22"/>
        </w:rPr>
        <w:lastRenderedPageBreak/>
        <w:t xml:space="preserve">Приложение </w:t>
      </w:r>
      <w:bookmarkStart w:id="221" w:name="RefSCH10_No"/>
      <w:r w:rsidRPr="0080728B">
        <w:rPr>
          <w:rFonts w:ascii="Times New Roman" w:hAnsi="Times New Roman" w:cs="Times New Roman"/>
          <w:b/>
          <w:i/>
          <w:sz w:val="22"/>
          <w:szCs w:val="22"/>
        </w:rPr>
        <w:t>№</w:t>
      </w:r>
      <w:r w:rsidR="003D1A69" w:rsidRPr="0080728B">
        <w:rPr>
          <w:rFonts w:ascii="Times New Roman" w:hAnsi="Times New Roman" w:cs="Times New Roman"/>
          <w:b/>
          <w:i/>
          <w:sz w:val="22"/>
          <w:szCs w:val="22"/>
        </w:rPr>
        <w:t> </w:t>
      </w:r>
      <w:bookmarkEnd w:id="221"/>
      <w:r w:rsidR="00810DE4">
        <w:rPr>
          <w:rFonts w:ascii="Times New Roman" w:hAnsi="Times New Roman" w:cs="Times New Roman"/>
          <w:b/>
          <w:i/>
          <w:sz w:val="22"/>
          <w:szCs w:val="22"/>
        </w:rPr>
        <w:t>8</w:t>
      </w:r>
      <w:r w:rsidR="0011403A" w:rsidRPr="0080728B">
        <w:rPr>
          <w:rFonts w:ascii="Times New Roman" w:hAnsi="Times New Roman" w:cs="Times New Roman"/>
          <w:b/>
          <w:i/>
          <w:sz w:val="22"/>
          <w:szCs w:val="22"/>
        </w:rPr>
        <w:br/>
      </w:r>
      <w:bookmarkEnd w:id="218"/>
      <w:bookmarkEnd w:id="219"/>
      <w:bookmarkEnd w:id="220"/>
    </w:p>
    <w:p w14:paraId="05307EC8" w14:textId="62EC6F06" w:rsidR="005A3588" w:rsidRPr="005A3588" w:rsidRDefault="005A3588" w:rsidP="005A3588">
      <w:pPr>
        <w:keepNext/>
        <w:widowControl w:val="0"/>
        <w:spacing w:after="60"/>
        <w:jc w:val="center"/>
        <w:outlineLvl w:val="0"/>
        <w:rPr>
          <w:rFonts w:ascii="Times New Roman" w:eastAsia="Times New Roman" w:hAnsi="Times New Roman" w:cs="Times New Roman"/>
          <w:bCs/>
          <w:kern w:val="32"/>
          <w:sz w:val="28"/>
          <w:szCs w:val="28"/>
        </w:rPr>
      </w:pPr>
      <w:r w:rsidRPr="005A3588">
        <w:rPr>
          <w:rFonts w:ascii="Times New Roman" w:eastAsia="Times New Roman" w:hAnsi="Times New Roman" w:cs="Times New Roman"/>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5A3588">
        <w:rPr>
          <w:rFonts w:ascii="Times New Roman" w:eastAsia="Times New Roman" w:hAnsi="Times New Roman" w:cs="Times New Roman"/>
          <w:b/>
          <w:bCs/>
          <w:kern w:val="32"/>
          <w:sz w:val="22"/>
          <w:szCs w:val="22"/>
        </w:rPr>
        <w:t>, режима допуска и пребывания на территории Объектов Заказчика</w:t>
      </w:r>
    </w:p>
    <w:p w14:paraId="307C6FF6" w14:textId="77777777" w:rsidR="005A3588" w:rsidRPr="005A3588" w:rsidRDefault="005A3588" w:rsidP="005A3588">
      <w:pPr>
        <w:widowControl w:val="0"/>
        <w:spacing w:after="0" w:line="240" w:lineRule="auto"/>
        <w:jc w:val="right"/>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«__</w:t>
      </w:r>
      <w:proofErr w:type="gramStart"/>
      <w:r w:rsidRPr="005A3588">
        <w:rPr>
          <w:rFonts w:ascii="Times New Roman" w:eastAsia="Times New Roman" w:hAnsi="Times New Roman" w:cs="Times New Roman"/>
          <w:b/>
          <w:sz w:val="22"/>
          <w:szCs w:val="22"/>
        </w:rPr>
        <w:t>_»_</w:t>
      </w:r>
      <w:proofErr w:type="gramEnd"/>
      <w:r w:rsidRPr="005A3588">
        <w:rPr>
          <w:rFonts w:ascii="Times New Roman" w:eastAsia="Times New Roman" w:hAnsi="Times New Roman" w:cs="Times New Roman"/>
          <w:b/>
          <w:sz w:val="22"/>
          <w:szCs w:val="22"/>
        </w:rPr>
        <w:t>_______20___ г.</w:t>
      </w:r>
    </w:p>
    <w:p w14:paraId="30DFF7C6" w14:textId="77777777" w:rsidR="005A3588" w:rsidRPr="005A3588" w:rsidRDefault="005A3588" w:rsidP="005A3588">
      <w:pPr>
        <w:widowControl w:val="0"/>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1B3144BE" w14:textId="77777777" w:rsidR="005A3588" w:rsidRPr="005A3588" w:rsidRDefault="005A3588" w:rsidP="005A3588">
      <w:pPr>
        <w:widowControl w:val="0"/>
        <w:spacing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 (-ей)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p>
    <w:p w14:paraId="4C26F062" w14:textId="77777777" w:rsidR="005A3588" w:rsidRPr="005A3588" w:rsidRDefault="005A3588" w:rsidP="005A3588">
      <w:pPr>
        <w:widowControl w:val="0"/>
        <w:spacing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выполнение ремонтных работ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0CE0C4C2"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25E9023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7706091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труда;</w:t>
      </w:r>
    </w:p>
    <w:p w14:paraId="3D9771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правил противопожарного режима в Российской Федерации, </w:t>
      </w:r>
    </w:p>
    <w:p w14:paraId="75E733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федеральных норм и правил в области промышленной безопасности;</w:t>
      </w:r>
    </w:p>
    <w:p w14:paraId="41B8F55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охраны окружающей среды;</w:t>
      </w:r>
    </w:p>
    <w:p w14:paraId="6FA9B5A4" w14:textId="77777777" w:rsidR="005A3588" w:rsidRPr="005A3588" w:rsidRDefault="005A3588" w:rsidP="00586626">
      <w:pPr>
        <w:widowControl w:val="0"/>
        <w:tabs>
          <w:tab w:val="left" w:pos="900"/>
        </w:tabs>
        <w:spacing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5CAA5202"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0D18F344" w14:textId="6882DD8C" w:rsidR="005A3588" w:rsidRPr="005A3588" w:rsidRDefault="005A3588" w:rsidP="00487FF1">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87FF1" w:rsidRPr="00487FF1">
        <w:rPr>
          <w:rFonts w:ascii="Times New Roman" w:eastAsia="Times New Roman" w:hAnsi="Times New Roman" w:cs="Times New Roman"/>
          <w:sz w:val="22"/>
          <w:szCs w:val="22"/>
        </w:rPr>
        <w:t xml:space="preserve"> </w:t>
      </w:r>
      <w:hyperlink r:id="rId19" w:history="1">
        <w:r w:rsidR="00487FF1" w:rsidRPr="00931874">
          <w:rPr>
            <w:rStyle w:val="ad"/>
            <w:rFonts w:ascii="Times New Roman" w:eastAsia="Times New Roman" w:hAnsi="Times New Roman" w:cs="Times New Roman"/>
            <w:sz w:val="22"/>
            <w:szCs w:val="22"/>
            <w:lang w:val="en-US"/>
          </w:rPr>
          <w:t>https</w:t>
        </w:r>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www</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eurosib</w:t>
        </w:r>
        <w:proofErr w:type="spellEnd"/>
        <w:r w:rsidR="00487FF1" w:rsidRPr="00487FF1">
          <w:rPr>
            <w:rStyle w:val="ad"/>
            <w:rFonts w:ascii="Times New Roman" w:eastAsia="Times New Roman" w:hAnsi="Times New Roman" w:cs="Times New Roman"/>
            <w:sz w:val="22"/>
            <w:szCs w:val="22"/>
          </w:rPr>
          <w:t>-</w:t>
        </w:r>
        <w:r w:rsidR="00487FF1" w:rsidRPr="00931874">
          <w:rPr>
            <w:rStyle w:val="ad"/>
            <w:rFonts w:ascii="Times New Roman" w:eastAsia="Times New Roman" w:hAnsi="Times New Roman" w:cs="Times New Roman"/>
            <w:sz w:val="22"/>
            <w:szCs w:val="22"/>
            <w:lang w:val="en-US"/>
          </w:rPr>
          <w:t>td</w:t>
        </w:r>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ru</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zakupki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rabot</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i</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uslug</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dokumenty</w:t>
        </w:r>
        <w:proofErr w:type="spellEnd"/>
        <w:r w:rsidR="00487FF1" w:rsidRPr="00487FF1">
          <w:rPr>
            <w:rStyle w:val="ad"/>
            <w:rFonts w:ascii="Times New Roman" w:eastAsia="Times New Roman" w:hAnsi="Times New Roman" w:cs="Times New Roman"/>
            <w:sz w:val="22"/>
            <w:szCs w:val="22"/>
          </w:rPr>
          <w:t>.</w:t>
        </w:r>
        <w:proofErr w:type="spellStart"/>
        <w:r w:rsidR="00487FF1" w:rsidRPr="00931874">
          <w:rPr>
            <w:rStyle w:val="ad"/>
            <w:rFonts w:ascii="Times New Roman" w:eastAsia="Times New Roman" w:hAnsi="Times New Roman" w:cs="Times New Roman"/>
            <w:sz w:val="22"/>
            <w:szCs w:val="22"/>
            <w:lang w:val="en-US"/>
          </w:rPr>
          <w:t>php</w:t>
        </w:r>
        <w:proofErr w:type="spellEnd"/>
      </w:hyperlink>
      <w:r w:rsidRPr="005A3588">
        <w:rPr>
          <w:rFonts w:ascii="Times New Roman" w:eastAsia="Times New Roman" w:hAnsi="Times New Roman" w:cs="Times New Roman"/>
          <w:b/>
          <w:i/>
          <w:sz w:val="22"/>
          <w:szCs w:val="22"/>
        </w:rPr>
        <w:t>.</w:t>
      </w:r>
    </w:p>
    <w:p w14:paraId="113937B2" w14:textId="77777777" w:rsidR="005A3588" w:rsidRPr="005A3588" w:rsidRDefault="005A3588" w:rsidP="00586626">
      <w:pPr>
        <w:widowControl w:val="0"/>
        <w:tabs>
          <w:tab w:val="num" w:pos="180"/>
          <w:tab w:val="left" w:pos="1080"/>
        </w:tabs>
        <w:spacing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B1A5FC9" w14:textId="77777777" w:rsidR="005A3588" w:rsidRPr="005A3588"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2D7F54D9" w14:textId="5F5EB8A2" w:rsidR="00002507"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002507">
        <w:rPr>
          <w:rFonts w:ascii="Times New Roman" w:eastAsia="Times New Roman" w:hAnsi="Times New Roman" w:cs="Times New Roman"/>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208B593" w14:textId="42D3212B" w:rsidR="00002507" w:rsidRPr="00810DE4" w:rsidRDefault="00002507" w:rsidP="00002507">
      <w:pPr>
        <w:pStyle w:val="afc"/>
        <w:widowControl w:val="0"/>
        <w:numPr>
          <w:ilvl w:val="1"/>
          <w:numId w:val="20"/>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Подрядчика должен иметь:</w:t>
      </w:r>
    </w:p>
    <w:p w14:paraId="032AB4D4"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 xml:space="preserve">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w:t>
      </w:r>
      <w:r w:rsidRPr="00810DE4">
        <w:rPr>
          <w:rFonts w:ascii="Times New Roman" w:hAnsi="Times New Roman" w:cs="Times New Roman"/>
          <w:sz w:val="22"/>
          <w:szCs w:val="22"/>
        </w:rPr>
        <w:lastRenderedPageBreak/>
        <w:t>сооружениями);</w:t>
      </w:r>
    </w:p>
    <w:p w14:paraId="1867D620" w14:textId="77777777" w:rsidR="00002507" w:rsidRPr="00810DE4" w:rsidRDefault="00002507" w:rsidP="00002507">
      <w:pPr>
        <w:pStyle w:val="afc"/>
        <w:widowControl w:val="0"/>
        <w:numPr>
          <w:ilvl w:val="0"/>
          <w:numId w:val="43"/>
        </w:numPr>
        <w:tabs>
          <w:tab w:val="left" w:pos="1080"/>
        </w:tabs>
        <w:autoSpaceDE w:val="0"/>
        <w:autoSpaceDN w:val="0"/>
        <w:adjustRightInd w:val="0"/>
        <w:spacing w:line="240" w:lineRule="auto"/>
        <w:contextualSpacing w:val="0"/>
        <w:jc w:val="both"/>
        <w:rPr>
          <w:rFonts w:ascii="Times New Roman" w:hAnsi="Times New Roman" w:cs="Times New Roman"/>
          <w:sz w:val="22"/>
          <w:szCs w:val="22"/>
        </w:rPr>
      </w:pPr>
      <w:r w:rsidRPr="00810DE4">
        <w:rPr>
          <w:rFonts w:ascii="Times New Roman" w:hAnsi="Times New Roman" w:cs="Times New Roman"/>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3BB9555C" w14:textId="2DB2554E" w:rsidR="005A3588" w:rsidRPr="00810DE4" w:rsidRDefault="005A3588" w:rsidP="00C16B79">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00C8FE0" w14:textId="77777777" w:rsidR="005A3588" w:rsidRPr="00810DE4" w:rsidRDefault="005A3588" w:rsidP="00586626">
      <w:pPr>
        <w:widowControl w:val="0"/>
        <w:numPr>
          <w:ilvl w:val="1"/>
          <w:numId w:val="20"/>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10DE4">
        <w:rPr>
          <w:rFonts w:ascii="Times New Roman" w:eastAsia="Times New Roman" w:hAnsi="Times New Roman" w:cs="Times New Roman"/>
          <w:sz w:val="22"/>
          <w:szCs w:val="22"/>
        </w:rPr>
        <w:t>внутриобъектового</w:t>
      </w:r>
      <w:proofErr w:type="spellEnd"/>
      <w:r w:rsidRPr="00810DE4">
        <w:rPr>
          <w:rFonts w:ascii="Times New Roman" w:eastAsia="Times New Roman" w:hAnsi="Times New Roman" w:cs="Times New Roman"/>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10DE4">
        <w:rPr>
          <w:rFonts w:ascii="Times New Roman" w:eastAsia="Times New Roman" w:hAnsi="Times New Roman" w:cs="Times New Roman"/>
          <w:sz w:val="22"/>
          <w:szCs w:val="22"/>
        </w:rPr>
        <w:t>внутриобъектового</w:t>
      </w:r>
      <w:proofErr w:type="spellEnd"/>
      <w:r w:rsidRPr="00810DE4">
        <w:rPr>
          <w:rFonts w:ascii="Times New Roman" w:eastAsia="Times New Roman" w:hAnsi="Times New Roman" w:cs="Times New Roman"/>
          <w:sz w:val="22"/>
          <w:szCs w:val="22"/>
        </w:rPr>
        <w:t xml:space="preserve"> режима не допускается.</w:t>
      </w:r>
    </w:p>
    <w:p w14:paraId="0CF85BF8"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Основные требования в области охраны труда, охраны окружающей среды, промышленной и пожарной безопасности </w:t>
      </w:r>
    </w:p>
    <w:p w14:paraId="2EECF989"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810DE4">
        <w:rPr>
          <w:rFonts w:ascii="Times New Roman" w:eastAsia="Times New Roman" w:hAnsi="Times New Roman" w:cs="Times New Roman"/>
          <w:sz w:val="22"/>
          <w:szCs w:val="22"/>
        </w:rPr>
        <w:t>стропальные</w:t>
      </w:r>
      <w:proofErr w:type="spellEnd"/>
      <w:r w:rsidRPr="00810DE4">
        <w:rPr>
          <w:rFonts w:ascii="Times New Roman" w:eastAsia="Times New Roman" w:hAnsi="Times New Roman" w:cs="Times New Roman"/>
          <w:sz w:val="22"/>
          <w:szCs w:val="22"/>
        </w:rPr>
        <w:t xml:space="preserve"> и иные работы).</w:t>
      </w:r>
    </w:p>
    <w:p w14:paraId="542DB856"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Субподрядчиком.</w:t>
      </w:r>
    </w:p>
    <w:p w14:paraId="7905A497"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68881D87" w14:textId="77777777" w:rsidR="005A3588" w:rsidRPr="00810DE4" w:rsidRDefault="005A3588" w:rsidP="00586626">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48E1BACE"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Перед началом производства Работ Подрядчик обязан согласовать с Заказчиком:</w:t>
      </w:r>
    </w:p>
    <w:p w14:paraId="16C846D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C5307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разрешенных проездов по территории;</w:t>
      </w:r>
    </w:p>
    <w:p w14:paraId="3844CF4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схемы подземных коммуникаций (в случае пролегания их в зоне производства Работ);</w:t>
      </w:r>
    </w:p>
    <w:p w14:paraId="42D0DEA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необходимость и способы прокладки временных коммуникаций;</w:t>
      </w:r>
    </w:p>
    <w:p w14:paraId="61F9F91E"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необходимые средства индивидуальной защиты;</w:t>
      </w:r>
    </w:p>
    <w:p w14:paraId="4DD6CEF0"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0" w:firstLine="851"/>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 порядок действий в случае аварийных и нештатных ситуаций.</w:t>
      </w:r>
    </w:p>
    <w:p w14:paraId="44CD9B43" w14:textId="4DED502A"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Персонал Подрядчика и Субподрядной организации до начала Работ должен пройти медицинский осмотр и не име</w:t>
      </w:r>
      <w:r w:rsidR="00692DE9" w:rsidRPr="00810DE4">
        <w:rPr>
          <w:rFonts w:ascii="Times New Roman" w:eastAsia="Times New Roman" w:hAnsi="Times New Roman" w:cs="Times New Roman"/>
          <w:sz w:val="22"/>
          <w:szCs w:val="22"/>
        </w:rPr>
        <w:t>ть медицинских противопоказаний,</w:t>
      </w:r>
      <w:r w:rsidR="00692DE9" w:rsidRPr="00810DE4">
        <w:rPr>
          <w:sz w:val="22"/>
          <w:szCs w:val="22"/>
        </w:rPr>
        <w:t xml:space="preserve"> </w:t>
      </w:r>
      <w:r w:rsidR="00692DE9" w:rsidRPr="00810DE4">
        <w:rPr>
          <w:rFonts w:ascii="Times New Roman" w:hAnsi="Times New Roman" w:cs="Times New Roman"/>
          <w:sz w:val="22"/>
          <w:szCs w:val="22"/>
        </w:rPr>
        <w:t>что должно быть подтверждено актами медицинского осмотра с допуском к выполнению определенного вида работ</w:t>
      </w:r>
      <w:r w:rsidRPr="00810DE4">
        <w:rPr>
          <w:rFonts w:ascii="Times New Roman" w:eastAsia="Times New Roman" w:hAnsi="Times New Roman" w:cs="Times New Roman"/>
          <w:sz w:val="22"/>
          <w:szCs w:val="22"/>
        </w:rPr>
        <w:t xml:space="preserve"> </w:t>
      </w:r>
    </w:p>
    <w:p w14:paraId="1ECA3D85" w14:textId="77777777" w:rsidR="005A3588" w:rsidRPr="00810DE4"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4FA6EB89" w14:textId="77777777" w:rsidR="005A3588" w:rsidRPr="00810DE4"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51A6C6E7"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w:t>
      </w:r>
      <w:r w:rsidRPr="005A3588">
        <w:rPr>
          <w:rFonts w:ascii="Times New Roman" w:eastAsia="Times New Roman" w:hAnsi="Times New Roman" w:cs="Times New Roman"/>
          <w:sz w:val="22"/>
          <w:szCs w:val="22"/>
        </w:rPr>
        <w:t xml:space="preserve"> и </w:t>
      </w:r>
      <w:r w:rsidRPr="005A3588">
        <w:rPr>
          <w:rFonts w:ascii="Times New Roman" w:eastAsia="Times New Roman" w:hAnsi="Times New Roman" w:cs="Times New Roman"/>
          <w:sz w:val="22"/>
          <w:szCs w:val="22"/>
        </w:rPr>
        <w:lastRenderedPageBreak/>
        <w:t>пожарной безопасности, по предупреждению и реагированию на чрезвычайные ситуации), после чего принимает Объект согласно акту (наряду) - допуску.</w:t>
      </w:r>
    </w:p>
    <w:p w14:paraId="0629677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D73B22C"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5A872FA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0F3CFD0E" w14:textId="77777777" w:rsidR="005A3588" w:rsidRPr="005A3588" w:rsidRDefault="005A3588" w:rsidP="005A3588">
      <w:pPr>
        <w:widowControl w:val="0"/>
        <w:tabs>
          <w:tab w:val="left" w:pos="900"/>
        </w:tabs>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охране труда.</w:t>
      </w:r>
    </w:p>
    <w:p w14:paraId="31C4C992"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6575A474"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D32DBB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работе работников с признаками алкогольного, наркотического или токсического опьянения;</w:t>
      </w:r>
    </w:p>
    <w:p w14:paraId="5324ED8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4ABA18D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материально-технические ценности без соответствующего разрешения;</w:t>
      </w:r>
    </w:p>
    <w:p w14:paraId="6058733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3C48967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47C02CE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3286F76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отвлекать работников Заказчика во время проведения ими производственных работ;</w:t>
      </w:r>
    </w:p>
    <w:p w14:paraId="7ECD01D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пользоваться оборудованием и механизмами Заказчика без согласования с ним;</w:t>
      </w:r>
    </w:p>
    <w:p w14:paraId="19CC07B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434FFDD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любые виды отходов вне отведенных мест;</w:t>
      </w:r>
    </w:p>
    <w:p w14:paraId="6ECB356A"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совместно накапливать твердые коммунальные отходы, промышленные отходы и металлолом, в любых сочетаниях;</w:t>
      </w:r>
    </w:p>
    <w:p w14:paraId="04CD28CF"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4DA3461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0BC3F53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77A2D5D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3CF23594"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применять в работе открытый огонь на территории Заказчика, кроме работ, технология </w:t>
      </w:r>
      <w:r w:rsidRPr="005A3588">
        <w:rPr>
          <w:rFonts w:ascii="Times New Roman" w:eastAsia="Times New Roman" w:hAnsi="Times New Roman" w:cs="Times New Roman"/>
          <w:sz w:val="22"/>
          <w:szCs w:val="22"/>
        </w:rPr>
        <w:lastRenderedPageBreak/>
        <w:t>которых предусматривает применение открытого огня;</w:t>
      </w:r>
    </w:p>
    <w:p w14:paraId="32FE498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6056B26D"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сжигание любых видов отходов на территории Заказчика;</w:t>
      </w:r>
    </w:p>
    <w:p w14:paraId="7907F442"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сброс и слив отходов в системы канализации, на грунт;</w:t>
      </w:r>
    </w:p>
    <w:p w14:paraId="4132811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емкости с горюче-смазочными материалами, красками и растворителями на почве без поддонов;</w:t>
      </w:r>
    </w:p>
    <w:p w14:paraId="498E0AA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хранить нефтепродукты в резервуарах без маркировки, с открытыми крышками;</w:t>
      </w:r>
    </w:p>
    <w:p w14:paraId="693C2360"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утечки потребляемых видов энергоресурсов;</w:t>
      </w:r>
    </w:p>
    <w:p w14:paraId="4326113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6701233" w14:textId="77777777" w:rsidR="005A3588" w:rsidRPr="00810DE4"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810DE4">
        <w:rPr>
          <w:rFonts w:ascii="Times New Roman" w:eastAsia="Times New Roman" w:hAnsi="Times New Roman" w:cs="Times New Roman"/>
          <w:b/>
          <w:sz w:val="22"/>
          <w:szCs w:val="22"/>
        </w:rPr>
        <w:t xml:space="preserve">Отдельные требования </w:t>
      </w:r>
    </w:p>
    <w:p w14:paraId="3476FB7B" w14:textId="77777777" w:rsidR="005A3588" w:rsidRPr="00810DE4"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Средства индивидуальной защиты, транспорт:</w:t>
      </w:r>
    </w:p>
    <w:p w14:paraId="539A6610" w14:textId="689AC8AE"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w:t>
      </w:r>
      <w:r w:rsidR="00C574AD" w:rsidRPr="00810DE4">
        <w:rPr>
          <w:rFonts w:ascii="Times New Roman" w:eastAsia="Times New Roman" w:hAnsi="Times New Roman" w:cs="Times New Roman"/>
          <w:sz w:val="22"/>
          <w:szCs w:val="22"/>
        </w:rPr>
        <w:t xml:space="preserve"> отраслевыми нормами выдачи СИЗ, </w:t>
      </w:r>
      <w:r w:rsidR="00C574AD" w:rsidRPr="00810DE4">
        <w:rPr>
          <w:rFonts w:ascii="Times New Roman" w:hAnsi="Times New Roman" w:cs="Times New Roman"/>
          <w:sz w:val="22"/>
          <w:szCs w:val="22"/>
        </w:rPr>
        <w:t>включая требования в части профессий, что должно быть подтверждено карточками выдачи СИЗ работникам.</w:t>
      </w:r>
    </w:p>
    <w:p w14:paraId="654A5F7C"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застегнутые подбородочным ремнем защитные каски:</w:t>
      </w:r>
    </w:p>
    <w:p w14:paraId="713DF28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08F41F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выполнении грузоподъёмных работ и при перемещении грузов;</w:t>
      </w:r>
    </w:p>
    <w:p w14:paraId="42E2C832"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строительных работах;</w:t>
      </w:r>
    </w:p>
    <w:p w14:paraId="1126FEC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зонах, обозначенных табличками «Обязательное ношение каски»;</w:t>
      </w:r>
    </w:p>
    <w:p w14:paraId="2009FA1B"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в зоне возможного контакта головы с электропроводкой;</w:t>
      </w:r>
    </w:p>
    <w:p w14:paraId="39CCAC6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 зоне опасности контакта головы с низко расположенными элементами конструкций.</w:t>
      </w:r>
    </w:p>
    <w:p w14:paraId="7BFF005F" w14:textId="77777777" w:rsidR="005A3588" w:rsidRPr="00810DE4" w:rsidRDefault="005A3588" w:rsidP="00586626">
      <w:pPr>
        <w:widowControl w:val="0"/>
        <w:tabs>
          <w:tab w:val="left" w:pos="900"/>
        </w:tabs>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00BE409D"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должны обязательно применять защитные очки или щитки:</w:t>
      </w:r>
    </w:p>
    <w:p w14:paraId="1DC1838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ручным инструментом ударного действия;</w:t>
      </w:r>
    </w:p>
    <w:p w14:paraId="23DEB5BF"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работе с электрифицированным и пневматическим абразивным инструментом;</w:t>
      </w:r>
    </w:p>
    <w:p w14:paraId="31EF231D"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при электро- и газосварочных работах.</w:t>
      </w:r>
    </w:p>
    <w:p w14:paraId="3E22CCA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8117B24" w14:textId="77777777" w:rsidR="005A3588" w:rsidRPr="00810DE4"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Все транспортные средства Подрядчика, используемые при проведении Работ, должны быть оборудованы следующим:</w:t>
      </w:r>
    </w:p>
    <w:p w14:paraId="31AE0838"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ремнями безопасности для водителя и всех пассажиров (если это предусмотрено заводом-изготовителем);</w:t>
      </w:r>
    </w:p>
    <w:p w14:paraId="7C7E14A5"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аптечкой первой помощи;</w:t>
      </w:r>
    </w:p>
    <w:p w14:paraId="0BEB0903"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огнетушителем;</w:t>
      </w:r>
    </w:p>
    <w:p w14:paraId="52C5705C"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системами автоматики, блокировок, сигнализации (если это предусмотрено соответствующими нормативно-правовыми актами);</w:t>
      </w:r>
    </w:p>
    <w:p w14:paraId="7B746311"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знаком аварийной остановки;</w:t>
      </w:r>
    </w:p>
    <w:p w14:paraId="3B0987B9" w14:textId="77777777" w:rsidR="005A3588" w:rsidRPr="00810DE4"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810DE4">
        <w:rPr>
          <w:rFonts w:ascii="Times New Roman" w:eastAsia="Times New Roman" w:hAnsi="Times New Roman" w:cs="Times New Roman"/>
          <w:sz w:val="22"/>
          <w:szCs w:val="22"/>
        </w:rPr>
        <w:t>противооткатными башмаками;</w:t>
      </w:r>
    </w:p>
    <w:p w14:paraId="77A8AA7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искрогасителями (на территориях взрывопожароопасных объектов Заказчика);</w:t>
      </w:r>
    </w:p>
    <w:p w14:paraId="1CA12E91"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должен обеспечить:</w:t>
      </w:r>
    </w:p>
    <w:p w14:paraId="6E842A2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обучение и достаточную квалификацию водителей транспортных средств;</w:t>
      </w:r>
    </w:p>
    <w:p w14:paraId="5F51B37E"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проведение регулярных техосмотров транспортных средств;</w:t>
      </w:r>
    </w:p>
    <w:p w14:paraId="5C5FD1E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использование и применение транспортных средств по их назначению;</w:t>
      </w:r>
    </w:p>
    <w:p w14:paraId="63043853"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соблюдение </w:t>
      </w:r>
      <w:proofErr w:type="spellStart"/>
      <w:r w:rsidRPr="005A3588">
        <w:rPr>
          <w:rFonts w:ascii="Times New Roman" w:eastAsia="Times New Roman" w:hAnsi="Times New Roman" w:cs="Times New Roman"/>
          <w:sz w:val="22"/>
          <w:szCs w:val="22"/>
        </w:rPr>
        <w:t>внутриобъектового</w:t>
      </w:r>
      <w:proofErr w:type="spellEnd"/>
      <w:r w:rsidRPr="005A3588">
        <w:rPr>
          <w:rFonts w:ascii="Times New Roman" w:eastAsia="Times New Roman" w:hAnsi="Times New Roman" w:cs="Times New Roman"/>
          <w:sz w:val="22"/>
          <w:szCs w:val="22"/>
        </w:rPr>
        <w:t xml:space="preserve"> скоростного режима, установленного Заказчиком;</w:t>
      </w:r>
    </w:p>
    <w:p w14:paraId="33F1A4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lastRenderedPageBreak/>
        <w:t>движение и стоянку транспортных средств согласно разметке и дорожным знакам на территории Заказчика.</w:t>
      </w:r>
    </w:p>
    <w:p w14:paraId="584D9A08" w14:textId="77777777" w:rsidR="005A3588" w:rsidRPr="005A3588" w:rsidRDefault="005A3588" w:rsidP="00586626">
      <w:pPr>
        <w:widowControl w:val="0"/>
        <w:numPr>
          <w:ilvl w:val="2"/>
          <w:numId w:val="19"/>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341AFB26"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организовать </w:t>
      </w:r>
      <w:proofErr w:type="spellStart"/>
      <w:r w:rsidRPr="005A3588">
        <w:rPr>
          <w:rFonts w:ascii="Times New Roman" w:eastAsia="Times New Roman" w:hAnsi="Times New Roman" w:cs="Times New Roman"/>
          <w:sz w:val="22"/>
          <w:szCs w:val="22"/>
        </w:rPr>
        <w:t>предрейсовый</w:t>
      </w:r>
      <w:proofErr w:type="spellEnd"/>
      <w:r w:rsidRPr="005A3588">
        <w:rPr>
          <w:rFonts w:ascii="Times New Roman" w:eastAsia="Times New Roman" w:hAnsi="Times New Roman" w:cs="Times New Roman"/>
          <w:sz w:val="22"/>
          <w:szCs w:val="22"/>
        </w:rPr>
        <w:t xml:space="preserve"> медицинский осмотр водителей;</w:t>
      </w:r>
    </w:p>
    <w:p w14:paraId="0A21BD45"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организовать осмотры транспортных средств перед выездом на линию перед началом работ.</w:t>
      </w:r>
    </w:p>
    <w:p w14:paraId="4B66B916"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3ED76399"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814BFEB"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F138451"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2AC8117C"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585397D7" w14:textId="77777777" w:rsidR="005A3588" w:rsidRP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14:paraId="19F4EC1F" w14:textId="3FB6E086" w:rsidR="005A3588" w:rsidRDefault="005A3588"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полностью исключить факты несанкционированного обращения с источниками ионизирующего излучения,</w:t>
      </w:r>
      <w:r w:rsidR="00EC142F">
        <w:rPr>
          <w:rFonts w:ascii="Times New Roman" w:eastAsia="Times New Roman" w:hAnsi="Times New Roman" w:cs="Times New Roman"/>
          <w:sz w:val="22"/>
          <w:szCs w:val="22"/>
        </w:rPr>
        <w:t xml:space="preserve"> в том числе вышедшими из строя;</w:t>
      </w:r>
    </w:p>
    <w:p w14:paraId="65D04201" w14:textId="3C1B78F9" w:rsidR="00EC142F" w:rsidRPr="00EC142F" w:rsidRDefault="00EC142F" w:rsidP="00586626">
      <w:pPr>
        <w:widowControl w:val="0"/>
        <w:numPr>
          <w:ilvl w:val="0"/>
          <w:numId w:val="21"/>
        </w:numPr>
        <w:tabs>
          <w:tab w:val="left" w:pos="1134"/>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EC142F">
        <w:rPr>
          <w:rFonts w:ascii="Times New Roman" w:hAnsi="Times New Roman" w:cs="Times New Roman"/>
          <w:sz w:val="22"/>
          <w:szCs w:val="22"/>
          <w:highlight w:val="cyan"/>
        </w:rPr>
        <w:t>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т.д</w:t>
      </w:r>
      <w:r w:rsidR="007D0BF1">
        <w:rPr>
          <w:rFonts w:ascii="Times New Roman" w:hAnsi="Times New Roman" w:cs="Times New Roman"/>
          <w:sz w:val="22"/>
          <w:szCs w:val="22"/>
        </w:rPr>
        <w:t>.</w:t>
      </w:r>
    </w:p>
    <w:p w14:paraId="64133302" w14:textId="77777777" w:rsidR="005A3588" w:rsidRPr="005A3588" w:rsidRDefault="005A3588" w:rsidP="00586626">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F98B415"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Осведомленность</w:t>
      </w:r>
    </w:p>
    <w:p w14:paraId="30417A1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5AF5DD35" w14:textId="7D25C6ED" w:rsidR="005A3588" w:rsidRPr="005A3588" w:rsidRDefault="005A3588" w:rsidP="00487FF1">
      <w:pPr>
        <w:widowControl w:val="0"/>
        <w:numPr>
          <w:ilvl w:val="1"/>
          <w:numId w:val="19"/>
        </w:numPr>
        <w:tabs>
          <w:tab w:val="left" w:pos="1080"/>
        </w:tabs>
        <w:autoSpaceDE w:val="0"/>
        <w:autoSpaceDN w:val="0"/>
        <w:adjustRightInd w:val="0"/>
        <w:spacing w:after="0" w:line="240" w:lineRule="auto"/>
        <w:ind w:left="-142"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0" w:history="1">
        <w:r w:rsidR="00487FF1" w:rsidRPr="00487FF1">
          <w:rPr>
            <w:rFonts w:ascii="Times New Roman" w:eastAsia="Times New Roman" w:hAnsi="Times New Roman" w:cs="Times New Roman"/>
            <w:b/>
            <w:i/>
            <w:color w:val="0000FF"/>
            <w:sz w:val="22"/>
            <w:szCs w:val="22"/>
            <w:u w:val="single"/>
            <w:lang w:eastAsia="en-US"/>
          </w:rPr>
          <w:t>https://www.eurosib-td.ru/ru/zakupki-rabot-i-uslug/dokumenty.php</w:t>
        </w:r>
        <w:r w:rsidRPr="005A3588">
          <w:rPr>
            <w:rFonts w:ascii="Times New Roman" w:eastAsia="Times New Roman" w:hAnsi="Times New Roman" w:cs="Times New Roman"/>
            <w:b/>
            <w:i/>
            <w:color w:val="0000FF"/>
            <w:sz w:val="22"/>
            <w:szCs w:val="22"/>
            <w:u w:val="single"/>
            <w:lang w:eastAsia="en-US"/>
          </w:rPr>
          <w:t>l</w:t>
        </w:r>
      </w:hyperlink>
      <w:r w:rsidRPr="005A3588">
        <w:rPr>
          <w:rFonts w:ascii="Times New Roman" w:eastAsia="Times New Roman" w:hAnsi="Times New Roman" w:cs="Times New Roman"/>
          <w:b/>
          <w:i/>
          <w:sz w:val="22"/>
          <w:szCs w:val="22"/>
        </w:rPr>
        <w:t>.</w:t>
      </w:r>
    </w:p>
    <w:p w14:paraId="2534291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5D188A2E"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179DD1B" w14:textId="77777777" w:rsidR="005A3588" w:rsidRPr="005A3588"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взаимодействия Заказчика и Подрядчика</w:t>
      </w:r>
    </w:p>
    <w:p w14:paraId="0B2418D9"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02D9ED9D"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7D7D5D06" w14:textId="77777777" w:rsidR="005A3588" w:rsidRPr="0041703F" w:rsidRDefault="005A3588" w:rsidP="005A3588">
      <w:pPr>
        <w:widowControl w:val="0"/>
        <w:numPr>
          <w:ilvl w:val="0"/>
          <w:numId w:val="19"/>
        </w:numPr>
        <w:autoSpaceDE w:val="0"/>
        <w:autoSpaceDN w:val="0"/>
        <w:adjustRightInd w:val="0"/>
        <w:spacing w:after="0" w:line="240" w:lineRule="auto"/>
        <w:ind w:left="357" w:hanging="357"/>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Ответственность Подрядчика</w:t>
      </w:r>
    </w:p>
    <w:p w14:paraId="4D66A9D7"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За нарушение требований, перечень которых указан в Разделе 7 настоящего </w:t>
      </w:r>
      <w:r w:rsidRPr="0041703F">
        <w:rPr>
          <w:rFonts w:ascii="Times New Roman" w:eastAsia="Times New Roman" w:hAnsi="Times New Roman" w:cs="Times New Roman"/>
          <w:sz w:val="22"/>
          <w:szCs w:val="22"/>
        </w:rPr>
        <w:lastRenderedPageBreak/>
        <w:t>Соглашения, Подрядчик несет ответственность, предусмотренную действующим законодательством, Договором и настоящим Соглашением.</w:t>
      </w:r>
    </w:p>
    <w:p w14:paraId="768E74D8"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52257735" w14:textId="77777777" w:rsidR="005A3588" w:rsidRPr="0041703F"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025B0619" w14:textId="77777777" w:rsidR="005A3588" w:rsidRPr="005A3588" w:rsidRDefault="005A3588" w:rsidP="005A3588">
      <w:pPr>
        <w:widowControl w:val="0"/>
        <w:numPr>
          <w:ilvl w:val="1"/>
          <w:numId w:val="19"/>
        </w:numPr>
        <w:tabs>
          <w:tab w:val="left" w:pos="1134"/>
        </w:tabs>
        <w:autoSpaceDE w:val="0"/>
        <w:autoSpaceDN w:val="0"/>
        <w:adjustRightInd w:val="0"/>
        <w:spacing w:after="0" w:line="240" w:lineRule="auto"/>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w:t>
      </w:r>
      <w:r w:rsidRPr="005A3588">
        <w:rPr>
          <w:rFonts w:ascii="Times New Roman" w:eastAsia="Times New Roman" w:hAnsi="Times New Roman" w:cs="Times New Roman"/>
          <w:sz w:val="22"/>
          <w:szCs w:val="22"/>
        </w:rPr>
        <w:t>, экологической, пожарной и иной безопасности и ответственность за их нарушение)</w:t>
      </w:r>
    </w:p>
    <w:p w14:paraId="79059863" w14:textId="77777777" w:rsidR="005A3588" w:rsidRPr="005A3588" w:rsidRDefault="005A3588" w:rsidP="005A3588">
      <w:pPr>
        <w:widowControl w:val="0"/>
        <w:numPr>
          <w:ilvl w:val="1"/>
          <w:numId w:val="19"/>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6B40DB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7F3113"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E8A689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14:paraId="5EDB35A8"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AA64ED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6.10. Заказчик вправе потребовать оплату штрафа от Подрядчика за каждый случай нарушения. </w:t>
      </w:r>
    </w:p>
    <w:p w14:paraId="792B5BA7"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6815CC" w14:textId="77777777" w:rsidR="005A3588" w:rsidRPr="005A3588"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bookmarkStart w:id="222" w:name="RefSCH7_1"/>
    </w:p>
    <w:p w14:paraId="2718FDF7" w14:textId="77777777" w:rsidR="005A3588" w:rsidRPr="005A3588" w:rsidRDefault="005A3588" w:rsidP="005A3588">
      <w:pPr>
        <w:suppressAutoHyphens/>
        <w:autoSpaceDE w:val="0"/>
        <w:spacing w:before="120" w:line="240" w:lineRule="auto"/>
        <w:outlineLvl w:val="0"/>
        <w:rPr>
          <w:rFonts w:ascii="Times New Roman" w:eastAsia="Times New Roman" w:hAnsi="Times New Roman" w:cs="Times New Roman"/>
          <w:b/>
          <w:sz w:val="22"/>
          <w:szCs w:val="22"/>
          <w:lang w:eastAsia="ar-SA"/>
        </w:rPr>
      </w:pPr>
    </w:p>
    <w:p w14:paraId="04D3B1D1" w14:textId="77777777" w:rsidR="005A3588" w:rsidRPr="005A3588" w:rsidRDefault="005A3588" w:rsidP="005A3588">
      <w:pPr>
        <w:numPr>
          <w:ilvl w:val="0"/>
          <w:numId w:val="19"/>
        </w:numPr>
        <w:suppressAutoHyphens/>
        <w:autoSpaceDE w:val="0"/>
        <w:spacing w:before="120" w:after="0" w:line="240" w:lineRule="auto"/>
        <w:ind w:left="502"/>
        <w:jc w:val="center"/>
        <w:outlineLvl w:val="0"/>
        <w:rPr>
          <w:rFonts w:ascii="Times New Roman" w:eastAsia="Times New Roman" w:hAnsi="Times New Roman" w:cs="Times New Roman"/>
          <w:b/>
          <w:sz w:val="22"/>
          <w:szCs w:val="22"/>
          <w:lang w:eastAsia="ar-SA"/>
        </w:rPr>
      </w:pPr>
      <w:r w:rsidRPr="005A3588">
        <w:rPr>
          <w:rFonts w:ascii="Times New Roman" w:eastAsia="Times New Roman" w:hAnsi="Times New Roman" w:cs="Times New Roman"/>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2"/>
      <w:r w:rsidRPr="005A3588">
        <w:rPr>
          <w:rFonts w:ascii="Times New Roman" w:eastAsia="Times New Roman" w:hAnsi="Times New Roman" w:cs="Times New Roman"/>
          <w:b/>
          <w:sz w:val="22"/>
          <w:szCs w:val="22"/>
          <w:lang w:eastAsia="ar-SA"/>
        </w:rPr>
        <w:t>.</w:t>
      </w:r>
    </w:p>
    <w:p w14:paraId="48596489" w14:textId="77777777" w:rsidR="005A3588" w:rsidRPr="005A3588" w:rsidRDefault="005A3588" w:rsidP="005A3588">
      <w:pPr>
        <w:tabs>
          <w:tab w:val="left" w:pos="284"/>
        </w:tabs>
        <w:spacing w:before="120" w:after="0" w:line="240" w:lineRule="auto"/>
        <w:ind w:left="4395" w:right="141"/>
        <w:jc w:val="center"/>
        <w:rPr>
          <w:rFonts w:ascii="Times New Roman" w:eastAsia="Times New Roman" w:hAnsi="Times New Roman" w:cs="Times New Roman"/>
          <w:b/>
          <w:sz w:val="22"/>
          <w:szCs w:val="22"/>
        </w:rPr>
      </w:pPr>
    </w:p>
    <w:p w14:paraId="2872ABCB" w14:textId="77777777" w:rsidR="005A3588" w:rsidRPr="005A3588" w:rsidRDefault="005A3588" w:rsidP="005A3588">
      <w:pPr>
        <w:numPr>
          <w:ilvl w:val="1"/>
          <w:numId w:val="38"/>
        </w:numPr>
        <w:spacing w:before="120" w:after="0" w:line="240" w:lineRule="auto"/>
        <w:ind w:right="141"/>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Перечень нарушений и штрафов за нарушение правил охраны труда, промышленной, экологической и пожарной безопасности</w:t>
      </w:r>
    </w:p>
    <w:p w14:paraId="52356449" w14:textId="77777777" w:rsidR="005A3588" w:rsidRPr="005A3588" w:rsidRDefault="005A3588" w:rsidP="005A3588">
      <w:pPr>
        <w:spacing w:before="120" w:after="0" w:line="240" w:lineRule="auto"/>
        <w:rPr>
          <w:rFonts w:ascii="Times New Roman" w:eastAsia="Times New Roman" w:hAnsi="Times New Roman" w:cs="Times New Roman"/>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A3588" w:rsidRPr="005A3588" w14:paraId="0CA069B0" w14:textId="77777777" w:rsidTr="005A3588">
        <w:tc>
          <w:tcPr>
            <w:tcW w:w="267" w:type="pct"/>
            <w:vMerge w:val="restart"/>
            <w:vAlign w:val="center"/>
          </w:tcPr>
          <w:p w14:paraId="655520AE"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restart"/>
            <w:vAlign w:val="center"/>
          </w:tcPr>
          <w:p w14:paraId="0DD39D17"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rPr>
            </w:pPr>
            <w:r w:rsidRPr="00363750">
              <w:rPr>
                <w:rFonts w:ascii="Times New Roman" w:eastAsia="Times New Roman" w:hAnsi="Times New Roman" w:cs="Times New Roman"/>
                <w:b/>
                <w:sz w:val="16"/>
                <w:szCs w:val="16"/>
                <w:lang w:val="x-none"/>
              </w:rPr>
              <w:t>Вид нарушения</w:t>
            </w:r>
            <w:r w:rsidRPr="00363750">
              <w:rPr>
                <w:rFonts w:ascii="Times New Roman" w:eastAsia="Times New Roman" w:hAnsi="Times New Roman" w:cs="Times New Roman"/>
                <w:b/>
                <w:sz w:val="16"/>
                <w:szCs w:val="16"/>
              </w:rPr>
              <w:t>*</w:t>
            </w:r>
          </w:p>
        </w:tc>
        <w:tc>
          <w:tcPr>
            <w:tcW w:w="2616" w:type="pct"/>
            <w:gridSpan w:val="2"/>
            <w:vAlign w:val="center"/>
          </w:tcPr>
          <w:p w14:paraId="0A3E21B9"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Мера ответственности</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w:t>
            </w:r>
            <w:r w:rsidRPr="00363750">
              <w:rPr>
                <w:rFonts w:ascii="Times New Roman" w:eastAsia="Times New Roman" w:hAnsi="Times New Roman" w:cs="Times New Roman"/>
                <w:b/>
                <w:sz w:val="16"/>
                <w:szCs w:val="16"/>
              </w:rPr>
              <w:t xml:space="preserve"> </w:t>
            </w:r>
            <w:r w:rsidRPr="00363750">
              <w:rPr>
                <w:rFonts w:ascii="Times New Roman" w:eastAsia="Times New Roman" w:hAnsi="Times New Roman" w:cs="Times New Roman"/>
                <w:b/>
                <w:sz w:val="16"/>
                <w:szCs w:val="16"/>
                <w:lang w:val="x-none"/>
              </w:rPr>
              <w:t>штрафная санкция</w:t>
            </w:r>
          </w:p>
        </w:tc>
      </w:tr>
      <w:tr w:rsidR="005A3588" w:rsidRPr="005A3588" w14:paraId="6FA23D7F" w14:textId="77777777" w:rsidTr="005A3588">
        <w:tc>
          <w:tcPr>
            <w:tcW w:w="267" w:type="pct"/>
            <w:vMerge/>
            <w:vAlign w:val="center"/>
          </w:tcPr>
          <w:p w14:paraId="01033040"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vMerge/>
            <w:vAlign w:val="center"/>
          </w:tcPr>
          <w:p w14:paraId="725EBA46"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p>
        </w:tc>
        <w:tc>
          <w:tcPr>
            <w:tcW w:w="509" w:type="pct"/>
            <w:vAlign w:val="center"/>
          </w:tcPr>
          <w:p w14:paraId="371D0405"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Штраф</w:t>
            </w:r>
          </w:p>
          <w:p w14:paraId="6F300B1B"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(тыс. руб.)</w:t>
            </w:r>
          </w:p>
        </w:tc>
        <w:tc>
          <w:tcPr>
            <w:tcW w:w="2107" w:type="pct"/>
            <w:vAlign w:val="center"/>
          </w:tcPr>
          <w:p w14:paraId="2126FC1A" w14:textId="77777777" w:rsidR="005A3588" w:rsidRPr="00363750" w:rsidRDefault="005A3588" w:rsidP="005A3588">
            <w:pPr>
              <w:spacing w:before="120" w:after="0" w:line="240" w:lineRule="auto"/>
              <w:jc w:val="center"/>
              <w:rPr>
                <w:rFonts w:ascii="Times New Roman" w:eastAsia="Times New Roman" w:hAnsi="Times New Roman" w:cs="Times New Roman"/>
                <w:b/>
                <w:sz w:val="16"/>
                <w:szCs w:val="16"/>
                <w:lang w:val="x-none"/>
              </w:rPr>
            </w:pPr>
            <w:r w:rsidRPr="00363750">
              <w:rPr>
                <w:rFonts w:ascii="Times New Roman" w:eastAsia="Times New Roman" w:hAnsi="Times New Roman" w:cs="Times New Roman"/>
                <w:b/>
                <w:sz w:val="16"/>
                <w:szCs w:val="16"/>
                <w:lang w:val="x-none"/>
              </w:rPr>
              <w:t>Дополнительная санкция</w:t>
            </w:r>
          </w:p>
        </w:tc>
      </w:tr>
      <w:tr w:rsidR="005A3588" w:rsidRPr="005A3588" w14:paraId="179BCD36" w14:textId="77777777" w:rsidTr="005A3588">
        <w:tc>
          <w:tcPr>
            <w:tcW w:w="267" w:type="pct"/>
          </w:tcPr>
          <w:p w14:paraId="3E1E18F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23" w:name="_Ref499613233"/>
          </w:p>
        </w:tc>
        <w:bookmarkEnd w:id="223"/>
        <w:tc>
          <w:tcPr>
            <w:tcW w:w="2117" w:type="pct"/>
          </w:tcPr>
          <w:p w14:paraId="23B1727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6980D67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0EB02C2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Отстранение от работы, удаление исполнителей с места производства работ.</w:t>
            </w:r>
          </w:p>
        </w:tc>
      </w:tr>
      <w:tr w:rsidR="005A3588" w:rsidRPr="005A3588" w14:paraId="19D4493F" w14:textId="77777777" w:rsidTr="005A3588">
        <w:tc>
          <w:tcPr>
            <w:tcW w:w="267" w:type="pct"/>
          </w:tcPr>
          <w:p w14:paraId="4F1C44B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A841D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Отсутствие у работников документов, подтверждающих их аттестаци</w:t>
            </w:r>
            <w:r w:rsidRPr="00363750">
              <w:rPr>
                <w:rFonts w:ascii="Times New Roman" w:eastAsia="Times New Roman" w:hAnsi="Times New Roman" w:cs="Times New Roman"/>
                <w:sz w:val="16"/>
                <w:szCs w:val="16"/>
              </w:rPr>
              <w:t>ю</w:t>
            </w:r>
            <w:r w:rsidRPr="00363750">
              <w:rPr>
                <w:rFonts w:ascii="Times New Roman" w:eastAsia="Times New Roman" w:hAnsi="Times New Roman" w:cs="Times New Roman"/>
                <w:sz w:val="16"/>
                <w:szCs w:val="16"/>
                <w:lang w:val="x-none"/>
              </w:rPr>
              <w:t xml:space="preserve">, квалификацию, прохождение </w:t>
            </w:r>
            <w:r w:rsidRPr="00363750">
              <w:rPr>
                <w:rFonts w:ascii="Times New Roman" w:eastAsia="Times New Roman" w:hAnsi="Times New Roman" w:cs="Times New Roman"/>
                <w:sz w:val="16"/>
                <w:szCs w:val="16"/>
              </w:rPr>
              <w:t xml:space="preserve">вводного инструктажа, инструктажа на рабочем месте (первичного / повторного / целевого), </w:t>
            </w:r>
            <w:r w:rsidRPr="00363750">
              <w:rPr>
                <w:rFonts w:ascii="Times New Roman" w:eastAsia="Times New Roman" w:hAnsi="Times New Roman" w:cs="Times New Roman"/>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9670AD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117D1B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с территории объекта (блокирование пропуска нарушителя(-ей)).</w:t>
            </w:r>
          </w:p>
        </w:tc>
      </w:tr>
      <w:tr w:rsidR="005A3588" w:rsidRPr="005A3588" w14:paraId="0F4B60AA" w14:textId="77777777" w:rsidTr="005A3588">
        <w:tc>
          <w:tcPr>
            <w:tcW w:w="267" w:type="pct"/>
          </w:tcPr>
          <w:p w14:paraId="000AB6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072FD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4CC292C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F85138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0DA58245" w14:textId="77777777" w:rsidTr="005A3588">
        <w:tc>
          <w:tcPr>
            <w:tcW w:w="267" w:type="pct"/>
          </w:tcPr>
          <w:p w14:paraId="59C810D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B3A824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правил по охране труда при работе на высоте.</w:t>
            </w:r>
          </w:p>
        </w:tc>
        <w:tc>
          <w:tcPr>
            <w:tcW w:w="509" w:type="pct"/>
          </w:tcPr>
          <w:p w14:paraId="3EA417B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82F679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5B8781F2" w14:textId="77777777" w:rsidTr="005A3588">
        <w:tc>
          <w:tcPr>
            <w:tcW w:w="267" w:type="pct"/>
          </w:tcPr>
          <w:p w14:paraId="21833AF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bottom w:val="single" w:sz="4" w:space="0" w:color="auto"/>
            </w:tcBorders>
          </w:tcPr>
          <w:p w14:paraId="42796AB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47000B01"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50</w:t>
            </w:r>
          </w:p>
        </w:tc>
        <w:tc>
          <w:tcPr>
            <w:tcW w:w="2107" w:type="pct"/>
            <w:tcBorders>
              <w:bottom w:val="single" w:sz="4" w:space="0" w:color="auto"/>
            </w:tcBorders>
          </w:tcPr>
          <w:p w14:paraId="67B3105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9856175" w14:textId="77777777" w:rsidTr="005A3588">
        <w:tc>
          <w:tcPr>
            <w:tcW w:w="267" w:type="pct"/>
            <w:vMerge w:val="restart"/>
          </w:tcPr>
          <w:p w14:paraId="789109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Borders>
              <w:right w:val="nil"/>
            </w:tcBorders>
          </w:tcPr>
          <w:p w14:paraId="6F2C960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Неприменение или несоответствующее применение средств индивидуальной защиты и спецодежды</w:t>
            </w:r>
            <w:r w:rsidRPr="00363750">
              <w:rPr>
                <w:rFonts w:ascii="Times New Roman" w:eastAsia="Times New Roman" w:hAnsi="Times New Roman" w:cs="Times New Roman"/>
                <w:sz w:val="16"/>
                <w:szCs w:val="16"/>
              </w:rPr>
              <w:t>:</w:t>
            </w:r>
          </w:p>
        </w:tc>
        <w:tc>
          <w:tcPr>
            <w:tcW w:w="509" w:type="pct"/>
            <w:tcBorders>
              <w:left w:val="nil"/>
              <w:right w:val="nil"/>
            </w:tcBorders>
          </w:tcPr>
          <w:p w14:paraId="1C853BBA"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p>
        </w:tc>
        <w:tc>
          <w:tcPr>
            <w:tcW w:w="2107" w:type="pct"/>
            <w:tcBorders>
              <w:left w:val="nil"/>
            </w:tcBorders>
          </w:tcPr>
          <w:p w14:paraId="3E5121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p>
        </w:tc>
      </w:tr>
      <w:tr w:rsidR="005A3588" w:rsidRPr="005A3588" w14:paraId="17D6BC9A" w14:textId="77777777" w:rsidTr="005A3588">
        <w:tc>
          <w:tcPr>
            <w:tcW w:w="267" w:type="pct"/>
            <w:vMerge/>
          </w:tcPr>
          <w:p w14:paraId="1CF89228"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070BDB6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средств защиты от падения с высоты</w:t>
            </w:r>
            <w:r w:rsidRPr="00363750">
              <w:rPr>
                <w:rFonts w:ascii="Times New Roman" w:eastAsia="Times New Roman" w:hAnsi="Times New Roman" w:cs="Times New Roman"/>
                <w:sz w:val="16"/>
                <w:szCs w:val="16"/>
              </w:rPr>
              <w:t>;</w:t>
            </w:r>
          </w:p>
        </w:tc>
        <w:tc>
          <w:tcPr>
            <w:tcW w:w="509" w:type="pct"/>
          </w:tcPr>
          <w:p w14:paraId="6CECD43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495F4A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3DCBCEF9" w14:textId="77777777" w:rsidTr="005A3588">
        <w:trPr>
          <w:trHeight w:val="542"/>
        </w:trPr>
        <w:tc>
          <w:tcPr>
            <w:tcW w:w="267" w:type="pct"/>
            <w:vMerge/>
          </w:tcPr>
          <w:p w14:paraId="240E19F1" w14:textId="77777777" w:rsidR="005A3588" w:rsidRPr="00363750" w:rsidRDefault="005A3588" w:rsidP="005A3588">
            <w:pPr>
              <w:tabs>
                <w:tab w:val="left" w:pos="319"/>
              </w:tabs>
              <w:spacing w:before="120" w:after="0" w:line="240" w:lineRule="auto"/>
              <w:ind w:left="113"/>
              <w:jc w:val="center"/>
              <w:rPr>
                <w:rFonts w:ascii="Times New Roman" w:eastAsia="Times New Roman" w:hAnsi="Times New Roman" w:cs="Times New Roman"/>
                <w:sz w:val="16"/>
                <w:szCs w:val="16"/>
                <w:lang w:val="x-none"/>
              </w:rPr>
            </w:pPr>
          </w:p>
        </w:tc>
        <w:tc>
          <w:tcPr>
            <w:tcW w:w="2117" w:type="pct"/>
          </w:tcPr>
          <w:p w14:paraId="4C05FCA8"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других средств индивидуальной защиты</w:t>
            </w:r>
            <w:r w:rsidRPr="00363750">
              <w:rPr>
                <w:rFonts w:ascii="Times New Roman" w:eastAsia="Times New Roman" w:hAnsi="Times New Roman" w:cs="Times New Roman"/>
                <w:sz w:val="16"/>
                <w:szCs w:val="16"/>
              </w:rPr>
              <w:t>.</w:t>
            </w:r>
          </w:p>
        </w:tc>
        <w:tc>
          <w:tcPr>
            <w:tcW w:w="509" w:type="pct"/>
          </w:tcPr>
          <w:p w14:paraId="1CBA852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3A933E5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46DC6DC5" w14:textId="77777777" w:rsidTr="005A3588">
        <w:tc>
          <w:tcPr>
            <w:tcW w:w="267" w:type="pct"/>
          </w:tcPr>
          <w:p w14:paraId="4ECFFCD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C23FB3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B69DD94"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176633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60A69BA8" w14:textId="77777777" w:rsidTr="005A3588">
        <w:tc>
          <w:tcPr>
            <w:tcW w:w="267" w:type="pct"/>
          </w:tcPr>
          <w:p w14:paraId="116C05A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822488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w:t>
            </w:r>
            <w:r w:rsidRPr="00363750">
              <w:rPr>
                <w:rFonts w:ascii="Times New Roman" w:eastAsia="Times New Roman" w:hAnsi="Times New Roman" w:cs="Times New Roman"/>
                <w:sz w:val="16"/>
                <w:szCs w:val="16"/>
              </w:rPr>
              <w:t>эксплуатации электроустановок</w:t>
            </w:r>
            <w:r w:rsidRPr="00363750">
              <w:rPr>
                <w:rFonts w:ascii="Times New Roman" w:eastAsia="Times New Roman" w:hAnsi="Times New Roman" w:cs="Times New Roman"/>
                <w:sz w:val="16"/>
                <w:szCs w:val="16"/>
                <w:lang w:val="x-none"/>
              </w:rPr>
              <w:t>.</w:t>
            </w:r>
          </w:p>
        </w:tc>
        <w:tc>
          <w:tcPr>
            <w:tcW w:w="509" w:type="pct"/>
          </w:tcPr>
          <w:p w14:paraId="5646952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CD5C9A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r w:rsidR="005A3588" w:rsidRPr="005A3588" w14:paraId="18BCC270" w14:textId="77777777" w:rsidTr="005A3588">
        <w:tc>
          <w:tcPr>
            <w:tcW w:w="267" w:type="pct"/>
          </w:tcPr>
          <w:p w14:paraId="72AE63A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73205E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Нарушение требований охраны труда при проведении огневых работ (электросварочных, </w:t>
            </w:r>
            <w:proofErr w:type="spellStart"/>
            <w:r w:rsidRPr="00363750">
              <w:rPr>
                <w:rFonts w:ascii="Times New Roman" w:eastAsia="Times New Roman" w:hAnsi="Times New Roman" w:cs="Times New Roman"/>
                <w:sz w:val="16"/>
                <w:szCs w:val="16"/>
                <w:lang w:val="x-none"/>
              </w:rPr>
              <w:t>газорезательных</w:t>
            </w:r>
            <w:proofErr w:type="spellEnd"/>
            <w:r w:rsidRPr="00363750">
              <w:rPr>
                <w:rFonts w:ascii="Times New Roman" w:eastAsia="Times New Roman" w:hAnsi="Times New Roman" w:cs="Times New Roman"/>
                <w:sz w:val="16"/>
                <w:szCs w:val="16"/>
                <w:lang w:val="x-none"/>
              </w:rPr>
              <w:t>, паяльных, УШМ).</w:t>
            </w:r>
          </w:p>
        </w:tc>
        <w:tc>
          <w:tcPr>
            <w:tcW w:w="509" w:type="pct"/>
          </w:tcPr>
          <w:p w14:paraId="4518B7F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057860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4B29FBE2" w14:textId="77777777" w:rsidTr="005A3588">
        <w:tc>
          <w:tcPr>
            <w:tcW w:w="267" w:type="pct"/>
          </w:tcPr>
          <w:p w14:paraId="1C7BEFA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24" w:name="_Ref496878534"/>
          </w:p>
        </w:tc>
        <w:bookmarkEnd w:id="224"/>
        <w:tc>
          <w:tcPr>
            <w:tcW w:w="2117" w:type="pct"/>
          </w:tcPr>
          <w:p w14:paraId="59A5662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394DD95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A9898C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0E69F9D4" w14:textId="77777777" w:rsidTr="005A3588">
        <w:tc>
          <w:tcPr>
            <w:tcW w:w="267" w:type="pct"/>
          </w:tcPr>
          <w:p w14:paraId="24B0F507"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3B4E4E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Несоответствующее складирование </w:t>
            </w:r>
            <w:r w:rsidRPr="00363750">
              <w:rPr>
                <w:rFonts w:ascii="Times New Roman" w:eastAsia="Times New Roman" w:hAnsi="Times New Roman" w:cs="Times New Roman"/>
                <w:sz w:val="16"/>
                <w:szCs w:val="16"/>
              </w:rPr>
              <w:t>м</w:t>
            </w:r>
            <w:proofErr w:type="spellStart"/>
            <w:r w:rsidRPr="00363750">
              <w:rPr>
                <w:rFonts w:ascii="Times New Roman" w:eastAsia="Times New Roman" w:hAnsi="Times New Roman" w:cs="Times New Roman"/>
                <w:sz w:val="16"/>
                <w:szCs w:val="16"/>
                <w:lang w:val="x-none"/>
              </w:rPr>
              <w:t>атериалов</w:t>
            </w:r>
            <w:proofErr w:type="spellEnd"/>
            <w:r w:rsidRPr="00363750">
              <w:rPr>
                <w:rFonts w:ascii="Times New Roman" w:eastAsia="Times New Roman" w:hAnsi="Times New Roman" w:cs="Times New Roman"/>
                <w:sz w:val="16"/>
                <w:szCs w:val="16"/>
                <w:lang w:val="x-none"/>
              </w:rPr>
              <w:t>.</w:t>
            </w:r>
          </w:p>
        </w:tc>
        <w:tc>
          <w:tcPr>
            <w:tcW w:w="509" w:type="pct"/>
          </w:tcPr>
          <w:p w14:paraId="3DBE908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52BBEC6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Остановка работ.</w:t>
            </w:r>
          </w:p>
        </w:tc>
      </w:tr>
      <w:tr w:rsidR="005A3588" w:rsidRPr="005A3588" w14:paraId="412359BB" w14:textId="77777777" w:rsidTr="005A3588">
        <w:tc>
          <w:tcPr>
            <w:tcW w:w="267" w:type="pct"/>
          </w:tcPr>
          <w:p w14:paraId="12A1E08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72F82D1"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Несоответствующая организация</w:t>
            </w:r>
            <w:r w:rsidRPr="00363750">
              <w:rPr>
                <w:rFonts w:ascii="Times New Roman" w:eastAsia="Times New Roman" w:hAnsi="Times New Roman" w:cs="Times New Roman"/>
                <w:sz w:val="16"/>
                <w:szCs w:val="16"/>
              </w:rPr>
              <w:t>, содержание</w:t>
            </w:r>
            <w:r w:rsidRPr="00363750">
              <w:rPr>
                <w:rFonts w:ascii="Times New Roman" w:eastAsia="Times New Roman" w:hAnsi="Times New Roman" w:cs="Times New Roman"/>
                <w:sz w:val="16"/>
                <w:szCs w:val="16"/>
                <w:lang w:val="x-none"/>
              </w:rPr>
              <w:t xml:space="preserve"> рабочего места, </w:t>
            </w:r>
            <w:r w:rsidRPr="00363750">
              <w:rPr>
                <w:rFonts w:ascii="Times New Roman" w:eastAsia="Times New Roman" w:hAnsi="Times New Roman" w:cs="Times New Roman"/>
                <w:sz w:val="16"/>
                <w:szCs w:val="16"/>
              </w:rPr>
              <w:t xml:space="preserve">территории, </w:t>
            </w:r>
            <w:r w:rsidRPr="00363750">
              <w:rPr>
                <w:rFonts w:ascii="Times New Roman" w:eastAsia="Times New Roman" w:hAnsi="Times New Roman" w:cs="Times New Roman"/>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363750">
              <w:rPr>
                <w:rFonts w:ascii="Times New Roman" w:eastAsia="Times New Roman" w:hAnsi="Times New Roman" w:cs="Times New Roman"/>
                <w:sz w:val="16"/>
                <w:szCs w:val="16"/>
              </w:rPr>
              <w:t xml:space="preserve">, захламление рабочих мест и </w:t>
            </w:r>
            <w:proofErr w:type="spellStart"/>
            <w:r w:rsidRPr="00363750">
              <w:rPr>
                <w:rFonts w:ascii="Times New Roman" w:eastAsia="Times New Roman" w:hAnsi="Times New Roman" w:cs="Times New Roman"/>
                <w:sz w:val="16"/>
                <w:szCs w:val="16"/>
              </w:rPr>
              <w:t>т.п</w:t>
            </w:r>
            <w:proofErr w:type="spellEnd"/>
            <w:r w:rsidRPr="00363750">
              <w:rPr>
                <w:rFonts w:ascii="Times New Roman" w:eastAsia="Times New Roman" w:hAnsi="Times New Roman" w:cs="Times New Roman"/>
                <w:sz w:val="16"/>
                <w:szCs w:val="16"/>
                <w:lang w:val="x-none"/>
              </w:rPr>
              <w:t xml:space="preserve"> и т.д.). </w:t>
            </w:r>
          </w:p>
        </w:tc>
        <w:tc>
          <w:tcPr>
            <w:tcW w:w="509" w:type="pct"/>
          </w:tcPr>
          <w:p w14:paraId="24BA7B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25</w:t>
            </w:r>
          </w:p>
        </w:tc>
        <w:tc>
          <w:tcPr>
            <w:tcW w:w="2107" w:type="pct"/>
          </w:tcPr>
          <w:p w14:paraId="21291BFC"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1192ECF5" w14:textId="77777777" w:rsidTr="005A3588">
        <w:tc>
          <w:tcPr>
            <w:tcW w:w="267" w:type="pct"/>
          </w:tcPr>
          <w:p w14:paraId="043623D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C09BED5"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lang w:val="x-none"/>
              </w:rPr>
              <w:t>Нарушение требований действующего законодательства в области обращения с отходами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63750">
              <w:rPr>
                <w:rFonts w:ascii="Times New Roman" w:eastAsia="Times New Roman" w:hAnsi="Times New Roman" w:cs="Times New Roman"/>
                <w:sz w:val="16"/>
                <w:szCs w:val="16"/>
              </w:rPr>
              <w:t>.</w:t>
            </w:r>
          </w:p>
        </w:tc>
        <w:tc>
          <w:tcPr>
            <w:tcW w:w="509" w:type="pct"/>
          </w:tcPr>
          <w:p w14:paraId="0CEAAF0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100</w:t>
            </w:r>
          </w:p>
        </w:tc>
        <w:tc>
          <w:tcPr>
            <w:tcW w:w="2107" w:type="pct"/>
          </w:tcPr>
          <w:p w14:paraId="224A25A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Остановка работ.</w:t>
            </w:r>
          </w:p>
        </w:tc>
      </w:tr>
      <w:tr w:rsidR="005A3588" w:rsidRPr="005A3588" w14:paraId="32E325EA" w14:textId="77777777" w:rsidTr="005A3588">
        <w:tc>
          <w:tcPr>
            <w:tcW w:w="267" w:type="pct"/>
          </w:tcPr>
          <w:p w14:paraId="4C992774"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A8B6C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пожарной безопасности.</w:t>
            </w:r>
          </w:p>
        </w:tc>
        <w:tc>
          <w:tcPr>
            <w:tcW w:w="509" w:type="pct"/>
          </w:tcPr>
          <w:p w14:paraId="41D4F307"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217C26A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C7188EA" w14:textId="77777777" w:rsidTr="005A3588">
        <w:tc>
          <w:tcPr>
            <w:tcW w:w="267" w:type="pct"/>
          </w:tcPr>
          <w:p w14:paraId="4F324EA9"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8007C4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электробезопасности.</w:t>
            </w:r>
          </w:p>
        </w:tc>
        <w:tc>
          <w:tcPr>
            <w:tcW w:w="509" w:type="pct"/>
          </w:tcPr>
          <w:p w14:paraId="25AC127F"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554E6B2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F347209" w14:textId="77777777" w:rsidTr="005A3588">
        <w:tc>
          <w:tcPr>
            <w:tcW w:w="267" w:type="pct"/>
          </w:tcPr>
          <w:p w14:paraId="6A9E595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57D7354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 xml:space="preserve">Нарушения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7622CABD"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2FC8A37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Отстранение от работы, удаление с объекта, остановка работ.</w:t>
            </w:r>
          </w:p>
        </w:tc>
      </w:tr>
      <w:tr w:rsidR="005A3588" w:rsidRPr="005A3588" w14:paraId="39C960E7" w14:textId="77777777" w:rsidTr="005A3588">
        <w:tc>
          <w:tcPr>
            <w:tcW w:w="267" w:type="pct"/>
          </w:tcPr>
          <w:p w14:paraId="5A07A0A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1AA26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промышленной безопасности.</w:t>
            </w:r>
          </w:p>
        </w:tc>
        <w:tc>
          <w:tcPr>
            <w:tcW w:w="509" w:type="pct"/>
          </w:tcPr>
          <w:p w14:paraId="279E04B9"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7427E6A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797BB835" w14:textId="77777777" w:rsidTr="005A3588">
        <w:tc>
          <w:tcPr>
            <w:tcW w:w="267" w:type="pct"/>
          </w:tcPr>
          <w:p w14:paraId="7D9740AD"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E9926F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Нарушение требований экологической безопасности.</w:t>
            </w:r>
          </w:p>
        </w:tc>
        <w:tc>
          <w:tcPr>
            <w:tcW w:w="509" w:type="pct"/>
          </w:tcPr>
          <w:p w14:paraId="44794805"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r w:rsidRPr="00363750">
              <w:rPr>
                <w:rFonts w:ascii="Times New Roman" w:eastAsia="Times New Roman" w:hAnsi="Times New Roman" w:cs="Times New Roman"/>
                <w:sz w:val="16"/>
                <w:szCs w:val="16"/>
              </w:rPr>
              <w:t>0</w:t>
            </w:r>
          </w:p>
        </w:tc>
        <w:tc>
          <w:tcPr>
            <w:tcW w:w="2107" w:type="pct"/>
          </w:tcPr>
          <w:p w14:paraId="7BCCC3AD" w14:textId="77777777" w:rsidR="005A3588" w:rsidRPr="00363750" w:rsidRDefault="005A3588" w:rsidP="005A3588">
            <w:pPr>
              <w:spacing w:before="120" w:after="0" w:line="240" w:lineRule="auto"/>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lang w:val="x-none"/>
              </w:rPr>
              <w:t>Остановка работ</w:t>
            </w:r>
            <w:r w:rsidRPr="00363750">
              <w:rPr>
                <w:rFonts w:ascii="Times New Roman" w:eastAsia="Times New Roman" w:hAnsi="Times New Roman" w:cs="Times New Roman"/>
                <w:sz w:val="16"/>
                <w:szCs w:val="16"/>
              </w:rPr>
              <w:t>.</w:t>
            </w:r>
          </w:p>
        </w:tc>
      </w:tr>
      <w:tr w:rsidR="005A3588" w:rsidRPr="005A3588" w14:paraId="218FDD79" w14:textId="77777777" w:rsidTr="005A3588">
        <w:tc>
          <w:tcPr>
            <w:tcW w:w="267" w:type="pct"/>
          </w:tcPr>
          <w:p w14:paraId="1A56CCE8"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EFF994E"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Причинение ущерба окружающей среде и / или имуществу Заказчика (выплачивается сверх возмещения убытков).</w:t>
            </w:r>
          </w:p>
        </w:tc>
        <w:tc>
          <w:tcPr>
            <w:tcW w:w="509" w:type="pct"/>
          </w:tcPr>
          <w:p w14:paraId="7EA9019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40</w:t>
            </w:r>
          </w:p>
        </w:tc>
        <w:tc>
          <w:tcPr>
            <w:tcW w:w="2107" w:type="pct"/>
          </w:tcPr>
          <w:p w14:paraId="34AE661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r w:rsidRPr="00363750">
              <w:rPr>
                <w:rFonts w:ascii="Times New Roman" w:eastAsia="Times New Roman" w:hAnsi="Times New Roman" w:cs="Times New Roman"/>
                <w:sz w:val="16"/>
                <w:szCs w:val="16"/>
              </w:rPr>
              <w:t>Блокирование пропуска нарушителя(-ей)</w:t>
            </w:r>
            <w:r w:rsidRPr="00363750">
              <w:rPr>
                <w:rFonts w:ascii="Times New Roman" w:eastAsia="Times New Roman" w:hAnsi="Times New Roman" w:cs="Times New Roman"/>
                <w:sz w:val="16"/>
                <w:szCs w:val="16"/>
                <w:lang w:val="x-none"/>
              </w:rPr>
              <w:t>.</w:t>
            </w:r>
          </w:p>
        </w:tc>
      </w:tr>
      <w:tr w:rsidR="005A3588" w:rsidRPr="005A3588" w14:paraId="31251161" w14:textId="77777777" w:rsidTr="005A3588">
        <w:tc>
          <w:tcPr>
            <w:tcW w:w="267" w:type="pct"/>
          </w:tcPr>
          <w:p w14:paraId="27301F42"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C2BF89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Нарушения требований охраны труда при проведении земляных работ.</w:t>
            </w:r>
          </w:p>
        </w:tc>
        <w:tc>
          <w:tcPr>
            <w:tcW w:w="509" w:type="pct"/>
          </w:tcPr>
          <w:p w14:paraId="3DEBF1D3"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1FA8FE0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625E21B" w14:textId="77777777" w:rsidTr="005A3588">
        <w:tc>
          <w:tcPr>
            <w:tcW w:w="267" w:type="pct"/>
          </w:tcPr>
          <w:p w14:paraId="761885BC"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25CF72C9"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Нарушение требований охраны труда при работе в труднодоступных и замкнутых пространствах.</w:t>
            </w:r>
          </w:p>
        </w:tc>
        <w:tc>
          <w:tcPr>
            <w:tcW w:w="509" w:type="pct"/>
          </w:tcPr>
          <w:p w14:paraId="22735BA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3E90700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4D0854D6" w14:textId="77777777" w:rsidTr="005A3588">
        <w:tc>
          <w:tcPr>
            <w:tcW w:w="267" w:type="pct"/>
          </w:tcPr>
          <w:p w14:paraId="365FF66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1A7DC4E3" w14:textId="77777777" w:rsidR="005A3588" w:rsidRPr="00363750" w:rsidRDefault="005A3588" w:rsidP="005A3588">
            <w:pPr>
              <w:spacing w:before="120" w:after="0" w:line="240" w:lineRule="auto"/>
              <w:jc w:val="both"/>
              <w:rPr>
                <w:rFonts w:ascii="Times New Roman" w:eastAsia="Times New Roman" w:hAnsi="Times New Roman" w:cs="Times New Roman"/>
                <w:i/>
                <w:sz w:val="16"/>
                <w:szCs w:val="16"/>
              </w:rPr>
            </w:pPr>
            <w:r w:rsidRPr="00363750">
              <w:rPr>
                <w:rFonts w:ascii="Times New Roman" w:eastAsia="Times New Roman" w:hAnsi="Times New Roman" w:cs="Times New Roman"/>
                <w:sz w:val="16"/>
                <w:szCs w:val="16"/>
              </w:rPr>
              <w:t>О</w:t>
            </w:r>
            <w:proofErr w:type="spellStart"/>
            <w:r w:rsidRPr="00363750">
              <w:rPr>
                <w:rFonts w:ascii="Times New Roman" w:eastAsia="Times New Roman" w:hAnsi="Times New Roman" w:cs="Times New Roman"/>
                <w:sz w:val="16"/>
                <w:szCs w:val="16"/>
                <w:lang w:val="x-none"/>
              </w:rPr>
              <w:t>тсутстви</w:t>
            </w:r>
            <w:r w:rsidRPr="00363750">
              <w:rPr>
                <w:rFonts w:ascii="Times New Roman" w:eastAsia="Times New Roman" w:hAnsi="Times New Roman" w:cs="Times New Roman"/>
                <w:sz w:val="16"/>
                <w:szCs w:val="16"/>
              </w:rPr>
              <w:t>е</w:t>
            </w:r>
            <w:proofErr w:type="spellEnd"/>
            <w:r w:rsidRPr="00363750">
              <w:rPr>
                <w:rFonts w:ascii="Times New Roman" w:eastAsia="Times New Roman" w:hAnsi="Times New Roman" w:cs="Times New Roman"/>
                <w:sz w:val="16"/>
                <w:szCs w:val="16"/>
                <w:lang w:val="x-none"/>
              </w:rPr>
              <w:t xml:space="preserve"> достаточного количества специалистов по ОТ</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на Объекте и</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w:t>
            </w:r>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или не предоставления документов (уведомлений)</w:t>
            </w:r>
            <w:r w:rsidRPr="00363750">
              <w:rPr>
                <w:rFonts w:ascii="Times New Roman" w:eastAsia="Times New Roman" w:hAnsi="Times New Roman" w:cs="Times New Roman"/>
                <w:sz w:val="16"/>
                <w:szCs w:val="16"/>
              </w:rPr>
              <w:t xml:space="preserve"> об их месте нахождения (изменении места нахождения) на Объекте </w:t>
            </w:r>
            <w:r w:rsidRPr="00363750">
              <w:rPr>
                <w:rFonts w:ascii="Times New Roman" w:eastAsia="Times New Roman" w:hAnsi="Times New Roman" w:cs="Times New Roman"/>
                <w:i/>
                <w:sz w:val="16"/>
                <w:szCs w:val="16"/>
              </w:rPr>
              <w:t>(примечание: п</w:t>
            </w:r>
            <w:proofErr w:type="spellStart"/>
            <w:r w:rsidRPr="00363750">
              <w:rPr>
                <w:rFonts w:ascii="Times New Roman" w:eastAsia="Times New Roman" w:hAnsi="Times New Roman" w:cs="Times New Roman"/>
                <w:i/>
                <w:sz w:val="16"/>
                <w:szCs w:val="16"/>
                <w:lang w:val="x-none"/>
              </w:rPr>
              <w:t>роверка</w:t>
            </w:r>
            <w:proofErr w:type="spellEnd"/>
            <w:r w:rsidRPr="00363750">
              <w:rPr>
                <w:rFonts w:ascii="Times New Roman" w:eastAsia="Times New Roman" w:hAnsi="Times New Roman" w:cs="Times New Roman"/>
                <w:i/>
                <w:sz w:val="16"/>
                <w:szCs w:val="16"/>
                <w:lang w:val="x-none"/>
              </w:rPr>
              <w:t xml:space="preserve"> соблюдения данной обязанности и применение мер ответственности производится Заказчиком ежемесячно</w:t>
            </w:r>
            <w:r w:rsidRPr="00363750">
              <w:rPr>
                <w:rFonts w:ascii="Times New Roman" w:eastAsia="Times New Roman" w:hAnsi="Times New Roman" w:cs="Times New Roman"/>
                <w:i/>
                <w:sz w:val="16"/>
                <w:szCs w:val="16"/>
              </w:rPr>
              <w:t>)</w:t>
            </w:r>
            <w:r w:rsidRPr="00363750">
              <w:rPr>
                <w:rFonts w:ascii="Times New Roman" w:eastAsia="Times New Roman" w:hAnsi="Times New Roman" w:cs="Times New Roman"/>
                <w:i/>
                <w:sz w:val="16"/>
                <w:szCs w:val="16"/>
                <w:lang w:val="x-none"/>
              </w:rPr>
              <w:t>.</w:t>
            </w:r>
          </w:p>
        </w:tc>
        <w:tc>
          <w:tcPr>
            <w:tcW w:w="509" w:type="pct"/>
          </w:tcPr>
          <w:p w14:paraId="65F6F3A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200 </w:t>
            </w:r>
          </w:p>
        </w:tc>
        <w:tc>
          <w:tcPr>
            <w:tcW w:w="2107" w:type="pct"/>
          </w:tcPr>
          <w:p w14:paraId="4DEE60E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ED25A21" w14:textId="77777777" w:rsidTr="005A3588">
        <w:tc>
          <w:tcPr>
            <w:tcW w:w="267" w:type="pct"/>
          </w:tcPr>
          <w:p w14:paraId="53AB643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bookmarkStart w:id="225" w:name="_Ref499613281"/>
          </w:p>
        </w:tc>
        <w:bookmarkEnd w:id="225"/>
        <w:tc>
          <w:tcPr>
            <w:tcW w:w="2117" w:type="pct"/>
          </w:tcPr>
          <w:p w14:paraId="712F8C75"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u w:val="single"/>
              </w:rPr>
              <w:t>О</w:t>
            </w:r>
            <w:proofErr w:type="spellStart"/>
            <w:r w:rsidRPr="00363750">
              <w:rPr>
                <w:rFonts w:ascii="Times New Roman" w:eastAsia="Times New Roman" w:hAnsi="Times New Roman" w:cs="Times New Roman"/>
                <w:sz w:val="16"/>
                <w:szCs w:val="16"/>
                <w:u w:val="single"/>
                <w:lang w:val="x-none"/>
              </w:rPr>
              <w:t>тсутств</w:t>
            </w:r>
            <w:r w:rsidRPr="00363750">
              <w:rPr>
                <w:rFonts w:ascii="Times New Roman" w:eastAsia="Times New Roman" w:hAnsi="Times New Roman" w:cs="Times New Roman"/>
                <w:sz w:val="16"/>
                <w:szCs w:val="16"/>
                <w:u w:val="single"/>
              </w:rPr>
              <w:t>ие</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lang w:val="x-none"/>
              </w:rPr>
              <w:t xml:space="preserve"> специалиста по ОТ на рабочем месте более 2 (</w:t>
            </w:r>
            <w:r w:rsidRPr="00363750">
              <w:rPr>
                <w:rFonts w:ascii="Times New Roman" w:eastAsia="Times New Roman" w:hAnsi="Times New Roman" w:cs="Times New Roman"/>
                <w:sz w:val="16"/>
                <w:szCs w:val="16"/>
              </w:rPr>
              <w:t>д</w:t>
            </w:r>
            <w:proofErr w:type="spellStart"/>
            <w:r w:rsidRPr="00363750">
              <w:rPr>
                <w:rFonts w:ascii="Times New Roman" w:eastAsia="Times New Roman" w:hAnsi="Times New Roman" w:cs="Times New Roman"/>
                <w:sz w:val="16"/>
                <w:szCs w:val="16"/>
                <w:lang w:val="x-none"/>
              </w:rPr>
              <w:t>вух</w:t>
            </w:r>
            <w:proofErr w:type="spellEnd"/>
            <w:r w:rsidRPr="00363750">
              <w:rPr>
                <w:rFonts w:ascii="Times New Roman" w:eastAsia="Times New Roman" w:hAnsi="Times New Roman" w:cs="Times New Roman"/>
                <w:sz w:val="16"/>
                <w:szCs w:val="16"/>
                <w:lang w:val="x-none"/>
              </w:rPr>
              <w:t>) часов.</w:t>
            </w:r>
          </w:p>
        </w:tc>
        <w:tc>
          <w:tcPr>
            <w:tcW w:w="509" w:type="pct"/>
          </w:tcPr>
          <w:p w14:paraId="482C4A7B"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50</w:t>
            </w:r>
          </w:p>
        </w:tc>
        <w:tc>
          <w:tcPr>
            <w:tcW w:w="2107" w:type="pct"/>
          </w:tcPr>
          <w:p w14:paraId="663232C3"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rPr>
              <w:t>Не применяется.</w:t>
            </w:r>
          </w:p>
        </w:tc>
      </w:tr>
      <w:tr w:rsidR="005A3588" w:rsidRPr="005A3588" w14:paraId="2BCEA053" w14:textId="77777777" w:rsidTr="005A3588">
        <w:tc>
          <w:tcPr>
            <w:tcW w:w="267" w:type="pct"/>
          </w:tcPr>
          <w:p w14:paraId="56D85E0F"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59D3686" w14:textId="01CF7362" w:rsidR="005A3588" w:rsidRPr="00363750" w:rsidRDefault="005A3588" w:rsidP="0020164E">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Иные нарушения требований охраны труда, промышленной, экологической, пожарной и иной безопасности, не указанные в </w:t>
            </w:r>
            <w:proofErr w:type="spellStart"/>
            <w:r w:rsidRPr="00363750">
              <w:rPr>
                <w:rFonts w:ascii="Times New Roman" w:eastAsia="Times New Roman" w:hAnsi="Times New Roman" w:cs="Times New Roman"/>
                <w:sz w:val="16"/>
                <w:szCs w:val="16"/>
              </w:rPr>
              <w:t>п</w:t>
            </w:r>
            <w:r w:rsidR="0020164E">
              <w:rPr>
                <w:rFonts w:ascii="Times New Roman" w:eastAsia="Times New Roman" w:hAnsi="Times New Roman" w:cs="Times New Roman"/>
                <w:sz w:val="16"/>
                <w:szCs w:val="16"/>
              </w:rPr>
              <w:t>.</w:t>
            </w:r>
            <w:r w:rsidRPr="00363750">
              <w:rPr>
                <w:rFonts w:ascii="Times New Roman" w:eastAsia="Times New Roman" w:hAnsi="Times New Roman" w:cs="Times New Roman"/>
                <w:sz w:val="16"/>
                <w:szCs w:val="16"/>
              </w:rPr>
              <w:t>п</w:t>
            </w:r>
            <w:proofErr w:type="spellEnd"/>
            <w:r w:rsidRPr="00363750">
              <w:rPr>
                <w:rFonts w:ascii="Times New Roman" w:eastAsia="Times New Roman" w:hAnsi="Times New Roman" w:cs="Times New Roman"/>
                <w:sz w:val="16"/>
                <w:szCs w:val="16"/>
              </w:rPr>
              <w:t xml:space="preserve">. </w:t>
            </w:r>
            <w:r w:rsidRPr="00363750">
              <w:rPr>
                <w:rFonts w:ascii="Times New Roman" w:eastAsia="Times New Roman" w:hAnsi="Times New Roman" w:cs="Times New Roman"/>
                <w:sz w:val="16"/>
                <w:szCs w:val="16"/>
              </w:rPr>
              <w:fldChar w:fldCharType="begin"/>
            </w:r>
            <w:r w:rsidRPr="00363750">
              <w:rPr>
                <w:rFonts w:ascii="Times New Roman" w:eastAsia="Times New Roman" w:hAnsi="Times New Roman" w:cs="Times New Roman"/>
                <w:sz w:val="16"/>
                <w:szCs w:val="16"/>
              </w:rPr>
              <w:instrText xml:space="preserve"> REF _Ref499613233 \r \h  \* MERGEFORMAT </w:instrText>
            </w:r>
            <w:r w:rsidRPr="00363750">
              <w:rPr>
                <w:rFonts w:ascii="Times New Roman" w:eastAsia="Times New Roman" w:hAnsi="Times New Roman" w:cs="Times New Roman"/>
                <w:sz w:val="16"/>
                <w:szCs w:val="16"/>
              </w:rPr>
            </w:r>
            <w:r w:rsidRPr="00363750">
              <w:rPr>
                <w:rFonts w:ascii="Times New Roman" w:eastAsia="Times New Roman" w:hAnsi="Times New Roman" w:cs="Times New Roman"/>
                <w:sz w:val="16"/>
                <w:szCs w:val="16"/>
              </w:rPr>
              <w:fldChar w:fldCharType="separate"/>
            </w:r>
            <w:r w:rsidR="00E43A57">
              <w:rPr>
                <w:rFonts w:ascii="Times New Roman" w:eastAsia="Times New Roman" w:hAnsi="Times New Roman" w:cs="Times New Roman"/>
                <w:sz w:val="16"/>
                <w:szCs w:val="16"/>
              </w:rPr>
              <w:t>1</w:t>
            </w:r>
            <w:r w:rsidRPr="00363750">
              <w:rPr>
                <w:rFonts w:ascii="Times New Roman" w:eastAsia="Times New Roman" w:hAnsi="Times New Roman" w:cs="Times New Roman"/>
                <w:sz w:val="16"/>
                <w:szCs w:val="16"/>
              </w:rPr>
              <w:fldChar w:fldCharType="end"/>
            </w:r>
            <w:r w:rsidRPr="00363750">
              <w:rPr>
                <w:rFonts w:ascii="Times New Roman" w:eastAsia="Times New Roman" w:hAnsi="Times New Roman" w:cs="Times New Roman"/>
                <w:sz w:val="16"/>
                <w:szCs w:val="16"/>
              </w:rPr>
              <w:t>-23</w:t>
            </w:r>
            <w:r w:rsidR="0020164E">
              <w:rPr>
                <w:rFonts w:ascii="Times New Roman" w:eastAsia="Times New Roman" w:hAnsi="Times New Roman" w:cs="Times New Roman"/>
                <w:sz w:val="16"/>
                <w:szCs w:val="16"/>
              </w:rPr>
              <w:t xml:space="preserve"> пункта 7.1 настоящего Приложения</w:t>
            </w:r>
            <w:r w:rsidRPr="00363750">
              <w:rPr>
                <w:rFonts w:ascii="Times New Roman" w:eastAsia="Times New Roman" w:hAnsi="Times New Roman" w:cs="Times New Roman"/>
                <w:sz w:val="16"/>
                <w:szCs w:val="16"/>
              </w:rPr>
              <w:t xml:space="preserve">, а также санитарно-эпидемиологических требований законодательства </w:t>
            </w:r>
            <w:r w:rsidRPr="00363750">
              <w:rPr>
                <w:rFonts w:ascii="Times New Roman" w:eastAsia="Times New Roman" w:hAnsi="Times New Roman" w:cs="Times New Roman"/>
                <w:bCs/>
                <w:iCs/>
                <w:sz w:val="16"/>
                <w:szCs w:val="16"/>
              </w:rPr>
              <w:t>Российской Федерации</w:t>
            </w:r>
            <w:r w:rsidRPr="00363750">
              <w:rPr>
                <w:rFonts w:ascii="Times New Roman" w:eastAsia="Times New Roman" w:hAnsi="Times New Roman" w:cs="Times New Roman"/>
                <w:sz w:val="16"/>
                <w:szCs w:val="16"/>
              </w:rPr>
              <w:t>.</w:t>
            </w:r>
          </w:p>
        </w:tc>
        <w:tc>
          <w:tcPr>
            <w:tcW w:w="509" w:type="pct"/>
          </w:tcPr>
          <w:p w14:paraId="3B417AB0"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w:t>
            </w:r>
          </w:p>
        </w:tc>
        <w:tc>
          <w:tcPr>
            <w:tcW w:w="2107" w:type="pct"/>
          </w:tcPr>
          <w:p w14:paraId="5A0C7AC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379B129F" w14:textId="77777777" w:rsidTr="005A3588">
        <w:tc>
          <w:tcPr>
            <w:tcW w:w="267" w:type="pct"/>
          </w:tcPr>
          <w:p w14:paraId="30E951F1"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01F95077"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14:paraId="5490846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200</w:t>
            </w:r>
          </w:p>
        </w:tc>
        <w:tc>
          <w:tcPr>
            <w:tcW w:w="2107" w:type="pct"/>
          </w:tcPr>
          <w:p w14:paraId="47342C7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lang w:val="x-none"/>
              </w:rPr>
            </w:pPr>
            <w:r w:rsidRPr="00363750">
              <w:rPr>
                <w:rFonts w:ascii="Times New Roman" w:eastAsia="Times New Roman" w:hAnsi="Times New Roman" w:cs="Times New Roman"/>
                <w:sz w:val="16"/>
                <w:szCs w:val="16"/>
                <w:lang w:val="x-none"/>
              </w:rPr>
              <w:t xml:space="preserve">Отстранение от работы, удаление исполнителей с места производства работ. Остановка работ. </w:t>
            </w:r>
          </w:p>
        </w:tc>
      </w:tr>
      <w:tr w:rsidR="005A3588" w:rsidRPr="005A3588" w14:paraId="1D7C7D1D" w14:textId="77777777" w:rsidTr="005A3588">
        <w:trPr>
          <w:trHeight w:val="1339"/>
        </w:trPr>
        <w:tc>
          <w:tcPr>
            <w:tcW w:w="267" w:type="pct"/>
          </w:tcPr>
          <w:p w14:paraId="5326307B"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7B1ECCE6"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67A79B2C"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lang w:val="en-US"/>
              </w:rPr>
              <w:t>5</w:t>
            </w:r>
          </w:p>
        </w:tc>
        <w:tc>
          <w:tcPr>
            <w:tcW w:w="2107" w:type="pct"/>
          </w:tcPr>
          <w:p w14:paraId="23F8DE7F"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применяется.</w:t>
            </w:r>
          </w:p>
        </w:tc>
      </w:tr>
      <w:tr w:rsidR="005A3588" w:rsidRPr="005A3588" w14:paraId="01818A05" w14:textId="77777777" w:rsidTr="005A3588">
        <w:trPr>
          <w:trHeight w:val="246"/>
        </w:trPr>
        <w:tc>
          <w:tcPr>
            <w:tcW w:w="267" w:type="pct"/>
          </w:tcPr>
          <w:p w14:paraId="4BD8863E"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4CA2E804"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14:paraId="20ABC616"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lang w:val="en-US"/>
              </w:rPr>
            </w:pPr>
            <w:r w:rsidRPr="00363750">
              <w:rPr>
                <w:rFonts w:ascii="Times New Roman" w:eastAsia="Times New Roman" w:hAnsi="Times New Roman" w:cs="Times New Roman"/>
                <w:sz w:val="16"/>
                <w:szCs w:val="16"/>
              </w:rPr>
              <w:t>100</w:t>
            </w:r>
          </w:p>
        </w:tc>
        <w:tc>
          <w:tcPr>
            <w:tcW w:w="2107" w:type="pct"/>
          </w:tcPr>
          <w:p w14:paraId="78DAEB4B"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rPr>
            </w:pPr>
            <w:r w:rsidRPr="00363750">
              <w:rPr>
                <w:rFonts w:ascii="Times New Roman" w:eastAsia="Times New Roman" w:hAnsi="Times New Roman" w:cs="Times New Roman"/>
                <w:sz w:val="16"/>
                <w:szCs w:val="16"/>
              </w:rPr>
              <w:t xml:space="preserve">отстранение от работы, удаление исполнителей с места производства работ. Остановка работ. </w:t>
            </w:r>
          </w:p>
        </w:tc>
      </w:tr>
      <w:tr w:rsidR="005A3588" w:rsidRPr="005A3588" w14:paraId="56DA1520" w14:textId="77777777" w:rsidTr="005A3588">
        <w:trPr>
          <w:trHeight w:val="246"/>
        </w:trPr>
        <w:tc>
          <w:tcPr>
            <w:tcW w:w="267" w:type="pct"/>
          </w:tcPr>
          <w:p w14:paraId="61989956"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363F68F0"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базовых правил</w:t>
            </w:r>
          </w:p>
        </w:tc>
        <w:tc>
          <w:tcPr>
            <w:tcW w:w="509" w:type="pct"/>
          </w:tcPr>
          <w:p w14:paraId="39A98552"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200</w:t>
            </w:r>
          </w:p>
        </w:tc>
        <w:tc>
          <w:tcPr>
            <w:tcW w:w="2107" w:type="pct"/>
          </w:tcPr>
          <w:p w14:paraId="376C753A"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A3588" w:rsidRPr="005A3588" w14:paraId="707B1D12" w14:textId="77777777" w:rsidTr="005A3588">
        <w:trPr>
          <w:trHeight w:val="246"/>
        </w:trPr>
        <w:tc>
          <w:tcPr>
            <w:tcW w:w="267" w:type="pct"/>
          </w:tcPr>
          <w:p w14:paraId="07694B6A" w14:textId="77777777" w:rsidR="005A3588" w:rsidRPr="00363750" w:rsidRDefault="005A3588" w:rsidP="005A3588">
            <w:pPr>
              <w:numPr>
                <w:ilvl w:val="0"/>
                <w:numId w:val="5"/>
              </w:numPr>
              <w:tabs>
                <w:tab w:val="left" w:pos="319"/>
              </w:tabs>
              <w:spacing w:before="120" w:after="0" w:line="240" w:lineRule="auto"/>
              <w:ind w:left="113" w:firstLine="0"/>
              <w:jc w:val="center"/>
              <w:rPr>
                <w:rFonts w:ascii="Times New Roman" w:eastAsia="Times New Roman" w:hAnsi="Times New Roman" w:cs="Times New Roman"/>
                <w:sz w:val="16"/>
                <w:szCs w:val="16"/>
                <w:lang w:val="x-none"/>
              </w:rPr>
            </w:pPr>
          </w:p>
        </w:tc>
        <w:tc>
          <w:tcPr>
            <w:tcW w:w="2117" w:type="pct"/>
          </w:tcPr>
          <w:p w14:paraId="6D7ECC5D"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yellow"/>
              </w:rPr>
            </w:pPr>
            <w:r w:rsidRPr="00363750">
              <w:rPr>
                <w:rFonts w:ascii="Times New Roman" w:eastAsia="Times New Roman" w:hAnsi="Times New Roman" w:cs="Times New Roman"/>
                <w:sz w:val="16"/>
                <w:szCs w:val="16"/>
              </w:rPr>
              <w:t>Нарушение кардинальных правил</w:t>
            </w:r>
          </w:p>
        </w:tc>
        <w:tc>
          <w:tcPr>
            <w:tcW w:w="509" w:type="pct"/>
          </w:tcPr>
          <w:p w14:paraId="34730818" w14:textId="77777777" w:rsidR="005A3588" w:rsidRPr="00363750" w:rsidRDefault="005A3588" w:rsidP="005A3588">
            <w:pPr>
              <w:spacing w:before="120" w:after="0" w:line="240" w:lineRule="auto"/>
              <w:jc w:val="center"/>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50</w:t>
            </w:r>
          </w:p>
        </w:tc>
        <w:tc>
          <w:tcPr>
            <w:tcW w:w="2107" w:type="pct"/>
          </w:tcPr>
          <w:p w14:paraId="3C0A4162" w14:textId="77777777" w:rsidR="005A3588" w:rsidRPr="00363750" w:rsidRDefault="005A3588" w:rsidP="005A3588">
            <w:pPr>
              <w:spacing w:before="120" w:after="0" w:line="240" w:lineRule="auto"/>
              <w:jc w:val="both"/>
              <w:rPr>
                <w:rFonts w:ascii="Times New Roman" w:eastAsia="Times New Roman" w:hAnsi="Times New Roman" w:cs="Times New Roman"/>
                <w:sz w:val="16"/>
                <w:szCs w:val="16"/>
                <w:highlight w:val="green"/>
              </w:rPr>
            </w:pPr>
            <w:r w:rsidRPr="00363750">
              <w:rPr>
                <w:rFonts w:ascii="Times New Roman" w:eastAsia="Times New Roman" w:hAnsi="Times New Roman" w:cs="Times New Roman"/>
                <w:sz w:val="16"/>
                <w:szCs w:val="16"/>
              </w:rPr>
              <w:t>Отстранение от работы, удаление исполнителей с места производства работ. Остановка работ.</w:t>
            </w:r>
          </w:p>
        </w:tc>
      </w:tr>
    </w:tbl>
    <w:p w14:paraId="3E173EE4" w14:textId="77777777" w:rsidR="005A3588" w:rsidRPr="005A3588" w:rsidRDefault="005A3588" w:rsidP="005A3588">
      <w:pPr>
        <w:tabs>
          <w:tab w:val="left" w:pos="284"/>
        </w:tabs>
        <w:spacing w:before="120" w:after="0" w:line="240" w:lineRule="auto"/>
        <w:ind w:left="4678" w:right="141"/>
        <w:jc w:val="center"/>
        <w:rPr>
          <w:rFonts w:ascii="Times New Roman" w:eastAsia="Times New Roman" w:hAnsi="Times New Roman" w:cs="Times New Roman"/>
          <w:b/>
          <w:sz w:val="22"/>
          <w:szCs w:val="22"/>
        </w:rPr>
      </w:pPr>
      <w:bookmarkStart w:id="226" w:name="_Ref499613849"/>
    </w:p>
    <w:bookmarkEnd w:id="226"/>
    <w:p w14:paraId="1CD47457" w14:textId="77777777" w:rsidR="005A3588" w:rsidRPr="005A3588" w:rsidRDefault="005A3588" w:rsidP="005A3588">
      <w:pPr>
        <w:spacing w:before="120" w:after="0" w:line="240" w:lineRule="auto"/>
        <w:ind w:left="142" w:right="141"/>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 xml:space="preserve">7.2. 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Pr="005A3588">
        <w:rPr>
          <w:rFonts w:ascii="Times New Roman" w:eastAsia="Times New Roman" w:hAnsi="Times New Roman" w:cs="Times New Roman"/>
          <w:b/>
          <w:sz w:val="22"/>
          <w:szCs w:val="22"/>
        </w:rPr>
        <w:lastRenderedPageBreak/>
        <w:t>Заказчика, установленных законодательством Российской Федерации и внутренними локальными нормативными актами Заказчика</w:t>
      </w:r>
    </w:p>
    <w:p w14:paraId="1D7FFA56" w14:textId="77777777" w:rsidR="005A3588" w:rsidRPr="005A3588" w:rsidRDefault="005A3588" w:rsidP="005A3588">
      <w:pPr>
        <w:spacing w:before="120" w:after="0" w:line="240" w:lineRule="auto"/>
        <w:ind w:right="141"/>
        <w:jc w:val="both"/>
        <w:rPr>
          <w:rFonts w:ascii="Times New Roman" w:eastAsia="Times New Roman" w:hAnsi="Times New Roman" w:cs="Times New Roman"/>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A3588" w:rsidRPr="005A3588" w14:paraId="7652126A" w14:textId="77777777" w:rsidTr="00363750">
        <w:tc>
          <w:tcPr>
            <w:tcW w:w="308" w:type="pct"/>
          </w:tcPr>
          <w:p w14:paraId="51B368B8" w14:textId="77777777" w:rsidR="005A3588" w:rsidRPr="005A3588" w:rsidRDefault="005A3588" w:rsidP="00363750">
            <w:pPr>
              <w:spacing w:before="120" w:after="0" w:line="240" w:lineRule="auto"/>
              <w:ind w:left="63"/>
              <w:jc w:val="center"/>
              <w:rPr>
                <w:rFonts w:ascii="Times New Roman" w:eastAsia="Times New Roman" w:hAnsi="Times New Roman" w:cs="Times New Roman"/>
                <w:sz w:val="16"/>
                <w:szCs w:val="22"/>
              </w:rPr>
            </w:pPr>
          </w:p>
        </w:tc>
        <w:tc>
          <w:tcPr>
            <w:tcW w:w="2231" w:type="pct"/>
          </w:tcPr>
          <w:p w14:paraId="6AC52C83"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Название / описание действия (бездействия)</w:t>
            </w:r>
          </w:p>
        </w:tc>
        <w:tc>
          <w:tcPr>
            <w:tcW w:w="692" w:type="pct"/>
          </w:tcPr>
          <w:p w14:paraId="29499D58"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Основная санкция</w:t>
            </w:r>
          </w:p>
          <w:p w14:paraId="08260746"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Штраф*,</w:t>
            </w:r>
          </w:p>
          <w:p w14:paraId="35F1B4CA" w14:textId="77777777" w:rsidR="005A3588" w:rsidRPr="005A3588" w:rsidRDefault="005A3588" w:rsidP="005A3588">
            <w:pPr>
              <w:spacing w:before="120" w:after="0" w:line="240" w:lineRule="auto"/>
              <w:jc w:val="center"/>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(тыс. руб.)</w:t>
            </w:r>
          </w:p>
        </w:tc>
        <w:tc>
          <w:tcPr>
            <w:tcW w:w="1769" w:type="pct"/>
          </w:tcPr>
          <w:p w14:paraId="14B1713E" w14:textId="77777777" w:rsidR="005A3588" w:rsidRPr="005A3588" w:rsidRDefault="005A3588" w:rsidP="005A3588">
            <w:pPr>
              <w:spacing w:before="120" w:after="0" w:line="240" w:lineRule="auto"/>
              <w:rPr>
                <w:rFonts w:ascii="Times New Roman" w:eastAsia="Times New Roman" w:hAnsi="Times New Roman" w:cs="Times New Roman"/>
                <w:b/>
                <w:sz w:val="16"/>
                <w:szCs w:val="22"/>
              </w:rPr>
            </w:pPr>
            <w:r w:rsidRPr="005A3588">
              <w:rPr>
                <w:rFonts w:ascii="Times New Roman" w:eastAsia="Times New Roman" w:hAnsi="Times New Roman" w:cs="Times New Roman"/>
                <w:b/>
                <w:sz w:val="16"/>
                <w:szCs w:val="22"/>
              </w:rPr>
              <w:t>Дополнительная санкция</w:t>
            </w:r>
          </w:p>
        </w:tc>
      </w:tr>
      <w:tr w:rsidR="005A3588" w:rsidRPr="005A3588" w14:paraId="243C53F2" w14:textId="77777777" w:rsidTr="00363750">
        <w:tc>
          <w:tcPr>
            <w:tcW w:w="308" w:type="pct"/>
          </w:tcPr>
          <w:p w14:paraId="459963D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7" w:name="_Ref499613827"/>
          </w:p>
        </w:tc>
        <w:bookmarkEnd w:id="227"/>
        <w:tc>
          <w:tcPr>
            <w:tcW w:w="2231" w:type="pct"/>
          </w:tcPr>
          <w:p w14:paraId="28992320"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5A3588">
              <w:rPr>
                <w:rFonts w:ascii="Times New Roman" w:eastAsia="Times New Roman" w:hAnsi="Times New Roman" w:cs="Times New Roman"/>
                <w:iCs/>
                <w:sz w:val="16"/>
                <w:szCs w:val="22"/>
                <w:lang w:eastAsia="en-US"/>
              </w:rPr>
              <w:t>проникновения / выхода (выезда) на территорию объекта в неустановленном месте (через периметр ограждения)</w:t>
            </w:r>
            <w:r w:rsidRPr="005A3588">
              <w:rPr>
                <w:rFonts w:ascii="Times New Roman" w:eastAsia="Times New Roman" w:hAnsi="Times New Roman" w:cs="Times New Roman"/>
                <w:sz w:val="16"/>
                <w:szCs w:val="22"/>
                <w:lang w:eastAsia="en-US"/>
              </w:rPr>
              <w:t>.</w:t>
            </w:r>
          </w:p>
        </w:tc>
        <w:tc>
          <w:tcPr>
            <w:tcW w:w="692" w:type="pct"/>
          </w:tcPr>
          <w:p w14:paraId="15E5568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30</w:t>
            </w:r>
          </w:p>
        </w:tc>
        <w:tc>
          <w:tcPr>
            <w:tcW w:w="1769" w:type="pct"/>
          </w:tcPr>
          <w:p w14:paraId="1A35FD1F"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DF31F3F" w14:textId="77777777" w:rsidTr="00363750">
        <w:tc>
          <w:tcPr>
            <w:tcW w:w="308" w:type="pct"/>
          </w:tcPr>
          <w:p w14:paraId="396D41E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8636B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AED4D9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0CC573A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A3588" w:rsidRPr="005A3588" w14:paraId="44B624EC" w14:textId="77777777" w:rsidTr="00363750">
        <w:tc>
          <w:tcPr>
            <w:tcW w:w="308" w:type="pct"/>
          </w:tcPr>
          <w:p w14:paraId="4302693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4E8C0939" w14:textId="77777777" w:rsidR="005A3588" w:rsidRPr="005A3588" w:rsidRDefault="005A3588" w:rsidP="005A3588">
            <w:pPr>
              <w:widowControl w:val="0"/>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4AB5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614BD7C"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84BFF9F" w14:textId="77777777" w:rsidTr="00363750">
        <w:tc>
          <w:tcPr>
            <w:tcW w:w="308" w:type="pct"/>
          </w:tcPr>
          <w:p w14:paraId="1AB35AA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8" w:name="_Ref496877736"/>
          </w:p>
        </w:tc>
        <w:bookmarkEnd w:id="228"/>
        <w:tc>
          <w:tcPr>
            <w:tcW w:w="2231" w:type="pct"/>
          </w:tcPr>
          <w:p w14:paraId="6DA8DE14"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025C8E52"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w:t>
            </w:r>
          </w:p>
        </w:tc>
        <w:tc>
          <w:tcPr>
            <w:tcW w:w="1769" w:type="pct"/>
          </w:tcPr>
          <w:p w14:paraId="33CC866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5B9D5AD" w14:textId="77777777" w:rsidTr="00363750">
        <w:tc>
          <w:tcPr>
            <w:tcW w:w="308" w:type="pct"/>
          </w:tcPr>
          <w:p w14:paraId="269A5313"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971D15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6E792E2D"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9ED754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32CBE77" w14:textId="77777777" w:rsidTr="00363750">
        <w:tc>
          <w:tcPr>
            <w:tcW w:w="308" w:type="pct"/>
          </w:tcPr>
          <w:p w14:paraId="25472B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657364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5A3588">
              <w:rPr>
                <w:rFonts w:ascii="Times New Roman" w:eastAsia="Times New Roman" w:hAnsi="Times New Roman" w:cs="Times New Roman"/>
                <w:iCs/>
                <w:sz w:val="16"/>
                <w:szCs w:val="22"/>
                <w:lang w:eastAsia="en-US"/>
              </w:rPr>
              <w:t>перекид</w:t>
            </w:r>
            <w:proofErr w:type="spellEnd"/>
            <w:r w:rsidRPr="005A3588">
              <w:rPr>
                <w:rFonts w:ascii="Times New Roman" w:eastAsia="Times New Roman" w:hAnsi="Times New Roman" w:cs="Times New Roman"/>
                <w:iCs/>
                <w:sz w:val="16"/>
                <w:szCs w:val="22"/>
                <w:lang w:eastAsia="en-US"/>
              </w:rPr>
              <w:t xml:space="preserve"> через периметр ограждения и т.п.).</w:t>
            </w:r>
          </w:p>
        </w:tc>
        <w:tc>
          <w:tcPr>
            <w:tcW w:w="692" w:type="pct"/>
          </w:tcPr>
          <w:p w14:paraId="4AC9EAB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F3DDBF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70F58E9" w14:textId="77777777" w:rsidTr="00363750">
        <w:tc>
          <w:tcPr>
            <w:tcW w:w="308" w:type="pct"/>
          </w:tcPr>
          <w:p w14:paraId="2693C15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D6DB001"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iCs/>
                <w:sz w:val="16"/>
                <w:szCs w:val="22"/>
                <w:lang w:eastAsia="en-US"/>
              </w:rPr>
            </w:pPr>
            <w:r w:rsidRPr="005A3588">
              <w:rPr>
                <w:rFonts w:ascii="Times New Roman" w:eastAsia="Times New Roman" w:hAnsi="Times New Roman" w:cs="Times New Roman"/>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4405D813"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2F3F3635"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47D56C6F" w14:textId="77777777" w:rsidTr="00363750">
        <w:tc>
          <w:tcPr>
            <w:tcW w:w="308" w:type="pct"/>
          </w:tcPr>
          <w:p w14:paraId="12D2AB54"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7037056"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9F95D46"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0E7C0B9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DA4145A" w14:textId="77777777" w:rsidTr="00363750">
        <w:tc>
          <w:tcPr>
            <w:tcW w:w="308" w:type="pct"/>
          </w:tcPr>
          <w:p w14:paraId="61ADAA3A"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E684CFC"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25E382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39E5EB4"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5AE5A0C2" w14:textId="77777777" w:rsidTr="00363750">
        <w:tc>
          <w:tcPr>
            <w:tcW w:w="308" w:type="pct"/>
          </w:tcPr>
          <w:p w14:paraId="1AADAF4B"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42A879F"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EA19B2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8CA107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11E4122" w14:textId="77777777" w:rsidTr="00363750">
        <w:tc>
          <w:tcPr>
            <w:tcW w:w="308" w:type="pct"/>
          </w:tcPr>
          <w:p w14:paraId="365506EC"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29" w:name="_Ref496878826"/>
          </w:p>
        </w:tc>
        <w:bookmarkEnd w:id="229"/>
        <w:tc>
          <w:tcPr>
            <w:tcW w:w="2231" w:type="pct"/>
          </w:tcPr>
          <w:p w14:paraId="76F75A68"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0A543D5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w:t>
            </w:r>
          </w:p>
        </w:tc>
        <w:tc>
          <w:tcPr>
            <w:tcW w:w="1769" w:type="pct"/>
          </w:tcPr>
          <w:p w14:paraId="5CC232A8"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67768E05" w14:textId="77777777" w:rsidTr="00363750">
        <w:tc>
          <w:tcPr>
            <w:tcW w:w="308" w:type="pct"/>
          </w:tcPr>
          <w:p w14:paraId="20B5709F"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0" w:name="_Ref496879343"/>
          </w:p>
        </w:tc>
        <w:bookmarkEnd w:id="230"/>
        <w:tc>
          <w:tcPr>
            <w:tcW w:w="2231" w:type="pct"/>
          </w:tcPr>
          <w:p w14:paraId="6BAE513C"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196F63F5"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15</w:t>
            </w:r>
          </w:p>
        </w:tc>
        <w:tc>
          <w:tcPr>
            <w:tcW w:w="1769" w:type="pct"/>
          </w:tcPr>
          <w:p w14:paraId="615A7CE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3D6C35CA" w14:textId="77777777" w:rsidTr="00363750">
        <w:tc>
          <w:tcPr>
            <w:tcW w:w="308" w:type="pct"/>
          </w:tcPr>
          <w:p w14:paraId="4A33496E"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bookmarkStart w:id="231" w:name="_Ref499613830"/>
          </w:p>
        </w:tc>
        <w:bookmarkEnd w:id="231"/>
        <w:tc>
          <w:tcPr>
            <w:tcW w:w="2231" w:type="pct"/>
          </w:tcPr>
          <w:p w14:paraId="2C94E537" w14:textId="77777777" w:rsidR="005A3588" w:rsidRPr="005A3588" w:rsidRDefault="005A3588" w:rsidP="005A3588">
            <w:pPr>
              <w:widowControl w:val="0"/>
              <w:tabs>
                <w:tab w:val="num" w:pos="480"/>
              </w:tabs>
              <w:autoSpaceDE w:val="0"/>
              <w:autoSpaceDN w:val="0"/>
              <w:adjustRightInd w:val="0"/>
              <w:spacing w:before="120" w:after="0" w:line="240" w:lineRule="auto"/>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672A4A2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5C6C2F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D418724" w14:textId="77777777" w:rsidTr="00363750">
        <w:tc>
          <w:tcPr>
            <w:tcW w:w="308" w:type="pct"/>
          </w:tcPr>
          <w:p w14:paraId="7B585B59"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7B564CA"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54E84BC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6EB12767"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730895AD" w14:textId="77777777" w:rsidTr="00363750">
        <w:tc>
          <w:tcPr>
            <w:tcW w:w="308" w:type="pct"/>
          </w:tcPr>
          <w:p w14:paraId="75EA392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59EAB03" w14:textId="77777777" w:rsidR="005A3588" w:rsidRPr="005A3588" w:rsidRDefault="005A3588" w:rsidP="005A3588">
            <w:pPr>
              <w:widowControl w:val="0"/>
              <w:tabs>
                <w:tab w:val="num" w:pos="480"/>
              </w:tabs>
              <w:autoSpaceDE w:val="0"/>
              <w:autoSpaceDN w:val="0"/>
              <w:adjustRightInd w:val="0"/>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23136E07"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3B70D78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 Блокирование пропуска нарушителя(-ей).</w:t>
            </w:r>
          </w:p>
        </w:tc>
      </w:tr>
      <w:tr w:rsidR="005A3588" w:rsidRPr="005A3588" w14:paraId="038D63C8" w14:textId="77777777" w:rsidTr="00363750">
        <w:tc>
          <w:tcPr>
            <w:tcW w:w="308" w:type="pct"/>
          </w:tcPr>
          <w:p w14:paraId="2B630CE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1F3BC5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 xml:space="preserve">Однократное нарушение установленного пропускного и </w:t>
            </w:r>
            <w:proofErr w:type="spellStart"/>
            <w:r w:rsidRPr="005A3588">
              <w:rPr>
                <w:rFonts w:ascii="Times New Roman" w:eastAsia="Times New Roman" w:hAnsi="Times New Roman" w:cs="Times New Roman"/>
                <w:sz w:val="16"/>
                <w:szCs w:val="22"/>
                <w:lang w:eastAsia="en-US"/>
              </w:rPr>
              <w:t>внутриобъектового</w:t>
            </w:r>
            <w:proofErr w:type="spellEnd"/>
            <w:r w:rsidRPr="005A3588">
              <w:rPr>
                <w:rFonts w:ascii="Times New Roman" w:eastAsia="Times New Roman" w:hAnsi="Times New Roman" w:cs="Times New Roman"/>
                <w:sz w:val="16"/>
                <w:szCs w:val="22"/>
                <w:lang w:eastAsia="en-US"/>
              </w:rPr>
              <w:t xml:space="preserve"> режима на Объекте.</w:t>
            </w:r>
          </w:p>
        </w:tc>
        <w:tc>
          <w:tcPr>
            <w:tcW w:w="692" w:type="pct"/>
          </w:tcPr>
          <w:p w14:paraId="4E8CF9B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1154F6D1"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1D41EDE5" w14:textId="77777777" w:rsidTr="00363750">
        <w:tc>
          <w:tcPr>
            <w:tcW w:w="308" w:type="pct"/>
          </w:tcPr>
          <w:p w14:paraId="62399771"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5673B532" w14:textId="77777777" w:rsidR="005A3588" w:rsidRPr="005A3588" w:rsidRDefault="005A3588" w:rsidP="005A3588">
            <w:pPr>
              <w:tabs>
                <w:tab w:val="num" w:pos="21"/>
              </w:tabs>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2FFB35A1"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10 </w:t>
            </w:r>
          </w:p>
        </w:tc>
        <w:tc>
          <w:tcPr>
            <w:tcW w:w="1769" w:type="pct"/>
          </w:tcPr>
          <w:p w14:paraId="53451BA2"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71249230" w14:textId="77777777" w:rsidTr="00363750">
        <w:tc>
          <w:tcPr>
            <w:tcW w:w="308" w:type="pct"/>
          </w:tcPr>
          <w:p w14:paraId="05502E1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70047E7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7774AD30"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20 </w:t>
            </w:r>
          </w:p>
        </w:tc>
        <w:tc>
          <w:tcPr>
            <w:tcW w:w="1769" w:type="pct"/>
          </w:tcPr>
          <w:p w14:paraId="52250458"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02773A16" w14:textId="77777777" w:rsidTr="00363750">
        <w:tc>
          <w:tcPr>
            <w:tcW w:w="308" w:type="pct"/>
          </w:tcPr>
          <w:p w14:paraId="23091CB2"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F9EA9D0" w14:textId="056E6922" w:rsidR="005A3588" w:rsidRPr="005A3588" w:rsidRDefault="005A3588" w:rsidP="0020164E">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Сокрытие или попытка сокрытия Подрядчиком от Заказчика информации по </w:t>
            </w:r>
            <w:proofErr w:type="spellStart"/>
            <w:r w:rsidR="00363750" w:rsidRPr="00363750">
              <w:rPr>
                <w:rFonts w:ascii="Times New Roman" w:eastAsia="Times New Roman" w:hAnsi="Times New Roman" w:cs="Times New Roman"/>
                <w:sz w:val="16"/>
                <w:szCs w:val="22"/>
              </w:rPr>
              <w:t>п.п</w:t>
            </w:r>
            <w:proofErr w:type="spellEnd"/>
            <w:r w:rsidR="00363750" w:rsidRPr="00363750">
              <w:rPr>
                <w:rFonts w:ascii="Times New Roman" w:eastAsia="Times New Roman" w:hAnsi="Times New Roman" w:cs="Times New Roman"/>
                <w:sz w:val="16"/>
                <w:szCs w:val="22"/>
              </w:rPr>
              <w:t xml:space="preserve">. 1-13 пункта 7.2 настоящего Приложения </w:t>
            </w:r>
            <w:r w:rsidRPr="005A3588">
              <w:rPr>
                <w:rFonts w:ascii="Times New Roman" w:eastAsia="Times New Roman" w:hAnsi="Times New Roman" w:cs="Times New Roman"/>
                <w:sz w:val="16"/>
                <w:szCs w:val="22"/>
              </w:rPr>
              <w:t>о фактах противоправных действий (бездействия) со стороны своего персонала или персонала субподрядных организаций.</w:t>
            </w:r>
          </w:p>
        </w:tc>
        <w:tc>
          <w:tcPr>
            <w:tcW w:w="692" w:type="pct"/>
          </w:tcPr>
          <w:p w14:paraId="74E55F89"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100 </w:t>
            </w:r>
          </w:p>
        </w:tc>
        <w:tc>
          <w:tcPr>
            <w:tcW w:w="1769" w:type="pct"/>
          </w:tcPr>
          <w:p w14:paraId="1E8EF5D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p>
          <w:p w14:paraId="6D7A28AC"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r w:rsidR="005A3588" w:rsidRPr="005A3588" w14:paraId="67D02B1A" w14:textId="77777777" w:rsidTr="00363750">
        <w:tc>
          <w:tcPr>
            <w:tcW w:w="308" w:type="pct"/>
          </w:tcPr>
          <w:p w14:paraId="32FC0B2D"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0A458523"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28113448"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100</w:t>
            </w:r>
          </w:p>
        </w:tc>
        <w:tc>
          <w:tcPr>
            <w:tcW w:w="1769" w:type="pct"/>
          </w:tcPr>
          <w:p w14:paraId="370F7A3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0F6763E2" w14:textId="77777777" w:rsidTr="00363750">
        <w:tc>
          <w:tcPr>
            <w:tcW w:w="308" w:type="pct"/>
          </w:tcPr>
          <w:p w14:paraId="38127B35"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380D7646"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Обращение правоохранительных органов </w:t>
            </w:r>
            <w:r w:rsidRPr="005A3588">
              <w:rPr>
                <w:rFonts w:ascii="Times New Roman" w:eastAsia="Times New Roman" w:hAnsi="Times New Roman" w:cs="Times New Roman"/>
                <w:bCs/>
                <w:iCs/>
                <w:sz w:val="16"/>
                <w:szCs w:val="22"/>
              </w:rPr>
              <w:t>Российской Федерации</w:t>
            </w:r>
            <w:r w:rsidRPr="005A3588">
              <w:rPr>
                <w:rFonts w:ascii="Times New Roman" w:eastAsia="Times New Roman" w:hAnsi="Times New Roman" w:cs="Times New Roman"/>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777F22FC"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 xml:space="preserve">50 </w:t>
            </w:r>
          </w:p>
        </w:tc>
        <w:tc>
          <w:tcPr>
            <w:tcW w:w="1769" w:type="pct"/>
          </w:tcPr>
          <w:p w14:paraId="636E094B"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в отношении которого поступило обращение.</w:t>
            </w:r>
          </w:p>
        </w:tc>
      </w:tr>
      <w:tr w:rsidR="005A3588" w:rsidRPr="005A3588" w14:paraId="1E2B8BA5" w14:textId="77777777" w:rsidTr="00363750">
        <w:tc>
          <w:tcPr>
            <w:tcW w:w="308" w:type="pct"/>
          </w:tcPr>
          <w:p w14:paraId="0C6F7C38"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BFD1CC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lang w:eastAsia="en-US"/>
              </w:rPr>
            </w:pPr>
            <w:r w:rsidRPr="005A3588">
              <w:rPr>
                <w:rFonts w:ascii="Times New Roman" w:eastAsia="Times New Roman" w:hAnsi="Times New Roman" w:cs="Times New Roman"/>
                <w:sz w:val="16"/>
                <w:szCs w:val="22"/>
              </w:rPr>
              <w:t>Курение вне установленных в надлежащем порядке мест для курения.</w:t>
            </w:r>
          </w:p>
        </w:tc>
        <w:tc>
          <w:tcPr>
            <w:tcW w:w="692" w:type="pct"/>
          </w:tcPr>
          <w:p w14:paraId="2845CD1F"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10</w:t>
            </w:r>
          </w:p>
        </w:tc>
        <w:tc>
          <w:tcPr>
            <w:tcW w:w="1769" w:type="pct"/>
          </w:tcPr>
          <w:p w14:paraId="18DAD509"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A3588" w:rsidRPr="005A3588" w14:paraId="1E5D1A80" w14:textId="77777777" w:rsidTr="00363750">
        <w:tc>
          <w:tcPr>
            <w:tcW w:w="308" w:type="pct"/>
          </w:tcPr>
          <w:p w14:paraId="0798F67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1233C537"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sz w:val="16"/>
                <w:szCs w:val="22"/>
              </w:rPr>
            </w:pPr>
            <w:r w:rsidRPr="005A3588">
              <w:rPr>
                <w:rFonts w:ascii="Times New Roman" w:eastAsia="Times New Roman" w:hAnsi="Times New Roman" w:cs="Times New Roman"/>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6721993B"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50</w:t>
            </w:r>
          </w:p>
        </w:tc>
        <w:tc>
          <w:tcPr>
            <w:tcW w:w="1769" w:type="pct"/>
          </w:tcPr>
          <w:p w14:paraId="0F006CDD" w14:textId="77777777" w:rsidR="005A3588" w:rsidRPr="005A3588" w:rsidRDefault="005A3588" w:rsidP="005A3588">
            <w:pPr>
              <w:spacing w:before="120" w:after="0" w:line="240" w:lineRule="auto"/>
              <w:jc w:val="both"/>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Удаление с территории Объекта лица, допустившего правонарушение.</w:t>
            </w:r>
          </w:p>
        </w:tc>
      </w:tr>
      <w:tr w:rsidR="005A3588" w:rsidRPr="005A3588" w14:paraId="2F55BE85" w14:textId="77777777" w:rsidTr="00363750">
        <w:tc>
          <w:tcPr>
            <w:tcW w:w="308" w:type="pct"/>
          </w:tcPr>
          <w:p w14:paraId="74CE6D86" w14:textId="77777777" w:rsidR="005A3588" w:rsidRPr="005A3588" w:rsidRDefault="005A3588" w:rsidP="00363750">
            <w:pPr>
              <w:numPr>
                <w:ilvl w:val="0"/>
                <w:numId w:val="13"/>
              </w:numPr>
              <w:spacing w:before="120" w:after="0" w:line="240" w:lineRule="auto"/>
              <w:ind w:left="63" w:firstLine="0"/>
              <w:jc w:val="center"/>
              <w:rPr>
                <w:rFonts w:ascii="Times New Roman" w:eastAsia="Times New Roman" w:hAnsi="Times New Roman" w:cs="Times New Roman"/>
                <w:sz w:val="16"/>
                <w:szCs w:val="22"/>
              </w:rPr>
            </w:pPr>
          </w:p>
        </w:tc>
        <w:tc>
          <w:tcPr>
            <w:tcW w:w="2231" w:type="pct"/>
          </w:tcPr>
          <w:p w14:paraId="2E4CA365" w14:textId="77777777" w:rsidR="005A3588" w:rsidRPr="005A3588" w:rsidRDefault="005A3588" w:rsidP="005A3588">
            <w:pPr>
              <w:widowControl w:val="0"/>
              <w:autoSpaceDE w:val="0"/>
              <w:autoSpaceDN w:val="0"/>
              <w:adjustRightInd w:val="0"/>
              <w:spacing w:before="120" w:after="0" w:line="240" w:lineRule="auto"/>
              <w:ind w:left="23"/>
              <w:jc w:val="both"/>
              <w:rPr>
                <w:rFonts w:ascii="Times New Roman" w:eastAsia="Times New Roman" w:hAnsi="Times New Roman" w:cs="Times New Roman"/>
                <w:iCs/>
                <w:sz w:val="16"/>
                <w:szCs w:val="22"/>
              </w:rPr>
            </w:pPr>
            <w:r w:rsidRPr="005A3588">
              <w:rPr>
                <w:rFonts w:ascii="Times New Roman" w:eastAsia="Times New Roman" w:hAnsi="Times New Roman" w:cs="Times New Roman"/>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4D251AF4" w14:textId="77777777" w:rsidR="005A3588" w:rsidRPr="005A3588" w:rsidRDefault="005A3588" w:rsidP="005A3588">
            <w:pPr>
              <w:spacing w:before="120" w:after="0" w:line="240" w:lineRule="auto"/>
              <w:jc w:val="center"/>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2</w:t>
            </w:r>
          </w:p>
        </w:tc>
        <w:tc>
          <w:tcPr>
            <w:tcW w:w="1769" w:type="pct"/>
          </w:tcPr>
          <w:p w14:paraId="2387E480" w14:textId="77777777" w:rsidR="005A3588" w:rsidRPr="005A3588" w:rsidRDefault="005A3588" w:rsidP="005A3588">
            <w:pPr>
              <w:spacing w:before="120" w:after="0" w:line="240" w:lineRule="auto"/>
              <w:rPr>
                <w:rFonts w:ascii="Times New Roman" w:eastAsia="Times New Roman" w:hAnsi="Times New Roman" w:cs="Times New Roman"/>
                <w:sz w:val="16"/>
                <w:szCs w:val="22"/>
              </w:rPr>
            </w:pPr>
            <w:r w:rsidRPr="005A3588">
              <w:rPr>
                <w:rFonts w:ascii="Times New Roman" w:eastAsia="Times New Roman" w:hAnsi="Times New Roman" w:cs="Times New Roman"/>
                <w:sz w:val="16"/>
                <w:szCs w:val="22"/>
              </w:rPr>
              <w:t>Не применяется.</w:t>
            </w:r>
          </w:p>
        </w:tc>
      </w:tr>
    </w:tbl>
    <w:p w14:paraId="077ABAC1" w14:textId="77777777" w:rsidR="005A3588" w:rsidRPr="005A3588" w:rsidRDefault="005A3588" w:rsidP="005A3588">
      <w:pPr>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w:t>
      </w: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За второе и каждое последующее нарушение размер штрафа удваивается на усмотрение Заказчика.</w:t>
      </w:r>
    </w:p>
    <w:p w14:paraId="0A5B27B4" w14:textId="77777777" w:rsidR="005A3588" w:rsidRPr="005A3588" w:rsidRDefault="005A3588" w:rsidP="005A3588">
      <w:pPr>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b/>
          <w:sz w:val="22"/>
          <w:szCs w:val="22"/>
        </w:rPr>
        <w:t>*</w:t>
      </w:r>
      <w:r w:rsidRPr="005A3588">
        <w:rPr>
          <w:rFonts w:ascii="Times New Roman" w:eastAsia="Times New Roman" w:hAnsi="Times New Roman" w:cs="Times New Roman"/>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660ED099" w14:textId="77777777" w:rsidR="005A3588" w:rsidRPr="005A3588" w:rsidRDefault="005A3588" w:rsidP="005A3588">
      <w:pPr>
        <w:tabs>
          <w:tab w:val="left" w:pos="284"/>
        </w:tabs>
        <w:spacing w:before="120" w:after="0" w:line="240" w:lineRule="auto"/>
        <w:ind w:left="4678"/>
        <w:jc w:val="center"/>
        <w:rPr>
          <w:rFonts w:ascii="Times New Roman" w:eastAsia="Times New Roman" w:hAnsi="Times New Roman" w:cs="Times New Roman"/>
          <w:b/>
          <w:sz w:val="22"/>
          <w:szCs w:val="22"/>
        </w:rPr>
      </w:pPr>
    </w:p>
    <w:p w14:paraId="61655DDD" w14:textId="77777777" w:rsidR="005A3588" w:rsidRPr="005A3588" w:rsidRDefault="005A3588" w:rsidP="005A3588">
      <w:pPr>
        <w:numPr>
          <w:ilvl w:val="0"/>
          <w:numId w:val="19"/>
        </w:numPr>
        <w:spacing w:before="120" w:after="0" w:line="240" w:lineRule="auto"/>
        <w:ind w:left="502"/>
        <w:contextualSpacing/>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Порядок фиксации нарушений, совершенных Подрядчиком (работниками Подрядчика, работниками Субподрядных организаций)</w:t>
      </w:r>
    </w:p>
    <w:p w14:paraId="08CED0CA"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b/>
          <w:i/>
          <w:color w:val="FF0000"/>
          <w:sz w:val="22"/>
          <w:szCs w:val="22"/>
        </w:rPr>
      </w:pPr>
      <w:r w:rsidRPr="005A3588">
        <w:rPr>
          <w:rFonts w:ascii="Times New Roman" w:eastAsia="Times New Roman" w:hAnsi="Times New Roman" w:cs="Times New Roman"/>
          <w:sz w:val="22"/>
          <w:szCs w:val="22"/>
        </w:rPr>
        <w:t>При обнаружении факта допущения нарушения (-</w:t>
      </w:r>
      <w:proofErr w:type="spellStart"/>
      <w:r w:rsidRPr="005A3588">
        <w:rPr>
          <w:rFonts w:ascii="Times New Roman" w:eastAsia="Times New Roman" w:hAnsi="Times New Roman" w:cs="Times New Roman"/>
          <w:sz w:val="22"/>
          <w:szCs w:val="22"/>
        </w:rPr>
        <w:t>ий</w:t>
      </w:r>
      <w:proofErr w:type="spellEnd"/>
      <w:r w:rsidRPr="005A3588">
        <w:rPr>
          <w:rFonts w:ascii="Times New Roman" w:eastAsia="Times New Roman" w:hAnsi="Times New Roman" w:cs="Times New Roman"/>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5A3588">
        <w:rPr>
          <w:rFonts w:ascii="Times New Roman" w:eastAsia="Times New Roman" w:hAnsi="Times New Roman" w:cs="Times New Roman"/>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5A3588">
        <w:rPr>
          <w:rFonts w:ascii="Times New Roman" w:eastAsia="Times New Roman" w:hAnsi="Times New Roman" w:cs="Times New Roman"/>
          <w:b/>
          <w:i/>
          <w:color w:val="000000"/>
          <w:sz w:val="22"/>
          <w:szCs w:val="22"/>
        </w:rPr>
        <w:t>форма Акта прилагается ОБРАЗЕЦ 1</w:t>
      </w:r>
      <w:r w:rsidRPr="005A3588">
        <w:rPr>
          <w:rFonts w:ascii="Times New Roman" w:eastAsia="Times New Roman" w:hAnsi="Times New Roman" w:cs="Times New Roman"/>
          <w:b/>
          <w:sz w:val="22"/>
          <w:szCs w:val="22"/>
        </w:rPr>
        <w:t xml:space="preserve">). </w:t>
      </w:r>
    </w:p>
    <w:p w14:paraId="012C7F46" w14:textId="77777777" w:rsidR="005A3588" w:rsidRPr="005A3588" w:rsidRDefault="005A3588" w:rsidP="005A3588">
      <w:pPr>
        <w:numPr>
          <w:ilvl w:val="1"/>
          <w:numId w:val="19"/>
        </w:numPr>
        <w:tabs>
          <w:tab w:val="left" w:pos="709"/>
        </w:tabs>
        <w:spacing w:before="120" w:after="0" w:line="240" w:lineRule="auto"/>
        <w:ind w:left="0" w:firstLine="568"/>
        <w:contextualSpacing/>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231B4226" w14:textId="77777777" w:rsidR="005A3588" w:rsidRPr="005A3588"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  Требование к Акту проверки:</w:t>
      </w:r>
    </w:p>
    <w:p w14:paraId="67C57B9A"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E23B972"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8.3.2. В Акте проверки указывается на ведение/отсутствие фото или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w:t>
      </w:r>
    </w:p>
    <w:p w14:paraId="5B8E1B2F"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8.3.3. В Акте проверки описываются выявленные нарушения. </w:t>
      </w:r>
    </w:p>
    <w:p w14:paraId="75B5D2EE"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8.3.4. В Акте проверки указываются одни из следующих принятых мер для устранения нарушений:</w:t>
      </w:r>
    </w:p>
    <w:p w14:paraId="5B69F423" w14:textId="77777777" w:rsidR="005A3588" w:rsidRPr="005A3588"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нарушения устранены в ходе проверки;</w:t>
      </w:r>
    </w:p>
    <w:p w14:paraId="0AC7D057"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E90431E"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 работы остановлены.</w:t>
      </w:r>
    </w:p>
    <w:p w14:paraId="6F6BA180" w14:textId="77777777" w:rsidR="005A3588" w:rsidRPr="005A3588" w:rsidRDefault="005A3588" w:rsidP="005A3588">
      <w:pPr>
        <w:tabs>
          <w:tab w:val="left" w:pos="567"/>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8.3.5. </w:t>
      </w:r>
      <w:r w:rsidRPr="005A3588">
        <w:rPr>
          <w:rFonts w:ascii="Times New Roman" w:eastAsia="Times New Roman" w:hAnsi="Times New Roman" w:cs="Times New Roman"/>
        </w:rPr>
        <w:t xml:space="preserve"> </w:t>
      </w:r>
      <w:r w:rsidRPr="005A3588">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0F1F8FE8" w14:textId="77777777" w:rsidR="005A3588" w:rsidRPr="005A3588"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     8.4 </w:t>
      </w:r>
      <w:proofErr w:type="gramStart"/>
      <w:r w:rsidRPr="005A3588">
        <w:rPr>
          <w:rFonts w:ascii="Times New Roman" w:eastAsia="Times New Roman" w:hAnsi="Times New Roman" w:cs="Times New Roman"/>
          <w:sz w:val="22"/>
          <w:szCs w:val="22"/>
        </w:rPr>
        <w:t>В</w:t>
      </w:r>
      <w:proofErr w:type="gramEnd"/>
      <w:r w:rsidRPr="005A3588">
        <w:rPr>
          <w:rFonts w:ascii="Times New Roman" w:eastAsia="Times New Roman" w:hAnsi="Times New Roman" w:cs="Times New Roman"/>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5A3588">
        <w:rPr>
          <w:rFonts w:ascii="Times New Roman" w:eastAsia="Times New Roman" w:hAnsi="Times New Roman" w:cs="Times New Roman"/>
          <w:sz w:val="22"/>
          <w:szCs w:val="22"/>
        </w:rPr>
        <w:t>видеофиксации</w:t>
      </w:r>
      <w:proofErr w:type="spellEnd"/>
      <w:r w:rsidRPr="005A3588">
        <w:rPr>
          <w:rFonts w:ascii="Times New Roman" w:eastAsia="Times New Roman" w:hAnsi="Times New Roman" w:cs="Times New Roman"/>
          <w:sz w:val="22"/>
          <w:szCs w:val="22"/>
        </w:rPr>
        <w:t xml:space="preserve"> (по возможности). </w:t>
      </w:r>
    </w:p>
    <w:p w14:paraId="48E07A0B" w14:textId="77777777" w:rsidR="005A3588" w:rsidRPr="005A3588" w:rsidRDefault="005A3588" w:rsidP="005A3588">
      <w:pPr>
        <w:spacing w:before="120"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66B6CBC4" w14:textId="77777777" w:rsidR="005A3588" w:rsidRPr="005A3588"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0DB3FAE5"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w:t>
      </w:r>
      <w:r w:rsidRPr="00957AB4">
        <w:rPr>
          <w:rFonts w:ascii="Times New Roman" w:eastAsia="Times New Roman" w:hAnsi="Times New Roman" w:cs="Times New Roman"/>
          <w:sz w:val="22"/>
          <w:szCs w:val="22"/>
        </w:rPr>
        <w:t xml:space="preserve">направляется по юридическому адресу, указанному в ЕГРЮЛ Подрядчика заказным письмом с уведомлением о вручении.  </w:t>
      </w:r>
    </w:p>
    <w:p w14:paraId="4CACCAC1" w14:textId="77777777" w:rsidR="005A3588" w:rsidRPr="00957AB4"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9.3.  В Претензии  указываются сведения о нарушенном (-ых) требовании (</w:t>
      </w:r>
      <w:proofErr w:type="spellStart"/>
      <w:r w:rsidRPr="00957AB4">
        <w:rPr>
          <w:rFonts w:ascii="Times New Roman" w:eastAsia="Times New Roman" w:hAnsi="Times New Roman" w:cs="Times New Roman"/>
          <w:sz w:val="22"/>
          <w:szCs w:val="22"/>
        </w:rPr>
        <w:t>иях</w:t>
      </w:r>
      <w:proofErr w:type="spellEnd"/>
      <w:r w:rsidRPr="00957AB4">
        <w:rPr>
          <w:rFonts w:ascii="Times New Roman" w:eastAsia="Times New Roman" w:hAnsi="Times New Roman" w:cs="Times New Roman"/>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BEB245C"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Calibri" w:hAnsi="Times New Roman" w:cs="Times New Roman"/>
          <w:sz w:val="22"/>
          <w:szCs w:val="22"/>
        </w:rPr>
      </w:pPr>
      <w:r w:rsidRPr="00957AB4">
        <w:rPr>
          <w:rFonts w:ascii="Times New Roman" w:eastAsia="Calibri" w:hAnsi="Times New Roman" w:cs="Times New Roman"/>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6DE9386" w14:textId="77777777" w:rsidR="005A3588" w:rsidRPr="00957AB4" w:rsidRDefault="005A3588" w:rsidP="005A3588">
      <w:pPr>
        <w:widowControl w:val="0"/>
        <w:tabs>
          <w:tab w:val="left" w:pos="1080"/>
        </w:tabs>
        <w:autoSpaceDE w:val="0"/>
        <w:autoSpaceDN w:val="0"/>
        <w:adjustRightInd w:val="0"/>
        <w:spacing w:after="0" w:line="240" w:lineRule="auto"/>
        <w:ind w:firstLine="567"/>
        <w:jc w:val="both"/>
        <w:rPr>
          <w:rFonts w:ascii="Times New Roman" w:eastAsia="Times New Roman" w:hAnsi="Times New Roman" w:cs="Times New Roman"/>
          <w:i/>
          <w:sz w:val="22"/>
          <w:szCs w:val="22"/>
        </w:rPr>
      </w:pPr>
    </w:p>
    <w:p w14:paraId="43CE34B3" w14:textId="77777777" w:rsidR="005A3588" w:rsidRPr="00957AB4"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57AB4">
        <w:rPr>
          <w:rFonts w:ascii="Times New Roman" w:eastAsia="Times New Roman" w:hAnsi="Times New Roman" w:cs="Times New Roman"/>
          <w:b/>
          <w:sz w:val="22"/>
          <w:szCs w:val="22"/>
        </w:rPr>
        <w:t>10. Заключительные положения</w:t>
      </w:r>
    </w:p>
    <w:p w14:paraId="58C899A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w:t>
      </w:r>
      <w:r w:rsidRPr="005A3588">
        <w:rPr>
          <w:rFonts w:ascii="Times New Roman" w:eastAsia="Times New Roman" w:hAnsi="Times New Roman" w:cs="Times New Roman"/>
          <w:sz w:val="22"/>
          <w:szCs w:val="22"/>
        </w:rPr>
        <w:t xml:space="preserve"> за последствия совершения указанными лицами нарушений.</w:t>
      </w:r>
    </w:p>
    <w:p w14:paraId="22BAB731"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70129662" w14:textId="77777777" w:rsidR="005A3588" w:rsidRPr="005A3588"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5A3588">
        <w:rPr>
          <w:rFonts w:ascii="Times New Roman" w:eastAsia="Times New Roman" w:hAnsi="Times New Roman" w:cs="Times New Roman"/>
          <w:sz w:val="22"/>
          <w:szCs w:val="22"/>
        </w:rPr>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42027AA" w14:textId="77777777" w:rsidR="005A3588" w:rsidRPr="005A3588"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309E5430" w14:textId="77777777" w:rsidR="005A3588" w:rsidRPr="005A3588" w:rsidRDefault="005A3588" w:rsidP="005A3588">
      <w:pPr>
        <w:widowControl w:val="0"/>
        <w:autoSpaceDE w:val="0"/>
        <w:autoSpaceDN w:val="0"/>
        <w:adjustRightInd w:val="0"/>
        <w:spacing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11. Подписи Сторон</w:t>
      </w:r>
    </w:p>
    <w:p w14:paraId="45108E74" w14:textId="77777777" w:rsidR="005A3588" w:rsidRPr="005A3588" w:rsidRDefault="005A3588" w:rsidP="005A3588">
      <w:pPr>
        <w:widowControl w:val="0"/>
        <w:spacing w:after="0" w:line="240" w:lineRule="auto"/>
        <w:ind w:left="357"/>
        <w:jc w:val="center"/>
        <w:rPr>
          <w:rFonts w:ascii="Times New Roman" w:eastAsia="Times New Roman" w:hAnsi="Times New Roman" w:cs="Times New Roman"/>
          <w:b/>
          <w:sz w:val="22"/>
          <w:szCs w:val="22"/>
        </w:rPr>
      </w:pPr>
    </w:p>
    <w:tbl>
      <w:tblPr>
        <w:tblW w:w="9429" w:type="dxa"/>
        <w:tblInd w:w="108" w:type="dxa"/>
        <w:tblLook w:val="01E0" w:firstRow="1" w:lastRow="1" w:firstColumn="1" w:lastColumn="1" w:noHBand="0" w:noVBand="0"/>
      </w:tblPr>
      <w:tblGrid>
        <w:gridCol w:w="4678"/>
        <w:gridCol w:w="4751"/>
      </w:tblGrid>
      <w:tr w:rsidR="005A3588" w:rsidRPr="005A3588" w14:paraId="1E21A91E" w14:textId="77777777" w:rsidTr="005A3588">
        <w:trPr>
          <w:trHeight w:val="1134"/>
        </w:trPr>
        <w:tc>
          <w:tcPr>
            <w:tcW w:w="4678" w:type="dxa"/>
          </w:tcPr>
          <w:p w14:paraId="2735C9E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Подрядчик:</w:t>
            </w:r>
          </w:p>
          <w:p w14:paraId="558EE9D2"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6AD0DC1"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17F5979B"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c>
          <w:tcPr>
            <w:tcW w:w="4751" w:type="dxa"/>
          </w:tcPr>
          <w:p w14:paraId="43C5DDC4"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Заказчик:</w:t>
            </w:r>
          </w:p>
          <w:p w14:paraId="18D9747C"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69566913"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p>
          <w:p w14:paraId="3309E84D" w14:textId="77777777" w:rsidR="005A3588" w:rsidRPr="005A3588" w:rsidRDefault="005A3588" w:rsidP="005A3588">
            <w:pPr>
              <w:widowControl w:val="0"/>
              <w:spacing w:after="0" w:line="240" w:lineRule="auto"/>
              <w:jc w:val="both"/>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___________________/______________/</w:t>
            </w:r>
          </w:p>
        </w:tc>
      </w:tr>
    </w:tbl>
    <w:p w14:paraId="0C61A0E5" w14:textId="77777777" w:rsidR="005A3588" w:rsidRPr="005A3588" w:rsidRDefault="005A3588" w:rsidP="005A3588">
      <w:pPr>
        <w:widowControl w:val="0"/>
        <w:spacing w:after="0" w:line="240" w:lineRule="auto"/>
        <w:rPr>
          <w:rFonts w:ascii="Times New Roman" w:eastAsia="Times New Roman" w:hAnsi="Times New Roman" w:cs="Times New Roman"/>
          <w:b/>
          <w:i/>
          <w:sz w:val="22"/>
          <w:szCs w:val="22"/>
        </w:rPr>
        <w:sectPr w:rsidR="005A3588" w:rsidRPr="005A3588" w:rsidSect="005A3588">
          <w:pgSz w:w="11906" w:h="16838" w:code="9"/>
          <w:pgMar w:top="1134" w:right="851" w:bottom="1134" w:left="1701" w:header="709" w:footer="709" w:gutter="0"/>
          <w:cols w:space="708"/>
          <w:docGrid w:linePitch="360"/>
        </w:sectPr>
      </w:pPr>
    </w:p>
    <w:p w14:paraId="224084B3" w14:textId="75738150" w:rsidR="00957AB4" w:rsidRPr="00957AB4" w:rsidRDefault="0041703F" w:rsidP="00957AB4">
      <w:pPr>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w:t>
      </w:r>
      <w:r w:rsidR="00957AB4">
        <w:rPr>
          <w:rFonts w:ascii="Times New Roman" w:eastAsia="Times New Roman" w:hAnsi="Times New Roman" w:cs="Times New Roman"/>
        </w:rPr>
        <w:t>Приложение №</w:t>
      </w:r>
      <w:r w:rsidR="00810DE4">
        <w:rPr>
          <w:rFonts w:ascii="Times New Roman" w:eastAsia="Times New Roman" w:hAnsi="Times New Roman" w:cs="Times New Roman"/>
        </w:rPr>
        <w:t xml:space="preserve"> 1 к Приложению № 8</w:t>
      </w:r>
      <w:r>
        <w:rPr>
          <w:rFonts w:ascii="Times New Roman" w:eastAsia="Times New Roman" w:hAnsi="Times New Roman" w:cs="Times New Roman"/>
        </w:rPr>
        <w:t xml:space="preserve"> к Договору</w:t>
      </w:r>
      <w:r w:rsidR="005A3588" w:rsidRPr="005A3588">
        <w:rPr>
          <w:rFonts w:ascii="Times New Roman" w:eastAsia="Times New Roman" w:hAnsi="Times New Roman" w:cs="Times New Roman"/>
          <w:sz w:val="28"/>
          <w:szCs w:val="28"/>
        </w:rPr>
        <w:t xml:space="preserve">  </w:t>
      </w:r>
    </w:p>
    <w:p w14:paraId="20C4CF5E" w14:textId="4614AD13" w:rsidR="005A3588" w:rsidRPr="005A3588" w:rsidRDefault="005A3588" w:rsidP="005A3588">
      <w:pPr>
        <w:spacing w:after="0" w:line="240" w:lineRule="auto"/>
        <w:jc w:val="right"/>
        <w:rPr>
          <w:rFonts w:ascii="Times New Roman" w:eastAsia="Calibri" w:hAnsi="Times New Roman" w:cs="Times New Roman"/>
        </w:rPr>
      </w:pPr>
      <w:r w:rsidRPr="005A3588">
        <w:rPr>
          <w:rFonts w:ascii="Times New Roman" w:eastAsia="Times New Roman" w:hAnsi="Times New Roman" w:cs="Times New Roman"/>
        </w:rPr>
        <w:t xml:space="preserve">ОБРАЗЕЦ № 1     </w:t>
      </w:r>
    </w:p>
    <w:p w14:paraId="3953FA3A" w14:textId="77777777" w:rsidR="005A3588" w:rsidRPr="005A3588"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АКТ № </w:t>
      </w:r>
    </w:p>
    <w:p w14:paraId="65B35BEF" w14:textId="77777777" w:rsidR="005A3588" w:rsidRPr="00957AB4" w:rsidRDefault="005A3588" w:rsidP="005A3588">
      <w:pPr>
        <w:spacing w:after="0" w:line="240" w:lineRule="auto"/>
        <w:jc w:val="center"/>
        <w:rPr>
          <w:rFonts w:ascii="Times New Roman" w:eastAsia="Times New Roman" w:hAnsi="Times New Roman" w:cs="Times New Roman"/>
          <w:b/>
        </w:rPr>
      </w:pPr>
      <w:r w:rsidRPr="005A3588">
        <w:rPr>
          <w:rFonts w:ascii="Times New Roman" w:eastAsia="Times New Roman" w:hAnsi="Times New Roman" w:cs="Times New Roman"/>
          <w:b/>
        </w:rPr>
        <w:t xml:space="preserve">проверки соблюдения </w:t>
      </w:r>
      <w:r w:rsidRPr="00957AB4">
        <w:rPr>
          <w:rFonts w:ascii="Times New Roman" w:eastAsia="Times New Roman" w:hAnsi="Times New Roman" w:cs="Times New Roman"/>
          <w:b/>
        </w:rPr>
        <w:t>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2CDACA00"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_________________________________________№ _________</w:t>
      </w:r>
      <w:proofErr w:type="gramStart"/>
      <w:r w:rsidRPr="00957AB4">
        <w:rPr>
          <w:rFonts w:ascii="Times New Roman" w:eastAsia="Times New Roman" w:hAnsi="Times New Roman" w:cs="Times New Roman"/>
          <w:b/>
        </w:rPr>
        <w:t>от  «</w:t>
      </w:r>
      <w:proofErr w:type="gramEnd"/>
      <w:r w:rsidRPr="00957AB4">
        <w:rPr>
          <w:rFonts w:ascii="Times New Roman" w:eastAsia="Times New Roman" w:hAnsi="Times New Roman" w:cs="Times New Roman"/>
          <w:b/>
        </w:rPr>
        <w:t>____»___________20___</w:t>
      </w:r>
    </w:p>
    <w:p w14:paraId="6084243C" w14:textId="77777777" w:rsidR="005A3588" w:rsidRPr="00957AB4" w:rsidRDefault="005A3588" w:rsidP="005A3588">
      <w:pPr>
        <w:spacing w:after="0" w:line="240" w:lineRule="auto"/>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 xml:space="preserve">                                            (указать наименование договора)</w:t>
      </w:r>
    </w:p>
    <w:p w14:paraId="486F0184" w14:textId="77777777" w:rsidR="005A3588" w:rsidRPr="00957AB4" w:rsidRDefault="005A3588" w:rsidP="005A3588">
      <w:pPr>
        <w:spacing w:after="0" w:line="240" w:lineRule="auto"/>
        <w:jc w:val="center"/>
        <w:rPr>
          <w:rFonts w:ascii="Times New Roman" w:eastAsia="Times New Roman" w:hAnsi="Times New Roman" w:cs="Times New Roman"/>
          <w:b/>
        </w:rPr>
      </w:pPr>
      <w:r w:rsidRPr="00957AB4">
        <w:rPr>
          <w:rFonts w:ascii="Times New Roman" w:eastAsia="Times New Roman" w:hAnsi="Times New Roman" w:cs="Times New Roman"/>
          <w:b/>
        </w:rPr>
        <w:t>между_______________________________________________________________________</w:t>
      </w:r>
    </w:p>
    <w:p w14:paraId="5ED0AEED" w14:textId="0EDDC289" w:rsidR="005A3588" w:rsidRPr="00957AB4" w:rsidRDefault="005A3588" w:rsidP="005A3588">
      <w:pPr>
        <w:spacing w:after="0" w:line="240" w:lineRule="auto"/>
        <w:jc w:val="center"/>
        <w:rPr>
          <w:rFonts w:ascii="Times New Roman" w:eastAsia="Times New Roman" w:hAnsi="Times New Roman" w:cs="Times New Roman"/>
          <w:vertAlign w:val="subscript"/>
        </w:rPr>
      </w:pPr>
      <w:r w:rsidRPr="00957AB4">
        <w:rPr>
          <w:rFonts w:ascii="Times New Roman" w:eastAsia="Times New Roman" w:hAnsi="Times New Roman" w:cs="Times New Roman"/>
          <w:vertAlign w:val="subscript"/>
        </w:rPr>
        <w:t>(указать наименования сторон)</w:t>
      </w:r>
    </w:p>
    <w:p w14:paraId="06D3A8FF"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roofErr w:type="gramStart"/>
      <w:r w:rsidRPr="00957AB4">
        <w:rPr>
          <w:rFonts w:ascii="Times New Roman" w:eastAsia="Times New Roman" w:hAnsi="Times New Roman" w:cs="Times New Roman"/>
          <w:sz w:val="23"/>
          <w:szCs w:val="23"/>
        </w:rPr>
        <w:t xml:space="preserve">«  </w:t>
      </w:r>
      <w:proofErr w:type="gramEnd"/>
      <w:r w:rsidRPr="00957AB4">
        <w:rPr>
          <w:rFonts w:ascii="Times New Roman" w:eastAsia="Times New Roman" w:hAnsi="Times New Roman" w:cs="Times New Roman"/>
          <w:sz w:val="23"/>
          <w:szCs w:val="23"/>
        </w:rPr>
        <w:t xml:space="preserve">   » ____________ 20___г.  __</w:t>
      </w:r>
      <w:proofErr w:type="gramStart"/>
      <w:r w:rsidRPr="00957AB4">
        <w:rPr>
          <w:rFonts w:ascii="Times New Roman" w:eastAsia="Times New Roman" w:hAnsi="Times New Roman" w:cs="Times New Roman"/>
          <w:sz w:val="23"/>
          <w:szCs w:val="23"/>
        </w:rPr>
        <w:t>_:_</w:t>
      </w:r>
      <w:proofErr w:type="gramEnd"/>
      <w:r w:rsidRPr="00957AB4">
        <w:rPr>
          <w:rFonts w:ascii="Times New Roman" w:eastAsia="Times New Roman" w:hAnsi="Times New Roman" w:cs="Times New Roman"/>
          <w:sz w:val="23"/>
          <w:szCs w:val="23"/>
        </w:rPr>
        <w:t>_ч.</w:t>
      </w:r>
    </w:p>
    <w:p w14:paraId="0106EB8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957AB4">
        <w:rPr>
          <w:rFonts w:ascii="Times New Roman" w:eastAsia="Times New Roman" w:hAnsi="Times New Roman" w:cs="Times New Roman"/>
          <w:sz w:val="23"/>
          <w:szCs w:val="23"/>
        </w:rPr>
        <w:t>):  _</w:t>
      </w:r>
      <w:proofErr w:type="gramEnd"/>
      <w:r w:rsidRPr="00957AB4">
        <w:rPr>
          <w:rFonts w:ascii="Times New Roman" w:eastAsia="Times New Roman" w:hAnsi="Times New Roman" w:cs="Times New Roman"/>
          <w:sz w:val="23"/>
          <w:szCs w:val="23"/>
        </w:rPr>
        <w:t>____________________________________________________________________________</w:t>
      </w:r>
    </w:p>
    <w:p w14:paraId="01861F98"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1176A845"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Работы выполняются по наряду (распоряжению) № ________________________________</w:t>
      </w:r>
    </w:p>
    <w:p w14:paraId="102217D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6F8C00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_____________________________________________________________________________</w:t>
      </w:r>
    </w:p>
    <w:p w14:paraId="0FEC6C02" w14:textId="77777777" w:rsidR="005A3588" w:rsidRPr="005A3588" w:rsidRDefault="005A3588" w:rsidP="005A3588">
      <w:pPr>
        <w:spacing w:after="0" w:line="240" w:lineRule="auto"/>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Комиссия в составе:</w:t>
      </w:r>
    </w:p>
    <w:p w14:paraId="7BF84A2C"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7F42807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5465A6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______________________________________________________________</w:t>
      </w:r>
    </w:p>
    <w:p w14:paraId="6707C65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(Ф.И.О. должность)</w:t>
      </w:r>
    </w:p>
    <w:p w14:paraId="304FC62D"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5A3588" w:rsidRPr="005A3588" w14:paraId="469B1594"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tcPr>
          <w:p w14:paraId="7F728163"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п/п</w:t>
            </w:r>
          </w:p>
          <w:p w14:paraId="66DAB96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006DFB5"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2C10D4D"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53282833"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Ф.И.О. нарушителя,  подрядная организация</w:t>
            </w:r>
          </w:p>
        </w:tc>
      </w:tr>
      <w:tr w:rsidR="005A3588" w:rsidRPr="005A3588" w14:paraId="2E88F009" w14:textId="77777777" w:rsidTr="005A3588">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6979B91" w14:textId="77777777" w:rsidR="005A3588" w:rsidRPr="005A3588" w:rsidRDefault="005A3588" w:rsidP="005A3588">
            <w:pPr>
              <w:spacing w:after="0" w:line="240" w:lineRule="auto"/>
              <w:jc w:val="both"/>
              <w:rPr>
                <w:rFonts w:ascii="Times New Roman" w:eastAsia="Times New Roman" w:hAnsi="Times New Roman" w:cs="Calibri"/>
                <w:sz w:val="23"/>
                <w:szCs w:val="23"/>
              </w:rPr>
            </w:pPr>
            <w:r w:rsidRPr="005A3588">
              <w:rPr>
                <w:rFonts w:ascii="Times New Roman" w:eastAsia="Times New Roman" w:hAnsi="Times New Roman"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4137EA7C"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192B649A"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30BF1B59" w14:textId="77777777" w:rsidR="005A3588" w:rsidRPr="005A3588" w:rsidRDefault="005A3588" w:rsidP="005A3588">
            <w:pPr>
              <w:spacing w:after="0" w:line="240" w:lineRule="auto"/>
              <w:jc w:val="center"/>
              <w:rPr>
                <w:rFonts w:ascii="Times New Roman" w:eastAsia="Times New Roman" w:hAnsi="Times New Roman" w:cs="Calibri"/>
                <w:sz w:val="23"/>
                <w:szCs w:val="23"/>
              </w:rPr>
            </w:pPr>
            <w:r w:rsidRPr="005A3588">
              <w:rPr>
                <w:rFonts w:ascii="Times New Roman" w:eastAsia="Times New Roman" w:hAnsi="Times New Roman" w:cs="Calibri"/>
                <w:sz w:val="23"/>
                <w:szCs w:val="23"/>
              </w:rPr>
              <w:t>4</w:t>
            </w:r>
          </w:p>
        </w:tc>
      </w:tr>
      <w:tr w:rsidR="005A3588" w:rsidRPr="005A3588" w14:paraId="08CBB5A4" w14:textId="77777777" w:rsidTr="005A3588">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566D66C7"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E0CD482"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D414E8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1D6D651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1D544AF2"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A041459"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598D3D8C"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A7F0BF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16F9B521"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4A67CA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02088EA0"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r w:rsidR="005A3588" w:rsidRPr="005A3588" w14:paraId="485B8DA7" w14:textId="77777777" w:rsidTr="005A3588">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5CBEFF2" w14:textId="77777777" w:rsidR="005A3588" w:rsidRPr="005A3588" w:rsidRDefault="005A3588" w:rsidP="005A3588">
            <w:pPr>
              <w:spacing w:after="0" w:line="240" w:lineRule="auto"/>
              <w:jc w:val="center"/>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3BC0F31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43A09C6"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p w14:paraId="7195E404"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E596DA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67D097C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p>
        </w:tc>
      </w:tr>
    </w:tbl>
    <w:p w14:paraId="7B5609C5" w14:textId="77777777" w:rsidR="005A3588" w:rsidRPr="005A3588" w:rsidRDefault="005A3588" w:rsidP="005A3588">
      <w:pPr>
        <w:spacing w:after="0" w:line="240" w:lineRule="auto"/>
        <w:jc w:val="both"/>
        <w:rPr>
          <w:rFonts w:ascii="Times New Roman" w:eastAsia="Times New Roman" w:hAnsi="Times New Roman" w:cs="Times New Roman"/>
          <w:b/>
          <w:sz w:val="23"/>
          <w:szCs w:val="23"/>
          <w:lang w:eastAsia="en-US"/>
        </w:rPr>
      </w:pPr>
      <w:r w:rsidRPr="005A3588">
        <w:rPr>
          <w:rFonts w:ascii="Times New Roman" w:eastAsia="Times New Roman" w:hAnsi="Times New Roman" w:cs="Times New Roman"/>
          <w:b/>
          <w:sz w:val="23"/>
          <w:szCs w:val="23"/>
        </w:rPr>
        <w:t>Оценка и выводы по результатам проверки:</w:t>
      </w:r>
      <w:r w:rsidRPr="005A3588">
        <w:rPr>
          <w:rFonts w:ascii="Times New Roman" w:eastAsia="Times New Roman" w:hAnsi="Times New Roman" w:cs="Times New Roman"/>
          <w:sz w:val="23"/>
          <w:szCs w:val="23"/>
        </w:rPr>
        <w:t xml:space="preserve">    </w:t>
      </w:r>
    </w:p>
    <w:p w14:paraId="2EC1BD0F"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По результатам проверки предлагается:</w:t>
      </w:r>
    </w:p>
    <w:p w14:paraId="597EB0E7"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1.</w:t>
      </w:r>
    </w:p>
    <w:p w14:paraId="6C55808E"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2.</w:t>
      </w:r>
    </w:p>
    <w:p w14:paraId="2731C458" w14:textId="77777777" w:rsidR="005A3588" w:rsidRPr="005A3588"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Подписи членов </w:t>
      </w:r>
      <w:proofErr w:type="gramStart"/>
      <w:r w:rsidRPr="005A3588">
        <w:rPr>
          <w:rFonts w:ascii="Times New Roman" w:eastAsia="Times New Roman" w:hAnsi="Times New Roman" w:cs="Times New Roman"/>
          <w:sz w:val="23"/>
          <w:szCs w:val="23"/>
        </w:rPr>
        <w:t xml:space="preserve">комиссии:   </w:t>
      </w:r>
      <w:proofErr w:type="gramEnd"/>
      <w:r w:rsidRPr="005A3588">
        <w:rPr>
          <w:rFonts w:ascii="Times New Roman" w:eastAsia="Times New Roman" w:hAnsi="Times New Roman" w:cs="Times New Roman"/>
          <w:sz w:val="23"/>
          <w:szCs w:val="23"/>
        </w:rPr>
        <w:t>Должность  _______________________/Ф.И.О.</w:t>
      </w:r>
    </w:p>
    <w:p w14:paraId="3B46281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5A3588">
        <w:rPr>
          <w:rFonts w:ascii="Times New Roman" w:eastAsia="Times New Roman" w:hAnsi="Times New Roman" w:cs="Times New Roman"/>
          <w:sz w:val="23"/>
          <w:szCs w:val="23"/>
        </w:rPr>
        <w:t xml:space="preserve">                                                  </w:t>
      </w:r>
      <w:r w:rsidRPr="00957AB4">
        <w:rPr>
          <w:rFonts w:ascii="Times New Roman" w:eastAsia="Times New Roman" w:hAnsi="Times New Roman" w:cs="Times New Roman"/>
          <w:sz w:val="23"/>
          <w:szCs w:val="23"/>
        </w:rPr>
        <w:t xml:space="preserve">Должность________________________/Ф.И.О.                                                    </w:t>
      </w:r>
    </w:p>
    <w:p w14:paraId="0D7C6561"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                                                  </w:t>
      </w:r>
    </w:p>
    <w:p w14:paraId="7849F31B" w14:textId="77777777" w:rsidR="005A3588" w:rsidRPr="00957AB4" w:rsidRDefault="005A3588" w:rsidP="005A3588">
      <w:pPr>
        <w:spacing w:after="0" w:line="240" w:lineRule="auto"/>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С актом ознакомлен и один экземпляр получил представитель Подрядной организации__________________________________________________________________</w:t>
      </w:r>
    </w:p>
    <w:p w14:paraId="48004DD7" w14:textId="77777777" w:rsidR="005A3588" w:rsidRPr="00957AB4" w:rsidRDefault="005A3588" w:rsidP="005A3588">
      <w:pPr>
        <w:spacing w:after="0" w:line="240" w:lineRule="auto"/>
        <w:jc w:val="center"/>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(должность, Ф.И.О., подпись, дата)</w:t>
      </w:r>
    </w:p>
    <w:p w14:paraId="4EB714D6"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p>
    <w:p w14:paraId="60A72683"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w:t>
      </w:r>
      <w:proofErr w:type="gramStart"/>
      <w:r w:rsidRPr="00957AB4">
        <w:rPr>
          <w:rFonts w:ascii="Times New Roman" w:eastAsia="Times New Roman" w:hAnsi="Times New Roman" w:cs="Times New Roman"/>
          <w:sz w:val="23"/>
          <w:szCs w:val="23"/>
        </w:rPr>
        <w:t>В</w:t>
      </w:r>
      <w:proofErr w:type="gramEnd"/>
      <w:r w:rsidRPr="00957AB4">
        <w:rPr>
          <w:rFonts w:ascii="Times New Roman" w:eastAsia="Times New Roman" w:hAnsi="Times New Roman" w:cs="Times New Roman"/>
          <w:sz w:val="23"/>
          <w:szCs w:val="23"/>
        </w:rPr>
        <w:t xml:space="preserve"> случае отказа представителя Подрядной организации об ознакомлении с актом):</w:t>
      </w:r>
    </w:p>
    <w:p w14:paraId="077D6874"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От подписи об ознакомлении с настоящим актом отказался.</w:t>
      </w:r>
    </w:p>
    <w:p w14:paraId="711CDD17"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Обстоятельства, причины </w:t>
      </w:r>
      <w:proofErr w:type="gramStart"/>
      <w:r w:rsidRPr="00957AB4">
        <w:rPr>
          <w:rFonts w:ascii="Times New Roman" w:eastAsia="Times New Roman" w:hAnsi="Times New Roman" w:cs="Times New Roman"/>
          <w:sz w:val="23"/>
          <w:szCs w:val="23"/>
        </w:rPr>
        <w:t>отказа:_</w:t>
      </w:r>
      <w:proofErr w:type="gramEnd"/>
      <w:r w:rsidRPr="00957AB4">
        <w:rPr>
          <w:rFonts w:ascii="Times New Roman" w:eastAsia="Times New Roman" w:hAnsi="Times New Roman" w:cs="Times New Roman"/>
          <w:sz w:val="23"/>
          <w:szCs w:val="23"/>
        </w:rPr>
        <w:t>_________________________________________</w:t>
      </w:r>
    </w:p>
    <w:p w14:paraId="7B5AA8F9" w14:textId="77777777" w:rsidR="005A3588" w:rsidRPr="00957AB4" w:rsidRDefault="005A3588" w:rsidP="005A3588">
      <w:pPr>
        <w:spacing w:after="0" w:line="240" w:lineRule="auto"/>
        <w:jc w:val="both"/>
        <w:rPr>
          <w:rFonts w:ascii="Times New Roman" w:eastAsia="Times New Roman" w:hAnsi="Times New Roman" w:cs="Times New Roman"/>
          <w:sz w:val="23"/>
          <w:szCs w:val="23"/>
        </w:rPr>
      </w:pPr>
      <w:r w:rsidRPr="00957AB4">
        <w:rPr>
          <w:rFonts w:ascii="Times New Roman" w:eastAsia="Times New Roman" w:hAnsi="Times New Roman" w:cs="Times New Roman"/>
          <w:sz w:val="23"/>
          <w:szCs w:val="23"/>
        </w:rPr>
        <w:t xml:space="preserve">Подписи членов </w:t>
      </w:r>
      <w:proofErr w:type="gramStart"/>
      <w:r w:rsidRPr="00957AB4">
        <w:rPr>
          <w:rFonts w:ascii="Times New Roman" w:eastAsia="Times New Roman" w:hAnsi="Times New Roman" w:cs="Times New Roman"/>
          <w:sz w:val="23"/>
          <w:szCs w:val="23"/>
        </w:rPr>
        <w:t xml:space="preserve">комиссии:   </w:t>
      </w:r>
      <w:proofErr w:type="gramEnd"/>
      <w:r w:rsidRPr="00957AB4">
        <w:rPr>
          <w:rFonts w:ascii="Times New Roman" w:eastAsia="Times New Roman" w:hAnsi="Times New Roman" w:cs="Times New Roman"/>
          <w:sz w:val="23"/>
          <w:szCs w:val="23"/>
        </w:rPr>
        <w:t>Должность  _______________________/Ф.И.О.</w:t>
      </w:r>
    </w:p>
    <w:p w14:paraId="1307AE37" w14:textId="1ED75DD8" w:rsidR="005A3588" w:rsidRPr="005A3588" w:rsidRDefault="005A3588" w:rsidP="005A3588">
      <w:pPr>
        <w:spacing w:after="0" w:line="240" w:lineRule="auto"/>
        <w:rPr>
          <w:rFonts w:ascii="Times New Roman" w:eastAsia="Times New Roman" w:hAnsi="Times New Roman" w:cs="Times New Roman"/>
        </w:rPr>
      </w:pPr>
      <w:r w:rsidRPr="00957AB4">
        <w:rPr>
          <w:rFonts w:ascii="Times New Roman" w:eastAsia="Times New Roman" w:hAnsi="Times New Roman" w:cs="Times New Roman"/>
          <w:sz w:val="23"/>
          <w:szCs w:val="23"/>
        </w:rPr>
        <w:t xml:space="preserve">                                                  Должность________________________/Ф.И.О.                                                    </w:t>
      </w:r>
    </w:p>
    <w:p w14:paraId="28B334DF" w14:textId="77777777" w:rsidR="005A3588" w:rsidRPr="005A3588" w:rsidRDefault="005A3588" w:rsidP="005A3588">
      <w:pPr>
        <w:suppressAutoHyphens/>
        <w:autoSpaceDE w:val="0"/>
        <w:spacing w:line="240" w:lineRule="auto"/>
        <w:ind w:firstLine="6804"/>
        <w:jc w:val="center"/>
        <w:outlineLvl w:val="0"/>
        <w:rPr>
          <w:rFonts w:ascii="Times New Roman" w:eastAsia="Times New Roman" w:hAnsi="Times New Roman" w:cs="Times New Roman"/>
          <w:b/>
          <w:i/>
          <w:sz w:val="22"/>
          <w:szCs w:val="22"/>
          <w:lang w:eastAsia="ar-SA"/>
        </w:rPr>
      </w:pPr>
    </w:p>
    <w:p w14:paraId="7E000E06" w14:textId="1ED2DB0E" w:rsidR="005A3588" w:rsidRPr="005A3588" w:rsidRDefault="00810DE4" w:rsidP="005A3588">
      <w:pPr>
        <w:suppressAutoHyphens/>
        <w:autoSpaceDE w:val="0"/>
        <w:spacing w:line="240" w:lineRule="auto"/>
        <w:ind w:firstLine="6804"/>
        <w:jc w:val="center"/>
        <w:outlineLvl w:val="0"/>
        <w:rPr>
          <w:rFonts w:ascii="Times New Roman" w:eastAsia="Times New Roman" w:hAnsi="Times New Roman" w:cs="Times New Roman"/>
          <w:b/>
          <w:sz w:val="22"/>
          <w:szCs w:val="22"/>
          <w:lang w:eastAsia="ar-SA"/>
        </w:rPr>
      </w:pPr>
      <w:r>
        <w:rPr>
          <w:rFonts w:ascii="Times New Roman" w:eastAsia="Times New Roman" w:hAnsi="Times New Roman" w:cs="Times New Roman"/>
          <w:b/>
          <w:i/>
          <w:sz w:val="22"/>
          <w:szCs w:val="22"/>
          <w:lang w:eastAsia="ar-SA"/>
        </w:rPr>
        <w:t xml:space="preserve">  Приложение № 9</w:t>
      </w:r>
      <w:r w:rsidR="005A3588" w:rsidRPr="005A3588">
        <w:rPr>
          <w:rFonts w:ascii="Times New Roman" w:eastAsia="Times New Roman" w:hAnsi="Times New Roman" w:cs="Times New Roman"/>
          <w:b/>
          <w:i/>
          <w:sz w:val="22"/>
          <w:szCs w:val="22"/>
          <w:lang w:eastAsia="ar-SA"/>
        </w:rPr>
        <w:br/>
      </w:r>
      <w:r w:rsidR="005A3588" w:rsidRPr="005A3588">
        <w:rPr>
          <w:rFonts w:ascii="Times New Roman" w:eastAsia="Times New Roman" w:hAnsi="Times New Roman" w:cs="Times New Roman"/>
          <w:b/>
          <w:sz w:val="22"/>
          <w:szCs w:val="22"/>
          <w:lang w:eastAsia="ar-SA"/>
        </w:rPr>
        <w:t>Соглашение о соблюдении Подрядчиком требований в области антитеррористической безопасности</w:t>
      </w:r>
    </w:p>
    <w:p w14:paraId="6326F32A" w14:textId="77777777" w:rsidR="005A3588" w:rsidRPr="005A3588" w:rsidRDefault="005A3588" w:rsidP="005A3588">
      <w:pPr>
        <w:suppressAutoHyphens/>
        <w:spacing w:after="0" w:line="240" w:lineRule="auto"/>
        <w:jc w:val="right"/>
        <w:rPr>
          <w:rFonts w:ascii="Times New Roman" w:eastAsia="Times New Roman" w:hAnsi="Times New Roman" w:cs="Times New Roman"/>
          <w:b/>
          <w:spacing w:val="-3"/>
          <w:sz w:val="24"/>
          <w:szCs w:val="24"/>
        </w:rPr>
      </w:pPr>
      <w:r w:rsidRPr="005A3588">
        <w:rPr>
          <w:rFonts w:ascii="Times New Roman" w:eastAsia="Times New Roman" w:hAnsi="Times New Roman" w:cs="Times New Roman"/>
          <w:b/>
          <w:sz w:val="24"/>
          <w:szCs w:val="24"/>
        </w:rPr>
        <w:t xml:space="preserve"> </w:t>
      </w:r>
      <w:proofErr w:type="gramStart"/>
      <w:r w:rsidRPr="005A3588">
        <w:rPr>
          <w:rFonts w:ascii="Times New Roman" w:eastAsia="Times New Roman" w:hAnsi="Times New Roman" w:cs="Times New Roman"/>
          <w:b/>
          <w:sz w:val="24"/>
          <w:szCs w:val="24"/>
        </w:rPr>
        <w:t>« _</w:t>
      </w:r>
      <w:proofErr w:type="gramEnd"/>
      <w:r w:rsidRPr="005A3588">
        <w:rPr>
          <w:rFonts w:ascii="Times New Roman" w:eastAsia="Times New Roman" w:hAnsi="Times New Roman" w:cs="Times New Roman"/>
          <w:b/>
          <w:sz w:val="24"/>
          <w:szCs w:val="24"/>
        </w:rPr>
        <w:t>__»________20___ г.</w:t>
      </w:r>
    </w:p>
    <w:p w14:paraId="684B7D2E" w14:textId="77777777" w:rsidR="005A3588" w:rsidRPr="005A3588" w:rsidRDefault="005A3588" w:rsidP="005A3588">
      <w:pPr>
        <w:suppressAutoHyphens/>
        <w:spacing w:after="0" w:line="240" w:lineRule="auto"/>
        <w:ind w:firstLine="709"/>
        <w:jc w:val="both"/>
        <w:rPr>
          <w:rFonts w:ascii="Times New Roman" w:eastAsia="Times New Roman" w:hAnsi="Times New Roman" w:cs="Times New Roman"/>
          <w:b/>
          <w:spacing w:val="-3"/>
          <w:sz w:val="24"/>
          <w:szCs w:val="24"/>
        </w:rPr>
      </w:pPr>
    </w:p>
    <w:p w14:paraId="330E2F45" w14:textId="77777777" w:rsidR="005A3588" w:rsidRPr="005A3588" w:rsidRDefault="005A3588" w:rsidP="005A3588">
      <w:pPr>
        <w:spacing w:before="120" w:line="240" w:lineRule="auto"/>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заказчика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«Заказчик»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одной стороны, и</w:t>
      </w:r>
    </w:p>
    <w:p w14:paraId="4238309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b/>
          <w:spacing w:val="-3"/>
          <w:sz w:val="22"/>
          <w:szCs w:val="22"/>
        </w:rPr>
      </w:pPr>
      <w:r w:rsidRPr="005A3588">
        <w:rPr>
          <w:rFonts w:ascii="Times New Roman" w:eastAsia="Times New Roman" w:hAnsi="Times New Roman" w:cs="Times New Roman"/>
          <w:sz w:val="22"/>
          <w:szCs w:val="22"/>
        </w:rPr>
        <w:t>[</w:t>
      </w:r>
      <w:r w:rsidRPr="005A3588">
        <w:rPr>
          <w:rFonts w:ascii="Times New Roman" w:eastAsia="Times New Roman" w:hAnsi="Times New Roman" w:cs="Times New Roman"/>
          <w:b/>
          <w:i/>
          <w:sz w:val="22"/>
          <w:szCs w:val="22"/>
        </w:rPr>
        <w:t>наименование подрядчика</w:t>
      </w:r>
      <w:r w:rsidRPr="005A3588">
        <w:rPr>
          <w:rFonts w:ascii="Times New Roman" w:eastAsia="Times New Roman" w:hAnsi="Times New Roman" w:cs="Times New Roman"/>
          <w:sz w:val="22"/>
          <w:szCs w:val="22"/>
        </w:rPr>
        <w:t xml:space="preserve">], именуемое в дальнейшем </w:t>
      </w:r>
      <w:r w:rsidRPr="005A3588">
        <w:rPr>
          <w:rFonts w:ascii="Times New Roman" w:eastAsia="Times New Roman" w:hAnsi="Times New Roman" w:cs="Times New Roman"/>
          <w:b/>
          <w:sz w:val="22"/>
          <w:szCs w:val="22"/>
        </w:rPr>
        <w:t>«Подрядчик»</w:t>
      </w:r>
      <w:r w:rsidRPr="005A3588">
        <w:rPr>
          <w:rFonts w:ascii="Times New Roman" w:eastAsia="Times New Roman" w:hAnsi="Times New Roman" w:cs="Times New Roman"/>
          <w:sz w:val="22"/>
          <w:szCs w:val="22"/>
        </w:rPr>
        <w:t>, в лице [</w:t>
      </w:r>
      <w:r w:rsidRPr="005A3588">
        <w:rPr>
          <w:rFonts w:ascii="Times New Roman" w:eastAsia="Times New Roman" w:hAnsi="Times New Roman" w:cs="Times New Roman"/>
          <w:i/>
          <w:sz w:val="22"/>
          <w:szCs w:val="22"/>
        </w:rPr>
        <w:t>ФИО, должность</w:t>
      </w:r>
      <w:r w:rsidRPr="005A3588">
        <w:rPr>
          <w:rFonts w:ascii="Times New Roman" w:eastAsia="Times New Roman" w:hAnsi="Times New Roman" w:cs="Times New Roman"/>
          <w:sz w:val="22"/>
          <w:szCs w:val="22"/>
        </w:rPr>
        <w:t xml:space="preserve">], действующего(-ей) на основании </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i/>
          <w:sz w:val="22"/>
          <w:szCs w:val="22"/>
        </w:rPr>
        <w:t>наименование документа (если по доверенности, указать №, дату</w:t>
      </w:r>
      <w:r w:rsidRPr="005A3588">
        <w:rPr>
          <w:rFonts w:ascii="Times New Roman" w:eastAsia="Times New Roman" w:hAnsi="Times New Roman" w:cs="Times New Roman"/>
          <w:bCs/>
          <w:sz w:val="22"/>
          <w:szCs w:val="22"/>
        </w:rPr>
        <w:t>]</w:t>
      </w:r>
      <w:r w:rsidRPr="005A3588">
        <w:rPr>
          <w:rFonts w:ascii="Times New Roman" w:eastAsia="Times New Roman" w:hAnsi="Times New Roman" w:cs="Times New Roman"/>
          <w:sz w:val="22"/>
          <w:szCs w:val="22"/>
        </w:rPr>
        <w:t>, с другой стороны,</w:t>
      </w:r>
      <w:r w:rsidRPr="005A3588">
        <w:rPr>
          <w:rFonts w:ascii="Times New Roman" w:eastAsia="Times New Roman" w:hAnsi="Times New Roman" w:cs="Times New Roman"/>
          <w:b/>
          <w:spacing w:val="-3"/>
          <w:sz w:val="22"/>
          <w:szCs w:val="22"/>
        </w:rPr>
        <w:tab/>
      </w:r>
    </w:p>
    <w:p w14:paraId="00AC4E53" w14:textId="77777777" w:rsidR="005A3588" w:rsidRPr="005A3588" w:rsidRDefault="005A3588" w:rsidP="005A3588">
      <w:pPr>
        <w:suppressAutoHyphens/>
        <w:spacing w:before="120" w:after="0" w:line="240" w:lineRule="auto"/>
        <w:jc w:val="both"/>
        <w:rPr>
          <w:rFonts w:ascii="Times New Roman" w:eastAsia="Times New Roman" w:hAnsi="Times New Roman" w:cs="Times New Roman"/>
          <w:spacing w:val="-3"/>
          <w:sz w:val="22"/>
          <w:szCs w:val="22"/>
        </w:rPr>
      </w:pPr>
      <w:r w:rsidRPr="005A3588">
        <w:rPr>
          <w:rFonts w:ascii="Times New Roman" w:eastAsia="Times New Roman" w:hAnsi="Times New Roman" w:cs="Times New Roman"/>
          <w:spacing w:val="4"/>
          <w:sz w:val="22"/>
          <w:szCs w:val="22"/>
        </w:rPr>
        <w:t>заключили настоящее соглашение (далее – «</w:t>
      </w:r>
      <w:r w:rsidRPr="005A3588">
        <w:rPr>
          <w:rFonts w:ascii="Times New Roman" w:eastAsia="Times New Roman" w:hAnsi="Times New Roman" w:cs="Times New Roman"/>
          <w:b/>
          <w:spacing w:val="4"/>
          <w:sz w:val="22"/>
          <w:szCs w:val="22"/>
        </w:rPr>
        <w:t>Соглашение</w:t>
      </w:r>
      <w:r w:rsidRPr="005A3588">
        <w:rPr>
          <w:rFonts w:ascii="Times New Roman" w:eastAsia="Times New Roman" w:hAnsi="Times New Roman" w:cs="Times New Roman"/>
          <w:spacing w:val="4"/>
          <w:sz w:val="22"/>
          <w:szCs w:val="22"/>
        </w:rPr>
        <w:t>») к Договору подряда на ремонтные работы № [</w:t>
      </w:r>
      <w:r w:rsidRPr="005A3588">
        <w:rPr>
          <w:rFonts w:ascii="Times New Roman" w:eastAsia="Times New Roman" w:hAnsi="Times New Roman" w:cs="Times New Roman"/>
          <w:i/>
          <w:spacing w:val="4"/>
          <w:sz w:val="22"/>
          <w:szCs w:val="22"/>
        </w:rPr>
        <w:t>номер</w:t>
      </w:r>
      <w:r w:rsidRPr="005A3588">
        <w:rPr>
          <w:rFonts w:ascii="Times New Roman" w:eastAsia="Times New Roman" w:hAnsi="Times New Roman" w:cs="Times New Roman"/>
          <w:spacing w:val="4"/>
          <w:sz w:val="22"/>
          <w:szCs w:val="22"/>
        </w:rPr>
        <w:t>] от [</w:t>
      </w:r>
      <w:r w:rsidRPr="005A3588">
        <w:rPr>
          <w:rFonts w:ascii="Times New Roman" w:eastAsia="Times New Roman" w:hAnsi="Times New Roman" w:cs="Times New Roman"/>
          <w:i/>
          <w:spacing w:val="4"/>
          <w:sz w:val="22"/>
          <w:szCs w:val="22"/>
        </w:rPr>
        <w:t>дата</w:t>
      </w:r>
      <w:r w:rsidRPr="005A3588">
        <w:rPr>
          <w:rFonts w:ascii="Times New Roman" w:eastAsia="Times New Roman" w:hAnsi="Times New Roman" w:cs="Times New Roman"/>
          <w:spacing w:val="4"/>
          <w:sz w:val="22"/>
          <w:szCs w:val="22"/>
        </w:rPr>
        <w:t>] (далее – «</w:t>
      </w:r>
      <w:r w:rsidRPr="005A3588">
        <w:rPr>
          <w:rFonts w:ascii="Times New Roman" w:eastAsia="Times New Roman" w:hAnsi="Times New Roman" w:cs="Times New Roman"/>
          <w:b/>
          <w:spacing w:val="4"/>
          <w:sz w:val="22"/>
          <w:szCs w:val="22"/>
        </w:rPr>
        <w:t>Договор</w:t>
      </w:r>
      <w:r w:rsidRPr="005A3588">
        <w:rPr>
          <w:rFonts w:ascii="Times New Roman" w:eastAsia="Times New Roman" w:hAnsi="Times New Roman" w:cs="Times New Roman"/>
          <w:spacing w:val="4"/>
          <w:sz w:val="22"/>
          <w:szCs w:val="22"/>
        </w:rPr>
        <w:t>») о нижеследующем</w:t>
      </w:r>
      <w:r w:rsidRPr="005A3588">
        <w:rPr>
          <w:rFonts w:ascii="Times New Roman" w:eastAsia="Times New Roman" w:hAnsi="Times New Roman" w:cs="Times New Roman"/>
          <w:spacing w:val="-5"/>
          <w:sz w:val="22"/>
          <w:szCs w:val="22"/>
        </w:rPr>
        <w:t>:</w:t>
      </w:r>
    </w:p>
    <w:p w14:paraId="6D456E3D" w14:textId="77777777" w:rsidR="005A3588" w:rsidRPr="005A3588" w:rsidRDefault="005A3588" w:rsidP="005A3588">
      <w:pPr>
        <w:spacing w:after="0" w:line="240" w:lineRule="auto"/>
        <w:ind w:left="360"/>
        <w:jc w:val="center"/>
        <w:rPr>
          <w:rFonts w:ascii="Times New Roman" w:eastAsia="Times New Roman" w:hAnsi="Times New Roman" w:cs="Times New Roman"/>
          <w:b/>
          <w:sz w:val="22"/>
          <w:szCs w:val="22"/>
        </w:rPr>
      </w:pPr>
    </w:p>
    <w:p w14:paraId="1BA2FAD2"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положения</w:t>
      </w:r>
    </w:p>
    <w:p w14:paraId="567D1571" w14:textId="587968E9" w:rsidR="005A3588" w:rsidRPr="005A3588" w:rsidRDefault="00801E18" w:rsidP="00801E1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1.1. </w:t>
      </w:r>
      <w:r w:rsidR="005A3588" w:rsidRPr="005A3588">
        <w:rPr>
          <w:rFonts w:ascii="Times New Roman" w:eastAsia="Times New Roman" w:hAnsi="Times New Roman" w:cs="Times New Roman"/>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005A3588" w:rsidRPr="005A3588">
        <w:rPr>
          <w:rFonts w:ascii="Times New Roman" w:eastAsia="Times New Roman" w:hAnsi="Times New Roman" w:cs="Times New Roman"/>
          <w:sz w:val="22"/>
          <w:szCs w:val="22"/>
        </w:rPr>
        <w:t>внутриобьектового</w:t>
      </w:r>
      <w:proofErr w:type="spellEnd"/>
      <w:r w:rsidR="005A3588" w:rsidRPr="005A3588">
        <w:rPr>
          <w:rFonts w:ascii="Times New Roman" w:eastAsia="Times New Roman" w:hAnsi="Times New Roman" w:cs="Times New Roman"/>
          <w:sz w:val="22"/>
          <w:szCs w:val="22"/>
        </w:rPr>
        <w:t xml:space="preserve"> режимов своими работниками, а также привлеченными Подрядчиком Субподрядными организациями.</w:t>
      </w:r>
    </w:p>
    <w:p w14:paraId="17AC7103"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4D783537" w14:textId="16345D18"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1.2. При проведении Работ </w:t>
      </w:r>
      <w:r w:rsidRPr="00957AB4">
        <w:rPr>
          <w:rFonts w:ascii="Times New Roman" w:eastAsia="Times New Roman" w:hAnsi="Times New Roman" w:cs="Times New Roman"/>
          <w:sz w:val="22"/>
          <w:szCs w:val="22"/>
        </w:rPr>
        <w:t>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957AB4">
        <w:rPr>
          <w:rFonts w:ascii="Times New Roman" w:eastAsia="Times New Roman" w:hAnsi="Times New Roman" w:cs="Times New Roman"/>
          <w:b/>
          <w:sz w:val="22"/>
          <w:szCs w:val="22"/>
        </w:rPr>
        <w:t>АТБ</w:t>
      </w:r>
      <w:r w:rsidRPr="00957AB4">
        <w:rPr>
          <w:rFonts w:ascii="Times New Roman" w:eastAsia="Times New Roman" w:hAnsi="Times New Roman" w:cs="Times New Roman"/>
          <w:sz w:val="22"/>
          <w:szCs w:val="22"/>
        </w:rPr>
        <w:t>»), а также требования локальных нормативных актов Заказчика (далее – «ЛНА»), размещенных на веб-сайте:</w:t>
      </w:r>
      <w:r w:rsidRPr="00957AB4">
        <w:rPr>
          <w:rFonts w:ascii="Times New Roman" w:eastAsia="Times New Roman" w:hAnsi="Times New Roman" w:cs="Times New Roman"/>
          <w:b/>
          <w:i/>
          <w:color w:val="FF0000"/>
          <w:sz w:val="22"/>
          <w:szCs w:val="22"/>
        </w:rPr>
        <w:t xml:space="preserve"> </w:t>
      </w:r>
      <w:hyperlink r:id="rId21" w:history="1">
        <w:r w:rsidR="00487FF1" w:rsidRPr="00487FF1">
          <w:rPr>
            <w:rStyle w:val="ad"/>
            <w:rFonts w:ascii="Times New Roman" w:hAnsi="Times New Roman" w:cs="Times New Roman"/>
            <w:sz w:val="22"/>
            <w:szCs w:val="22"/>
          </w:rPr>
          <w:t>https://www.eurosib-td.ru/ru/zakupki-rabot-i-uslug/dokumenty.php</w:t>
        </w:r>
      </w:hyperlink>
      <w:r w:rsidR="00487FF1" w:rsidRPr="00487FF1">
        <w:rPr>
          <w:rFonts w:ascii="Times New Roman" w:hAnsi="Times New Roman" w:cs="Times New Roman"/>
          <w:sz w:val="22"/>
          <w:szCs w:val="22"/>
        </w:rPr>
        <w:t xml:space="preserve"> </w:t>
      </w:r>
      <w:r w:rsidRPr="00957AB4">
        <w:rPr>
          <w:rFonts w:ascii="Times New Roman" w:eastAsia="Times New Roman" w:hAnsi="Times New Roman" w:cs="Times New Roman"/>
          <w:b/>
          <w:i/>
          <w:sz w:val="22"/>
          <w:szCs w:val="22"/>
        </w:rPr>
        <w:t xml:space="preserve">. </w:t>
      </w:r>
    </w:p>
    <w:p w14:paraId="179E5081" w14:textId="77777777" w:rsidR="005A3588" w:rsidRPr="00957AB4"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2F833051" w14:textId="395226B3"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957AB4">
        <w:rPr>
          <w:rFonts w:ascii="Times New Roman" w:eastAsia="Times New Roman" w:hAnsi="Times New Roman" w:cs="Times New Roman"/>
          <w:sz w:val="22"/>
          <w:szCs w:val="22"/>
        </w:rPr>
        <w:t>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w:t>
      </w:r>
      <w:r w:rsidR="00923739" w:rsidRPr="00957AB4">
        <w:rPr>
          <w:rFonts w:ascii="Times New Roman" w:eastAsia="Times New Roman" w:hAnsi="Times New Roman" w:cs="Times New Roman"/>
          <w:sz w:val="22"/>
          <w:szCs w:val="22"/>
        </w:rPr>
        <w:t xml:space="preserve">дусмотренном </w:t>
      </w:r>
      <w:r w:rsidR="007D0BF1">
        <w:rPr>
          <w:rFonts w:ascii="Times New Roman" w:eastAsia="Times New Roman" w:hAnsi="Times New Roman" w:cs="Times New Roman"/>
          <w:sz w:val="22"/>
          <w:szCs w:val="22"/>
        </w:rPr>
        <w:t>подразделом 24</w:t>
      </w:r>
      <w:r w:rsidR="00923739" w:rsidRPr="00957AB4">
        <w:rPr>
          <w:rFonts w:ascii="Times New Roman" w:eastAsia="Times New Roman" w:hAnsi="Times New Roman" w:cs="Times New Roman"/>
          <w:sz w:val="22"/>
          <w:szCs w:val="22"/>
        </w:rPr>
        <w:t xml:space="preserve"> </w:t>
      </w:r>
      <w:r w:rsidRPr="00957AB4">
        <w:rPr>
          <w:rFonts w:ascii="Times New Roman" w:eastAsia="Times New Roman" w:hAnsi="Times New Roman" w:cs="Times New Roman"/>
          <w:sz w:val="22"/>
          <w:szCs w:val="22"/>
        </w:rPr>
        <w:t>Договора.</w:t>
      </w:r>
    </w:p>
    <w:p w14:paraId="56E169E4" w14:textId="77777777" w:rsidR="005A3588" w:rsidRPr="005A3588" w:rsidRDefault="005A3588" w:rsidP="005A3588">
      <w:pPr>
        <w:widowControl w:val="0"/>
        <w:tabs>
          <w:tab w:val="left" w:pos="1080"/>
          <w:tab w:val="num" w:pos="1811"/>
        </w:tabs>
        <w:autoSpaceDE w:val="0"/>
        <w:autoSpaceDN w:val="0"/>
        <w:adjustRightInd w:val="0"/>
        <w:spacing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1.4.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20A84132" w14:textId="77777777" w:rsidR="005A3588" w:rsidRPr="005A3588" w:rsidRDefault="005A3588" w:rsidP="005A3588">
      <w:pPr>
        <w:widowControl w:val="0"/>
        <w:tabs>
          <w:tab w:val="left" w:pos="1080"/>
        </w:tabs>
        <w:autoSpaceDE w:val="0"/>
        <w:autoSpaceDN w:val="0"/>
        <w:adjustRightInd w:val="0"/>
        <w:spacing w:after="0" w:line="240" w:lineRule="auto"/>
        <w:ind w:left="567"/>
        <w:jc w:val="both"/>
        <w:rPr>
          <w:rFonts w:ascii="Times New Roman" w:eastAsia="Times New Roman" w:hAnsi="Times New Roman" w:cs="Times New Roman"/>
          <w:sz w:val="22"/>
          <w:szCs w:val="22"/>
        </w:rPr>
      </w:pPr>
    </w:p>
    <w:p w14:paraId="71D9EE2F" w14:textId="77777777" w:rsidR="005A3588" w:rsidRPr="005A3588"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5A3588">
        <w:rPr>
          <w:rFonts w:ascii="Times New Roman" w:eastAsia="Times New Roman" w:hAnsi="Times New Roman" w:cs="Times New Roman"/>
          <w:b/>
          <w:sz w:val="22"/>
          <w:szCs w:val="22"/>
        </w:rPr>
        <w:t>Основные требования в области антитеррористической безопасности</w:t>
      </w:r>
    </w:p>
    <w:p w14:paraId="509364C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418F03AF" w14:textId="77777777" w:rsidR="005A3588" w:rsidRPr="005A3588" w:rsidRDefault="005A3588" w:rsidP="005A3588">
      <w:pPr>
        <w:tabs>
          <w:tab w:val="left" w:pos="900"/>
        </w:tabs>
        <w:spacing w:line="240" w:lineRule="auto"/>
        <w:ind w:firstLine="54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в полном объеме несет ответственность за безопасное выполнение работ Субподрядной организацией.</w:t>
      </w:r>
    </w:p>
    <w:p w14:paraId="268D2A0A"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обязан:</w:t>
      </w:r>
    </w:p>
    <w:p w14:paraId="109296D4"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В течение </w:t>
      </w:r>
      <w:r w:rsidRPr="005A3588">
        <w:rPr>
          <w:rFonts w:ascii="Times New Roman" w:eastAsia="Times New Roman" w:hAnsi="Times New Roman" w:cs="Times New Roman"/>
          <w:iCs/>
          <w:sz w:val="22"/>
          <w:szCs w:val="22"/>
        </w:rPr>
        <w:t>[●] дней</w:t>
      </w:r>
      <w:r w:rsidRPr="005A3588">
        <w:rPr>
          <w:rFonts w:ascii="Times New Roman" w:eastAsia="Times New Roman" w:hAnsi="Times New Roman" w:cs="Times New Roman"/>
          <w:sz w:val="22"/>
          <w:szCs w:val="22"/>
        </w:rPr>
        <w:t xml:space="preserve"> с момента получения соответствующего запроса Заказчика предоставить следующие сведения о персонале:</w:t>
      </w:r>
    </w:p>
    <w:p w14:paraId="62B10AA5"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 xml:space="preserve">списки лиц, официально трудоустроенных на момент подачи заявки, силами которых </w:t>
      </w:r>
      <w:r w:rsidRPr="005A3588">
        <w:rPr>
          <w:rFonts w:ascii="Times New Roman" w:eastAsia="Times New Roman" w:hAnsi="Times New Roman" w:cs="Times New Roman"/>
          <w:sz w:val="22"/>
          <w:szCs w:val="22"/>
        </w:rPr>
        <w:lastRenderedPageBreak/>
        <w:t>предполагается выполнение работ;</w:t>
      </w:r>
    </w:p>
    <w:p w14:paraId="3CF24EA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заверенные копии паспортов, трудовых договоров с Подрядчиком, разрешения на работу для иностранных граждан.</w:t>
      </w:r>
    </w:p>
    <w:p w14:paraId="36C06065" w14:textId="77777777" w:rsidR="005A3588" w:rsidRPr="005A3588" w:rsidRDefault="005A3588" w:rsidP="005A3588">
      <w:pPr>
        <w:widowControl w:val="0"/>
        <w:numPr>
          <w:ilvl w:val="2"/>
          <w:numId w:val="23"/>
        </w:numPr>
        <w:tabs>
          <w:tab w:val="left" w:pos="1080"/>
        </w:tabs>
        <w:autoSpaceDE w:val="0"/>
        <w:autoSpaceDN w:val="0"/>
        <w:adjustRightInd w:val="0"/>
        <w:spacing w:after="0" w:line="240" w:lineRule="auto"/>
        <w:ind w:left="0"/>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 заключении Договора:</w:t>
      </w:r>
    </w:p>
    <w:p w14:paraId="0D3EC29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3BBC8BD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B4CFD7C"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согласовывать с дирекцией по защите активов изменения списка лиц, привлекаемых для выполнения Работ.</w:t>
      </w:r>
    </w:p>
    <w:p w14:paraId="63A56419"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5AFDFC0E"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Персонал Подрядчика до начала Работ должен пройти вводный и первичный инструктажи по АТБ.</w:t>
      </w:r>
    </w:p>
    <w:p w14:paraId="5CBB9148"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2C15C16" w14:textId="77777777" w:rsidR="005A3588" w:rsidRPr="005A3588" w:rsidRDefault="005A3588" w:rsidP="005A3588">
      <w:pPr>
        <w:widowControl w:val="0"/>
        <w:numPr>
          <w:ilvl w:val="1"/>
          <w:numId w:val="23"/>
        </w:numPr>
        <w:tabs>
          <w:tab w:val="left" w:pos="1080"/>
        </w:tabs>
        <w:autoSpaceDE w:val="0"/>
        <w:autoSpaceDN w:val="0"/>
        <w:adjustRightInd w:val="0"/>
        <w:spacing w:after="0" w:line="240" w:lineRule="auto"/>
        <w:ind w:firstLine="567"/>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Подрядчику запрещается:</w:t>
      </w:r>
    </w:p>
    <w:p w14:paraId="6EF6852A"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допускать к выполнению Работ работников с признаками алкогольного, наркотического или токсического опьянения;</w:t>
      </w:r>
    </w:p>
    <w:p w14:paraId="025F9FE9"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98666AB"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самовольно изменять условия, последовательность и объем Работ;</w:t>
      </w:r>
    </w:p>
    <w:p w14:paraId="241D6A5E"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17866421"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без необходимости находиться на действующих установках, в производственных помещениях Заказчика;</w:t>
      </w:r>
    </w:p>
    <w:p w14:paraId="19BC0083"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курить вне отведенных для этого мест;</w:t>
      </w:r>
    </w:p>
    <w:p w14:paraId="5C6C4FBF"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размещать или утилизировать любые виды отходов вне отведенных мест;</w:t>
      </w:r>
    </w:p>
    <w:p w14:paraId="423C2808" w14:textId="77777777" w:rsidR="005A3588" w:rsidRPr="005A3588" w:rsidRDefault="005A3588" w:rsidP="005A3588">
      <w:pPr>
        <w:widowControl w:val="0"/>
        <w:numPr>
          <w:ilvl w:val="0"/>
          <w:numId w:val="22"/>
        </w:numPr>
        <w:tabs>
          <w:tab w:val="left" w:pos="900"/>
        </w:tabs>
        <w:autoSpaceDE w:val="0"/>
        <w:autoSpaceDN w:val="0"/>
        <w:adjustRightInd w:val="0"/>
        <w:spacing w:after="0" w:line="240" w:lineRule="auto"/>
        <w:ind w:left="0" w:firstLine="709"/>
        <w:jc w:val="both"/>
        <w:rPr>
          <w:rFonts w:ascii="Times New Roman" w:eastAsia="Times New Roman" w:hAnsi="Times New Roman" w:cs="Times New Roman"/>
          <w:sz w:val="22"/>
          <w:szCs w:val="22"/>
        </w:rPr>
      </w:pPr>
      <w:r w:rsidRPr="005A3588">
        <w:rPr>
          <w:rFonts w:ascii="Times New Roman" w:eastAsia="Times New Roman" w:hAnsi="Times New Roman" w:cs="Times New Roman"/>
          <w:sz w:val="22"/>
          <w:szCs w:val="22"/>
        </w:rPr>
        <w:t>выполнять по собственной инициативе на территории Заказчика работы, не согласованные с Заказчиком.</w:t>
      </w:r>
    </w:p>
    <w:p w14:paraId="18D885FD" w14:textId="77777777" w:rsidR="005A3588" w:rsidRPr="005A3588" w:rsidRDefault="005A3588" w:rsidP="005A3588">
      <w:pPr>
        <w:tabs>
          <w:tab w:val="left" w:pos="900"/>
        </w:tabs>
        <w:spacing w:after="0" w:line="240" w:lineRule="auto"/>
        <w:jc w:val="both"/>
        <w:rPr>
          <w:rFonts w:ascii="Times New Roman" w:eastAsia="Times New Roman" w:hAnsi="Times New Roman" w:cs="Times New Roman"/>
          <w:sz w:val="22"/>
          <w:szCs w:val="22"/>
        </w:rPr>
      </w:pPr>
    </w:p>
    <w:p w14:paraId="0799D7F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Отдельные требования</w:t>
      </w:r>
    </w:p>
    <w:p w14:paraId="33FFF740"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7DBD3321" w14:textId="77777777" w:rsidR="0041703F" w:rsidRPr="0041703F" w:rsidRDefault="0041703F" w:rsidP="0041703F">
      <w:pPr>
        <w:spacing w:after="0" w:line="240" w:lineRule="auto"/>
        <w:rPr>
          <w:rFonts w:ascii="Times New Roman" w:eastAsia="Times New Roman" w:hAnsi="Times New Roman" w:cs="Times New Roman"/>
          <w:sz w:val="22"/>
          <w:szCs w:val="22"/>
        </w:rPr>
      </w:pPr>
    </w:p>
    <w:p w14:paraId="5E5F73DF"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t>Осведомленность</w:t>
      </w:r>
    </w:p>
    <w:p w14:paraId="0EED07A8"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На момент заключения Договора Подрядчик ознакомлен с ЛНА Заказчика в части, относящейся к деятельности Подрядчика.</w:t>
      </w:r>
    </w:p>
    <w:p w14:paraId="364B831C" w14:textId="13022024" w:rsidR="0041703F" w:rsidRPr="0041703F" w:rsidRDefault="0041703F" w:rsidP="00487FF1">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w:t>
      </w:r>
      <w:r w:rsidR="00487FF1" w:rsidRPr="00487FF1">
        <w:t xml:space="preserve"> </w:t>
      </w:r>
      <w:hyperlink r:id="rId22" w:history="1">
        <w:r w:rsidR="00487FF1" w:rsidRPr="00931874">
          <w:rPr>
            <w:rStyle w:val="ad"/>
            <w:rFonts w:ascii="Times New Roman" w:eastAsia="Times New Roman" w:hAnsi="Times New Roman" w:cs="Times New Roman"/>
            <w:sz w:val="22"/>
            <w:szCs w:val="22"/>
          </w:rPr>
          <w:t>https://www.eurosib-td.ru/ru/zakupki-rabot-i-uslug/dokumenty.php</w:t>
        </w:r>
      </w:hyperlink>
      <w:r w:rsidRPr="0041703F">
        <w:rPr>
          <w:rFonts w:ascii="Times New Roman" w:eastAsia="Times New Roman" w:hAnsi="Times New Roman" w:cs="Times New Roman"/>
          <w:sz w:val="22"/>
          <w:szCs w:val="22"/>
        </w:rPr>
        <w:t>.</w:t>
      </w:r>
    </w:p>
    <w:p w14:paraId="09F1A32A"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160D3B82"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14B09503" w14:textId="77777777" w:rsidR="0041703F" w:rsidRPr="0041703F" w:rsidRDefault="0041703F" w:rsidP="0041703F">
      <w:pPr>
        <w:tabs>
          <w:tab w:val="left" w:pos="993"/>
          <w:tab w:val="left" w:pos="1134"/>
          <w:tab w:val="left" w:pos="1276"/>
          <w:tab w:val="left" w:pos="1985"/>
        </w:tabs>
        <w:spacing w:after="0" w:line="240" w:lineRule="auto"/>
        <w:ind w:firstLine="539"/>
        <w:jc w:val="both"/>
        <w:rPr>
          <w:rFonts w:ascii="Times New Roman" w:eastAsia="Times New Roman" w:hAnsi="Times New Roman" w:cs="Times New Roman"/>
          <w:b/>
          <w:sz w:val="22"/>
          <w:szCs w:val="22"/>
        </w:rPr>
      </w:pPr>
    </w:p>
    <w:p w14:paraId="55516310" w14:textId="77777777" w:rsidR="0041703F" w:rsidRPr="0041703F" w:rsidRDefault="0041703F" w:rsidP="0041703F">
      <w:pPr>
        <w:widowControl w:val="0"/>
        <w:numPr>
          <w:ilvl w:val="0"/>
          <w:numId w:val="23"/>
        </w:numPr>
        <w:autoSpaceDE w:val="0"/>
        <w:autoSpaceDN w:val="0"/>
        <w:adjustRightInd w:val="0"/>
        <w:spacing w:after="0" w:line="240" w:lineRule="auto"/>
        <w:ind w:left="360"/>
        <w:jc w:val="center"/>
        <w:rPr>
          <w:rFonts w:ascii="Times New Roman" w:eastAsia="Times New Roman" w:hAnsi="Times New Roman" w:cs="Times New Roman"/>
          <w:b/>
          <w:sz w:val="22"/>
          <w:szCs w:val="22"/>
        </w:rPr>
      </w:pPr>
      <w:r w:rsidRPr="0041703F">
        <w:rPr>
          <w:rFonts w:ascii="Times New Roman" w:eastAsia="Times New Roman" w:hAnsi="Times New Roman" w:cs="Times New Roman"/>
          <w:b/>
          <w:sz w:val="22"/>
          <w:szCs w:val="22"/>
        </w:rPr>
        <w:lastRenderedPageBreak/>
        <w:t>Порядок взаимодействия Заказчика и Подрядчика</w:t>
      </w:r>
    </w:p>
    <w:p w14:paraId="2E5247E3" w14:textId="77777777" w:rsidR="0041703F" w:rsidRPr="0041703F" w:rsidRDefault="0041703F" w:rsidP="0041703F">
      <w:pPr>
        <w:widowControl w:val="0"/>
        <w:numPr>
          <w:ilvl w:val="1"/>
          <w:numId w:val="23"/>
        </w:numPr>
        <w:tabs>
          <w:tab w:val="left" w:pos="1080"/>
        </w:tabs>
        <w:autoSpaceDE w:val="0"/>
        <w:autoSpaceDN w:val="0"/>
        <w:adjustRightInd w:val="0"/>
        <w:spacing w:after="0" w:line="240" w:lineRule="auto"/>
        <w:ind w:left="0" w:firstLine="567"/>
        <w:jc w:val="both"/>
        <w:rPr>
          <w:rFonts w:ascii="Times New Roman" w:eastAsia="Times New Roman" w:hAnsi="Times New Roman" w:cs="Times New Roman"/>
          <w:sz w:val="22"/>
          <w:szCs w:val="22"/>
        </w:rPr>
      </w:pPr>
      <w:r w:rsidRPr="0041703F">
        <w:rPr>
          <w:rFonts w:ascii="Times New Roman" w:eastAsia="Times New Roman" w:hAnsi="Times New Roman" w:cs="Times New Roman"/>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4C8A33B3" w14:textId="77777777" w:rsidR="005A3588" w:rsidRPr="00B23412" w:rsidRDefault="005A3588" w:rsidP="005A3588">
      <w:pPr>
        <w:spacing w:after="0" w:line="240" w:lineRule="auto"/>
        <w:ind w:left="357"/>
        <w:jc w:val="center"/>
        <w:rPr>
          <w:rFonts w:ascii="Times New Roman" w:eastAsia="Times New Roman" w:hAnsi="Times New Roman" w:cs="Times New Roman"/>
          <w:b/>
          <w:sz w:val="22"/>
          <w:szCs w:val="22"/>
        </w:rPr>
      </w:pPr>
    </w:p>
    <w:p w14:paraId="6CEE3510" w14:textId="77777777" w:rsidR="005A3588" w:rsidRPr="00B23412" w:rsidRDefault="005A3588" w:rsidP="005A3588">
      <w:pPr>
        <w:widowControl w:val="0"/>
        <w:numPr>
          <w:ilvl w:val="0"/>
          <w:numId w:val="23"/>
        </w:numPr>
        <w:autoSpaceDE w:val="0"/>
        <w:autoSpaceDN w:val="0"/>
        <w:adjustRightInd w:val="0"/>
        <w:spacing w:after="0" w:line="240" w:lineRule="auto"/>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t>Ответственность Подрядчика</w:t>
      </w:r>
    </w:p>
    <w:p w14:paraId="09769B41" w14:textId="5CCCB726"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23412">
        <w:rPr>
          <w:rFonts w:ascii="Times New Roman" w:eastAsia="Times New Roman" w:hAnsi="Times New Roman" w:cs="Times New Roman"/>
          <w:b/>
          <w:i/>
          <w:sz w:val="22"/>
          <w:szCs w:val="22"/>
        </w:rPr>
        <w:t xml:space="preserve">по </w:t>
      </w:r>
      <w:r w:rsidRPr="00B23412">
        <w:rPr>
          <w:rFonts w:ascii="Times New Roman" w:eastAsia="Times New Roman" w:hAnsi="Times New Roman" w:cs="Times New Roman"/>
          <w:sz w:val="22"/>
          <w:szCs w:val="22"/>
        </w:rPr>
        <w:t xml:space="preserve">форме Акта ОБРАЗЕЦ 1 (Приложение № </w:t>
      </w:r>
      <w:r w:rsidR="00AD161A"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настоящему Договору</w:t>
      </w:r>
      <w:r w:rsidRPr="00B23412">
        <w:rPr>
          <w:rFonts w:ascii="Times New Roman" w:eastAsia="Times New Roman" w:hAnsi="Times New Roman" w:cs="Times New Roman"/>
          <w:i/>
          <w:sz w:val="22"/>
          <w:szCs w:val="22"/>
        </w:rPr>
        <w:t>)</w:t>
      </w:r>
      <w:r w:rsidRPr="00B23412">
        <w:rPr>
          <w:rFonts w:ascii="Times New Roman" w:eastAsia="Times New Roman" w:hAnsi="Times New Roman" w:cs="Times New Roman"/>
          <w:sz w:val="22"/>
          <w:szCs w:val="22"/>
        </w:rPr>
        <w:t xml:space="preserve">, (далее - Акт проверки). Акт проверки оформляется в порядке, предусмотренном Разделом 7 настоящего Соглашения. </w:t>
      </w:r>
    </w:p>
    <w:p w14:paraId="262ECA95"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6C1E71EB" w14:textId="5491BAFD"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Мера ответственности / штрафные санкции и дополнительные меры определены в Разделе 7 Приложения № </w:t>
      </w:r>
      <w:r w:rsidR="00B23412" w:rsidRP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70542A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4FD9D083"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72210A01"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889AF16" w14:textId="7C8143E9"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B23412">
        <w:rPr>
          <w:rFonts w:ascii="Times New Roman" w:eastAsia="Times New Roman" w:hAnsi="Times New Roman" w:cs="Times New Roman"/>
          <w:sz w:val="22"/>
          <w:szCs w:val="22"/>
        </w:rPr>
        <w:t>10</w:t>
      </w:r>
      <w:r w:rsidRPr="00B23412">
        <w:rPr>
          <w:rFonts w:ascii="Times New Roman" w:eastAsia="Times New Roman" w:hAnsi="Times New Roman" w:cs="Times New Roman"/>
          <w:sz w:val="22"/>
          <w:szCs w:val="22"/>
        </w:rPr>
        <w:t xml:space="preserve"> настоящего </w:t>
      </w:r>
      <w:r w:rsidR="009C6577">
        <w:rPr>
          <w:rFonts w:ascii="Times New Roman" w:eastAsia="Times New Roman" w:hAnsi="Times New Roman" w:cs="Times New Roman"/>
          <w:sz w:val="22"/>
          <w:szCs w:val="22"/>
        </w:rPr>
        <w:t>Договора</w:t>
      </w:r>
      <w:r w:rsidRPr="00B23412">
        <w:rPr>
          <w:rFonts w:ascii="Times New Roman" w:eastAsia="Times New Roman" w:hAnsi="Times New Roman" w:cs="Times New Roman"/>
          <w:sz w:val="22"/>
          <w:szCs w:val="22"/>
        </w:rPr>
        <w:t>.</w:t>
      </w:r>
    </w:p>
    <w:p w14:paraId="550EE064"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36C350D8"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6.10. Заказчик вправе потребовать оплату штрафа от Подрядчика за каждый случай нарушения.</w:t>
      </w:r>
    </w:p>
    <w:p w14:paraId="7E013340"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0F1814B7" w14:textId="77777777" w:rsidR="005A3588" w:rsidRPr="00B23412" w:rsidRDefault="005A3588" w:rsidP="005A3588">
      <w:pPr>
        <w:tabs>
          <w:tab w:val="left" w:pos="1276"/>
        </w:tabs>
        <w:spacing w:after="0" w:line="240" w:lineRule="auto"/>
        <w:ind w:firstLine="709"/>
        <w:jc w:val="both"/>
        <w:rPr>
          <w:rFonts w:ascii="Times New Roman" w:eastAsia="Times New Roman" w:hAnsi="Times New Roman" w:cs="Times New Roman"/>
          <w:sz w:val="22"/>
          <w:szCs w:val="22"/>
        </w:rPr>
      </w:pPr>
    </w:p>
    <w:p w14:paraId="29DF6AB4" w14:textId="77777777" w:rsidR="005A3588" w:rsidRPr="00B23412" w:rsidRDefault="005A3588" w:rsidP="005A3588">
      <w:pPr>
        <w:spacing w:before="120"/>
        <w:contextualSpacing/>
        <w:jc w:val="center"/>
        <w:rPr>
          <w:rFonts w:ascii="Times New Roman" w:eastAsia="Times New Roman" w:hAnsi="Times New Roman" w:cs="Times New Roman"/>
          <w:b/>
          <w:sz w:val="22"/>
          <w:szCs w:val="22"/>
        </w:rPr>
      </w:pPr>
      <w:r w:rsidRPr="00B23412">
        <w:rPr>
          <w:rFonts w:ascii="Times New Roman" w:eastAsia="Times New Roman" w:hAnsi="Times New Roman" w:cs="Times New Roman"/>
          <w:b/>
          <w:sz w:val="22"/>
          <w:szCs w:val="22"/>
        </w:rPr>
        <w:lastRenderedPageBreak/>
        <w:t>7. Порядок фиксации нарушений, совершенных Подрядчиком (работниками Подрядчика, работниками Субподрядных организаций)</w:t>
      </w:r>
    </w:p>
    <w:p w14:paraId="7B0D3408" w14:textId="3741B807" w:rsidR="005A3588" w:rsidRPr="00B23412" w:rsidRDefault="005A3588" w:rsidP="005A3588">
      <w:pPr>
        <w:tabs>
          <w:tab w:val="left" w:pos="709"/>
        </w:tabs>
        <w:spacing w:before="120"/>
        <w:contextualSpacing/>
        <w:jc w:val="both"/>
        <w:rPr>
          <w:rFonts w:ascii="Times New Roman" w:eastAsia="Times New Roman" w:hAnsi="Times New Roman" w:cs="Times New Roman"/>
          <w:b/>
          <w:i/>
          <w:sz w:val="22"/>
          <w:szCs w:val="22"/>
        </w:rPr>
      </w:pPr>
      <w:r w:rsidRPr="00B23412">
        <w:rPr>
          <w:rFonts w:ascii="Times New Roman" w:eastAsia="Times New Roman" w:hAnsi="Times New Roman" w:cs="Times New Roman"/>
          <w:sz w:val="22"/>
          <w:szCs w:val="22"/>
        </w:rPr>
        <w:tab/>
        <w:t>7.1. При обнаружении факта допущения нарушения (-</w:t>
      </w:r>
      <w:proofErr w:type="spellStart"/>
      <w:r w:rsidRPr="00B23412">
        <w:rPr>
          <w:rFonts w:ascii="Times New Roman" w:eastAsia="Times New Roman" w:hAnsi="Times New Roman" w:cs="Times New Roman"/>
          <w:sz w:val="22"/>
          <w:szCs w:val="22"/>
        </w:rPr>
        <w:t>ий</w:t>
      </w:r>
      <w:proofErr w:type="spellEnd"/>
      <w:r w:rsidRPr="00B23412">
        <w:rPr>
          <w:rFonts w:ascii="Times New Roman" w:eastAsia="Times New Roman" w:hAnsi="Times New Roman" w:cs="Times New Roman"/>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23412">
        <w:rPr>
          <w:rFonts w:ascii="Times New Roman" w:eastAsia="Times New Roman" w:hAnsi="Times New Roman" w:cs="Times New Roman"/>
          <w:b/>
          <w:i/>
          <w:sz w:val="22"/>
          <w:szCs w:val="22"/>
        </w:rPr>
        <w:t>форма Акта ОБРАЗЕЦ 1 содержится в Приложении № 1</w:t>
      </w:r>
      <w:r w:rsidR="00923739">
        <w:rPr>
          <w:rFonts w:ascii="Times New Roman" w:eastAsia="Times New Roman" w:hAnsi="Times New Roman" w:cs="Times New Roman"/>
          <w:b/>
          <w:i/>
          <w:sz w:val="22"/>
          <w:szCs w:val="22"/>
        </w:rPr>
        <w:t>0</w:t>
      </w:r>
      <w:r w:rsidRPr="00B23412">
        <w:rPr>
          <w:rFonts w:ascii="Times New Roman" w:eastAsia="Times New Roman" w:hAnsi="Times New Roman" w:cs="Times New Roman"/>
          <w:b/>
          <w:i/>
          <w:sz w:val="22"/>
          <w:szCs w:val="22"/>
        </w:rPr>
        <w:t xml:space="preserve"> к настоящему Договору</w:t>
      </w:r>
      <w:r w:rsidRPr="00B23412">
        <w:rPr>
          <w:rFonts w:ascii="Times New Roman" w:eastAsia="Times New Roman" w:hAnsi="Times New Roman" w:cs="Times New Roman"/>
          <w:b/>
          <w:sz w:val="22"/>
          <w:szCs w:val="22"/>
        </w:rPr>
        <w:t xml:space="preserve">). </w:t>
      </w:r>
    </w:p>
    <w:p w14:paraId="44922366" w14:textId="77777777" w:rsidR="005A3588" w:rsidRPr="00B23412" w:rsidRDefault="005A3588" w:rsidP="005A3588">
      <w:pPr>
        <w:tabs>
          <w:tab w:val="left" w:pos="709"/>
        </w:tabs>
        <w:spacing w:before="120"/>
        <w:contextualSpacing/>
        <w:jc w:val="both"/>
        <w:rPr>
          <w:rFonts w:ascii="Times New Roman" w:eastAsia="Times New Roman" w:hAnsi="Times New Roman" w:cs="Times New Roman"/>
          <w:b/>
          <w:i/>
          <w:color w:val="FF0000"/>
          <w:sz w:val="22"/>
          <w:szCs w:val="22"/>
        </w:rPr>
      </w:pPr>
      <w:r w:rsidRPr="00B23412">
        <w:rPr>
          <w:rFonts w:ascii="Times New Roman" w:eastAsia="Times New Roman" w:hAnsi="Times New Roman" w:cs="Times New Roman"/>
          <w:b/>
          <w:i/>
          <w:sz w:val="22"/>
          <w:szCs w:val="22"/>
        </w:rPr>
        <w:t xml:space="preserve">          7.2. </w:t>
      </w:r>
      <w:r w:rsidRPr="00B23412">
        <w:rPr>
          <w:rFonts w:ascii="Times New Roman" w:eastAsia="Times New Roman" w:hAnsi="Times New Roman" w:cs="Times New Roman"/>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3564C9B6" w14:textId="77777777" w:rsidR="005A3588" w:rsidRPr="00B23412" w:rsidRDefault="005A3588" w:rsidP="005A3588">
      <w:pPr>
        <w:tabs>
          <w:tab w:val="left" w:pos="709"/>
        </w:tabs>
        <w:spacing w:before="120" w:after="0" w:line="240" w:lineRule="auto"/>
        <w:ind w:firstLine="568"/>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7.3.  Требование к Акту проверки:</w:t>
      </w:r>
    </w:p>
    <w:p w14:paraId="769B13C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B23412">
        <w:rPr>
          <w:rFonts w:ascii="Times New Roman" w:eastAsia="Times New Roman" w:hAnsi="Times New Roman" w:cs="Times New Roman"/>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w:t>
      </w:r>
      <w:r w:rsidRPr="00923739">
        <w:rPr>
          <w:rFonts w:ascii="Times New Roman" w:eastAsia="Times New Roman" w:hAnsi="Times New Roman" w:cs="Times New Roman"/>
          <w:sz w:val="22"/>
          <w:szCs w:val="22"/>
        </w:rPr>
        <w:t xml:space="preserve">проводившее проверку;  </w:t>
      </w:r>
    </w:p>
    <w:p w14:paraId="36535A4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7.3.2. В Акте проверки указывается на ведение/отсутствие фото или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w:t>
      </w:r>
    </w:p>
    <w:p w14:paraId="36BBB95A"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7.3.3. В Акте проверки описываются выявленные нарушения. </w:t>
      </w:r>
    </w:p>
    <w:p w14:paraId="5AC27DD2"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7.3.4. В Акте проверки указываются одни из следующих принятых мер для устранения нарушений:</w:t>
      </w:r>
    </w:p>
    <w:p w14:paraId="7261D01B" w14:textId="77777777" w:rsidR="005A3588" w:rsidRPr="00923739" w:rsidRDefault="005A3588" w:rsidP="005A3588">
      <w:pPr>
        <w:tabs>
          <w:tab w:val="left" w:pos="709"/>
        </w:tabs>
        <w:spacing w:before="120" w:after="0" w:line="240" w:lineRule="auto"/>
        <w:ind w:firstLine="567"/>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нарушения устранены в ходе проверки;</w:t>
      </w:r>
    </w:p>
    <w:p w14:paraId="2D798E73"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нарушитель (-ли) отстранен (-ы) от выполнения работ и /или удалены с места производства работ;</w:t>
      </w:r>
    </w:p>
    <w:p w14:paraId="2B5AA852" w14:textId="77777777" w:rsidR="005A3588" w:rsidRPr="00923739" w:rsidRDefault="005A3588" w:rsidP="005A3588">
      <w:pPr>
        <w:tabs>
          <w:tab w:val="left" w:pos="709"/>
        </w:tabs>
        <w:spacing w:before="120"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 работы остановлены.</w:t>
      </w:r>
    </w:p>
    <w:p w14:paraId="4FF823C3"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7.4. </w:t>
      </w:r>
      <w:r w:rsidRPr="00923739">
        <w:rPr>
          <w:rFonts w:ascii="Times New Roman" w:eastAsia="Times New Roman" w:hAnsi="Times New Roman" w:cs="Times New Roman"/>
        </w:rPr>
        <w:t xml:space="preserve"> </w:t>
      </w:r>
      <w:r w:rsidRPr="00923739">
        <w:rPr>
          <w:rFonts w:ascii="Times New Roman" w:eastAsia="Times New Roman" w:hAnsi="Times New Roman" w:cs="Times New Roman"/>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D80BEBC" w14:textId="77777777" w:rsidR="005A3588" w:rsidRPr="00923739" w:rsidRDefault="005A3588" w:rsidP="005A3588">
      <w:pPr>
        <w:tabs>
          <w:tab w:val="left" w:pos="709"/>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923739">
        <w:rPr>
          <w:rFonts w:ascii="Times New Roman" w:eastAsia="Times New Roman" w:hAnsi="Times New Roman" w:cs="Times New Roman"/>
          <w:sz w:val="22"/>
          <w:szCs w:val="22"/>
        </w:rPr>
        <w:t>видеофиксации</w:t>
      </w:r>
      <w:proofErr w:type="spellEnd"/>
      <w:r w:rsidRPr="00923739">
        <w:rPr>
          <w:rFonts w:ascii="Times New Roman" w:eastAsia="Times New Roman" w:hAnsi="Times New Roman" w:cs="Times New Roman"/>
          <w:sz w:val="22"/>
          <w:szCs w:val="22"/>
        </w:rPr>
        <w:t xml:space="preserve"> (по возможности). </w:t>
      </w:r>
    </w:p>
    <w:p w14:paraId="4F223CC4" w14:textId="77777777" w:rsidR="005A3588" w:rsidRPr="00923739" w:rsidRDefault="005A3588" w:rsidP="005A3588">
      <w:pPr>
        <w:spacing w:before="120"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F81F87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68255E64" w14:textId="77777777"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7CA32407" w14:textId="227FAFB2" w:rsidR="005A3588" w:rsidRPr="00923739" w:rsidRDefault="005A3588" w:rsidP="005A3588">
      <w:pPr>
        <w:tabs>
          <w:tab w:val="left" w:pos="851"/>
        </w:tabs>
        <w:spacing w:before="120" w:after="0" w:line="240" w:lineRule="auto"/>
        <w:ind w:firstLine="709"/>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8.3.  В Претензии указываются сведения о нарушенном (-ых) Подрядчиком требовании (</w:t>
      </w:r>
      <w:proofErr w:type="spellStart"/>
      <w:r w:rsidRPr="00923739">
        <w:rPr>
          <w:rFonts w:ascii="Times New Roman" w:eastAsia="Times New Roman" w:hAnsi="Times New Roman" w:cs="Times New Roman"/>
          <w:sz w:val="22"/>
          <w:szCs w:val="22"/>
        </w:rPr>
        <w:t>иях</w:t>
      </w:r>
      <w:proofErr w:type="spellEnd"/>
      <w:r w:rsidRPr="00923739">
        <w:rPr>
          <w:rFonts w:ascii="Times New Roman" w:eastAsia="Times New Roman" w:hAnsi="Times New Roman" w:cs="Times New Roman"/>
          <w:sz w:val="22"/>
          <w:szCs w:val="22"/>
        </w:rPr>
        <w:t>) антитеррористической безопасности, указанных в Разделе 7 Приложения № 1</w:t>
      </w:r>
      <w:r w:rsidR="00923739" w:rsidRPr="00923739">
        <w:rPr>
          <w:rFonts w:ascii="Times New Roman" w:eastAsia="Times New Roman" w:hAnsi="Times New Roman" w:cs="Times New Roman"/>
          <w:sz w:val="22"/>
          <w:szCs w:val="22"/>
        </w:rPr>
        <w:t xml:space="preserve">0 </w:t>
      </w:r>
      <w:r w:rsidRPr="00923739">
        <w:rPr>
          <w:rFonts w:ascii="Times New Roman" w:eastAsia="Times New Roman" w:hAnsi="Times New Roman" w:cs="Times New Roman"/>
          <w:sz w:val="22"/>
          <w:szCs w:val="22"/>
        </w:rPr>
        <w:t xml:space="preserve">к Договору и пункты </w:t>
      </w:r>
      <w:r w:rsidRPr="00923739">
        <w:rPr>
          <w:rFonts w:ascii="Times New Roman" w:eastAsia="Times New Roman" w:hAnsi="Times New Roman" w:cs="Times New Roman"/>
          <w:sz w:val="22"/>
          <w:szCs w:val="22"/>
        </w:rPr>
        <w:lastRenderedPageBreak/>
        <w:t xml:space="preserve">Правил антитеррористической безопасности, нормы локально-нормативных актов Заказчика </w:t>
      </w:r>
      <w:proofErr w:type="gramStart"/>
      <w:r w:rsidRPr="00923739">
        <w:rPr>
          <w:rFonts w:ascii="Times New Roman" w:eastAsia="Times New Roman" w:hAnsi="Times New Roman" w:cs="Times New Roman"/>
          <w:sz w:val="22"/>
          <w:szCs w:val="22"/>
        </w:rPr>
        <w:t>о  режиме</w:t>
      </w:r>
      <w:proofErr w:type="gramEnd"/>
      <w:r w:rsidRPr="00923739">
        <w:rPr>
          <w:rFonts w:ascii="Times New Roman" w:eastAsia="Times New Roman" w:hAnsi="Times New Roman" w:cs="Times New Roman"/>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9AA0A7F" w14:textId="77777777" w:rsidR="005A3588" w:rsidRPr="00923739" w:rsidRDefault="005A3588" w:rsidP="005A3588">
      <w:pPr>
        <w:tabs>
          <w:tab w:val="left" w:pos="851"/>
        </w:tabs>
        <w:spacing w:before="120" w:line="240" w:lineRule="auto"/>
        <w:ind w:firstLine="709"/>
        <w:jc w:val="both"/>
        <w:rPr>
          <w:rFonts w:ascii="Times New Roman" w:eastAsia="Calibri" w:hAnsi="Times New Roman" w:cs="Times New Roman"/>
          <w:sz w:val="22"/>
          <w:szCs w:val="22"/>
        </w:rPr>
      </w:pPr>
      <w:r w:rsidRPr="00923739">
        <w:rPr>
          <w:rFonts w:ascii="Times New Roman" w:eastAsia="Calibri" w:hAnsi="Times New Roman" w:cs="Times New Roman"/>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2B61579F" w14:textId="77777777" w:rsidR="005A3588" w:rsidRPr="00923739" w:rsidRDefault="005A3588" w:rsidP="005A3588">
      <w:pPr>
        <w:tabs>
          <w:tab w:val="left" w:pos="851"/>
        </w:tabs>
        <w:spacing w:before="120" w:line="240" w:lineRule="auto"/>
        <w:ind w:firstLine="709"/>
        <w:jc w:val="both"/>
        <w:rPr>
          <w:rFonts w:ascii="Times New Roman" w:eastAsia="Times New Roman" w:hAnsi="Times New Roman" w:cs="Times New Roman"/>
          <w:sz w:val="22"/>
          <w:szCs w:val="22"/>
        </w:rPr>
      </w:pPr>
    </w:p>
    <w:p w14:paraId="506B2C0D" w14:textId="77777777" w:rsidR="005A3588" w:rsidRPr="00923739" w:rsidRDefault="005A3588" w:rsidP="005A3588">
      <w:pPr>
        <w:widowControl w:val="0"/>
        <w:autoSpaceDE w:val="0"/>
        <w:autoSpaceDN w:val="0"/>
        <w:adjustRightInd w:val="0"/>
        <w:spacing w:after="0" w:line="240" w:lineRule="auto"/>
        <w:jc w:val="center"/>
        <w:rPr>
          <w:rFonts w:ascii="Times New Roman" w:eastAsia="Times New Roman" w:hAnsi="Times New Roman" w:cs="Times New Roman"/>
          <w:b/>
          <w:i/>
          <w:sz w:val="22"/>
          <w:szCs w:val="22"/>
        </w:rPr>
      </w:pPr>
      <w:r w:rsidRPr="00923739">
        <w:rPr>
          <w:rFonts w:ascii="Times New Roman" w:eastAsia="Times New Roman" w:hAnsi="Times New Roman" w:cs="Times New Roman"/>
          <w:b/>
          <w:sz w:val="22"/>
          <w:szCs w:val="22"/>
        </w:rPr>
        <w:t>9. Заключительные положения</w:t>
      </w:r>
    </w:p>
    <w:p w14:paraId="3A85DEE4"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r w:rsidRPr="00923739">
        <w:rPr>
          <w:rFonts w:ascii="Times New Roman" w:eastAsia="Times New Roman" w:hAnsi="Times New Roman" w:cs="Times New Roman"/>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3CC4A772"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sz w:val="22"/>
          <w:szCs w:val="22"/>
        </w:rPr>
      </w:pPr>
    </w:p>
    <w:p w14:paraId="5F58995A" w14:textId="77777777" w:rsidR="005A3588" w:rsidRPr="00923739" w:rsidRDefault="005A3588" w:rsidP="005A3588">
      <w:pPr>
        <w:widowControl w:val="0"/>
        <w:tabs>
          <w:tab w:val="left" w:pos="1080"/>
        </w:tabs>
        <w:autoSpaceDE w:val="0"/>
        <w:autoSpaceDN w:val="0"/>
        <w:adjustRightInd w:val="0"/>
        <w:spacing w:after="0" w:line="240" w:lineRule="auto"/>
        <w:jc w:val="both"/>
        <w:rPr>
          <w:rFonts w:ascii="Times New Roman" w:eastAsia="Times New Roman" w:hAnsi="Times New Roman" w:cs="Times New Roman"/>
          <w:b/>
          <w:i/>
          <w:sz w:val="22"/>
          <w:szCs w:val="22"/>
        </w:rPr>
      </w:pPr>
      <w:r w:rsidRPr="00923739">
        <w:rPr>
          <w:rFonts w:ascii="Times New Roman" w:eastAsia="Times New Roman" w:hAnsi="Times New Roman" w:cs="Times New Roman"/>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50002D6" w14:textId="77777777" w:rsidR="005A3588" w:rsidRPr="00923739" w:rsidRDefault="005A3588" w:rsidP="005A3588">
      <w:pPr>
        <w:widowControl w:val="0"/>
        <w:autoSpaceDE w:val="0"/>
        <w:autoSpaceDN w:val="0"/>
        <w:adjustRightInd w:val="0"/>
        <w:spacing w:line="240" w:lineRule="auto"/>
        <w:ind w:left="360"/>
        <w:jc w:val="center"/>
        <w:rPr>
          <w:rFonts w:ascii="Times New Roman" w:eastAsia="Times New Roman" w:hAnsi="Times New Roman" w:cs="Times New Roman"/>
          <w:i/>
          <w:color w:val="FF0000"/>
          <w:sz w:val="22"/>
          <w:szCs w:val="22"/>
        </w:rPr>
      </w:pPr>
    </w:p>
    <w:p w14:paraId="4C79B038" w14:textId="77777777" w:rsidR="005A3588" w:rsidRPr="00923739" w:rsidRDefault="005A3588" w:rsidP="005A3588">
      <w:pPr>
        <w:spacing w:after="0" w:line="240" w:lineRule="auto"/>
        <w:ind w:firstLine="709"/>
        <w:jc w:val="both"/>
        <w:rPr>
          <w:rFonts w:ascii="Times New Roman" w:eastAsia="Times New Roman" w:hAnsi="Times New Roman" w:cs="Times New Roman"/>
          <w:sz w:val="22"/>
          <w:szCs w:val="22"/>
          <w:lang w:val="en-US"/>
        </w:rPr>
      </w:pPr>
    </w:p>
    <w:p w14:paraId="736A446F" w14:textId="77777777" w:rsidR="005A3588" w:rsidRPr="00923739" w:rsidRDefault="005A3588" w:rsidP="005A3588">
      <w:pPr>
        <w:widowControl w:val="0"/>
        <w:numPr>
          <w:ilvl w:val="0"/>
          <w:numId w:val="39"/>
        </w:numPr>
        <w:autoSpaceDE w:val="0"/>
        <w:autoSpaceDN w:val="0"/>
        <w:adjustRightInd w:val="0"/>
        <w:spacing w:after="0" w:line="240" w:lineRule="auto"/>
        <w:jc w:val="center"/>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Подписи Сторон</w:t>
      </w:r>
    </w:p>
    <w:p w14:paraId="4ED04C56" w14:textId="77777777" w:rsidR="005A3588" w:rsidRPr="00923739" w:rsidRDefault="005A3588" w:rsidP="005A3588">
      <w:pPr>
        <w:spacing w:before="120" w:line="240" w:lineRule="auto"/>
        <w:jc w:val="center"/>
        <w:rPr>
          <w:rFonts w:ascii="Times New Roman" w:eastAsia="Times New Roman" w:hAnsi="Times New Roman" w:cs="Times New Roman"/>
          <w:b/>
          <w:sz w:val="22"/>
          <w:szCs w:val="22"/>
        </w:rPr>
      </w:pPr>
    </w:p>
    <w:tbl>
      <w:tblPr>
        <w:tblW w:w="9287" w:type="dxa"/>
        <w:tblInd w:w="108" w:type="dxa"/>
        <w:tblLook w:val="01E0" w:firstRow="1" w:lastRow="1" w:firstColumn="1" w:lastColumn="1" w:noHBand="0" w:noVBand="0"/>
      </w:tblPr>
      <w:tblGrid>
        <w:gridCol w:w="4536"/>
        <w:gridCol w:w="4751"/>
      </w:tblGrid>
      <w:tr w:rsidR="005A3588" w:rsidRPr="00923739" w14:paraId="716AD584" w14:textId="77777777" w:rsidTr="005A3588">
        <w:trPr>
          <w:trHeight w:val="1134"/>
        </w:trPr>
        <w:tc>
          <w:tcPr>
            <w:tcW w:w="4536" w:type="dxa"/>
          </w:tcPr>
          <w:p w14:paraId="280D5C61"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Подрядчик:</w:t>
            </w:r>
          </w:p>
          <w:p w14:paraId="239DC69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76D9328C"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57529F0"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c>
          <w:tcPr>
            <w:tcW w:w="4751" w:type="dxa"/>
          </w:tcPr>
          <w:p w14:paraId="7AD68013"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Заказчик:</w:t>
            </w:r>
          </w:p>
          <w:p w14:paraId="11FC5955"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18FBD23F"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p>
          <w:p w14:paraId="0FBD6F7D" w14:textId="77777777" w:rsidR="005A3588" w:rsidRPr="00923739" w:rsidRDefault="005A3588" w:rsidP="005A3588">
            <w:pPr>
              <w:spacing w:before="120" w:line="240" w:lineRule="auto"/>
              <w:jc w:val="both"/>
              <w:rPr>
                <w:rFonts w:ascii="Times New Roman" w:eastAsia="Times New Roman" w:hAnsi="Times New Roman" w:cs="Times New Roman"/>
                <w:b/>
                <w:sz w:val="22"/>
                <w:szCs w:val="22"/>
              </w:rPr>
            </w:pPr>
            <w:r w:rsidRPr="00923739">
              <w:rPr>
                <w:rFonts w:ascii="Times New Roman" w:eastAsia="Times New Roman" w:hAnsi="Times New Roman" w:cs="Times New Roman"/>
                <w:b/>
                <w:sz w:val="22"/>
                <w:szCs w:val="22"/>
              </w:rPr>
              <w:t>___________________/______________/</w:t>
            </w:r>
          </w:p>
        </w:tc>
      </w:tr>
    </w:tbl>
    <w:p w14:paraId="39A7907B" w14:textId="4074C1C4" w:rsidR="000D09F8" w:rsidRPr="00923739" w:rsidRDefault="000D09F8" w:rsidP="005A3588">
      <w:pPr>
        <w:pStyle w:val="1"/>
        <w:keepNext w:val="0"/>
        <w:keepLines w:val="0"/>
        <w:widowControl w:val="0"/>
        <w:spacing w:before="0" w:after="120" w:line="264" w:lineRule="auto"/>
        <w:ind w:firstLine="6804"/>
        <w:jc w:val="center"/>
        <w:rPr>
          <w:rFonts w:ascii="Times New Roman" w:hAnsi="Times New Roman" w:cs="Times New Roman"/>
          <w:i/>
          <w:sz w:val="22"/>
          <w:szCs w:val="22"/>
          <w:lang w:val="en-US"/>
        </w:rPr>
      </w:pPr>
    </w:p>
    <w:p w14:paraId="6C5E9B38" w14:textId="77777777" w:rsidR="00207EF0" w:rsidRPr="00923739" w:rsidRDefault="00207EF0" w:rsidP="0080728B">
      <w:pPr>
        <w:widowControl w:val="0"/>
        <w:rPr>
          <w:rFonts w:ascii="Times New Roman" w:hAnsi="Times New Roman" w:cs="Times New Roman"/>
          <w:b/>
          <w:i/>
          <w:sz w:val="22"/>
          <w:szCs w:val="22"/>
        </w:rPr>
        <w:sectPr w:rsidR="00207EF0" w:rsidRPr="00923739" w:rsidSect="00E11450">
          <w:pgSz w:w="11906" w:h="16838" w:code="9"/>
          <w:pgMar w:top="1134" w:right="851" w:bottom="1134" w:left="1701" w:header="709" w:footer="709" w:gutter="0"/>
          <w:cols w:space="708"/>
          <w:docGrid w:linePitch="360"/>
        </w:sectPr>
      </w:pPr>
    </w:p>
    <w:p w14:paraId="108ABE4B" w14:textId="0E8FCBAF" w:rsidR="005A3588" w:rsidRPr="00923739" w:rsidRDefault="00C47286" w:rsidP="005A3588">
      <w:pPr>
        <w:pStyle w:val="1"/>
        <w:keepNext w:val="0"/>
        <w:keepLines w:val="0"/>
        <w:widowControl w:val="0"/>
        <w:spacing w:before="0" w:after="120" w:line="264" w:lineRule="auto"/>
        <w:ind w:firstLine="6804"/>
        <w:jc w:val="center"/>
        <w:rPr>
          <w:rStyle w:val="10"/>
          <w:rFonts w:ascii="Times New Roman" w:hAnsi="Times New Roman" w:cs="Times New Roman"/>
          <w:b/>
          <w:i/>
          <w:color w:val="auto"/>
          <w:sz w:val="22"/>
          <w:szCs w:val="22"/>
        </w:rPr>
      </w:pPr>
      <w:bookmarkStart w:id="232" w:name="RefSCH11"/>
      <w:bookmarkStart w:id="233" w:name="_Toc504140807"/>
      <w:bookmarkStart w:id="234" w:name="_Toc518653296"/>
      <w:r w:rsidRPr="00923739">
        <w:rPr>
          <w:rStyle w:val="10"/>
          <w:rFonts w:ascii="Times New Roman" w:hAnsi="Times New Roman" w:cs="Times New Roman"/>
          <w:b/>
          <w:i/>
          <w:color w:val="auto"/>
          <w:sz w:val="22"/>
          <w:szCs w:val="22"/>
        </w:rPr>
        <w:lastRenderedPageBreak/>
        <w:t>Приложение</w:t>
      </w:r>
      <w:r w:rsidRPr="00923739">
        <w:rPr>
          <w:rFonts w:ascii="Times New Roman" w:hAnsi="Times New Roman" w:cs="Times New Roman"/>
          <w:sz w:val="22"/>
          <w:szCs w:val="22"/>
        </w:rPr>
        <w:t xml:space="preserve"> </w:t>
      </w:r>
      <w:bookmarkStart w:id="235" w:name="RefSCH11_No"/>
      <w:r w:rsidRPr="00923739">
        <w:rPr>
          <w:rStyle w:val="10"/>
          <w:rFonts w:ascii="Times New Roman" w:hAnsi="Times New Roman" w:cs="Times New Roman"/>
          <w:b/>
          <w:i/>
          <w:color w:val="auto"/>
          <w:sz w:val="22"/>
          <w:szCs w:val="22"/>
        </w:rPr>
        <w:t>№</w:t>
      </w:r>
      <w:r w:rsidR="003D1A69" w:rsidRPr="00923739">
        <w:rPr>
          <w:rStyle w:val="10"/>
          <w:rFonts w:ascii="Times New Roman" w:hAnsi="Times New Roman" w:cs="Times New Roman"/>
          <w:b/>
          <w:i/>
          <w:color w:val="auto"/>
          <w:sz w:val="22"/>
          <w:szCs w:val="22"/>
        </w:rPr>
        <w:t> </w:t>
      </w:r>
      <w:r w:rsidR="00595503" w:rsidRPr="00923739">
        <w:rPr>
          <w:rStyle w:val="10"/>
          <w:rFonts w:ascii="Times New Roman" w:hAnsi="Times New Roman" w:cs="Times New Roman"/>
          <w:b/>
          <w:i/>
          <w:color w:val="auto"/>
          <w:sz w:val="22"/>
          <w:szCs w:val="22"/>
        </w:rPr>
        <w:t>1</w:t>
      </w:r>
      <w:bookmarkEnd w:id="232"/>
      <w:bookmarkEnd w:id="235"/>
      <w:r w:rsidR="00810DE4">
        <w:rPr>
          <w:rStyle w:val="10"/>
          <w:rFonts w:ascii="Times New Roman" w:hAnsi="Times New Roman" w:cs="Times New Roman"/>
          <w:b/>
          <w:i/>
          <w:color w:val="auto"/>
          <w:sz w:val="22"/>
          <w:szCs w:val="22"/>
        </w:rPr>
        <w:t>0</w:t>
      </w:r>
      <w:r w:rsidR="00D30A19" w:rsidRPr="00923739">
        <w:rPr>
          <w:rStyle w:val="10"/>
          <w:rFonts w:ascii="Times New Roman" w:hAnsi="Times New Roman" w:cs="Times New Roman"/>
          <w:b/>
          <w:i/>
          <w:color w:val="auto"/>
          <w:sz w:val="22"/>
          <w:szCs w:val="22"/>
        </w:rPr>
        <w:br/>
      </w:r>
      <w:bookmarkStart w:id="236" w:name="RefSCH13"/>
      <w:bookmarkStart w:id="237" w:name="_Toc504140809"/>
      <w:bookmarkStart w:id="238" w:name="_Ref512705565"/>
      <w:bookmarkStart w:id="239" w:name="_Ref512705608"/>
      <w:bookmarkStart w:id="240" w:name="_Ref512705721"/>
      <w:bookmarkStart w:id="241" w:name="_Toc518653298"/>
      <w:bookmarkEnd w:id="233"/>
      <w:bookmarkEnd w:id="234"/>
    </w:p>
    <w:bookmarkEnd w:id="236"/>
    <w:p w14:paraId="02AF474B" w14:textId="0319A7E6" w:rsidR="00F5015C" w:rsidRDefault="00F5015C" w:rsidP="0080728B">
      <w:pPr>
        <w:pStyle w:val="1"/>
        <w:keepNext w:val="0"/>
        <w:keepLines w:val="0"/>
        <w:widowControl w:val="0"/>
        <w:spacing w:before="0" w:after="120" w:line="264" w:lineRule="auto"/>
        <w:ind w:firstLine="6804"/>
        <w:jc w:val="center"/>
        <w:rPr>
          <w:rStyle w:val="10"/>
          <w:rFonts w:ascii="Times New Roman" w:hAnsi="Times New Roman" w:cs="Times New Roman"/>
          <w:b/>
          <w:color w:val="auto"/>
          <w:sz w:val="22"/>
          <w:szCs w:val="22"/>
        </w:rPr>
      </w:pPr>
      <w:r w:rsidRPr="00923739">
        <w:rPr>
          <w:rStyle w:val="10"/>
          <w:rFonts w:ascii="Times New Roman" w:hAnsi="Times New Roman" w:cs="Times New Roman"/>
          <w:b/>
          <w:color w:val="auto"/>
          <w:sz w:val="22"/>
          <w:szCs w:val="22"/>
        </w:rPr>
        <w:br/>
      </w:r>
      <w:bookmarkStart w:id="242" w:name="RefSCH13_1"/>
      <w:r w:rsidRPr="00923739">
        <w:rPr>
          <w:rStyle w:val="10"/>
          <w:rFonts w:ascii="Times New Roman" w:hAnsi="Times New Roman" w:cs="Times New Roman"/>
          <w:b/>
          <w:color w:val="auto"/>
          <w:sz w:val="22"/>
          <w:szCs w:val="22"/>
        </w:rPr>
        <w:t>Календарный график выполнения работ</w:t>
      </w:r>
      <w:bookmarkEnd w:id="237"/>
      <w:bookmarkEnd w:id="238"/>
      <w:bookmarkEnd w:id="239"/>
      <w:bookmarkEnd w:id="240"/>
      <w:bookmarkEnd w:id="241"/>
      <w:bookmarkEnd w:id="242"/>
    </w:p>
    <w:p w14:paraId="64B2E900" w14:textId="42A65D2B" w:rsidR="004A2C61" w:rsidRDefault="004A2C61" w:rsidP="004A2C61"/>
    <w:p w14:paraId="035105EE" w14:textId="02FB9ECB" w:rsidR="004A2C61" w:rsidRDefault="004A2C61" w:rsidP="004A2C61"/>
    <w:p w14:paraId="0A0781C7" w14:textId="1EFA3623" w:rsidR="004A2C61" w:rsidRDefault="004A2C61" w:rsidP="004A2C61"/>
    <w:p w14:paraId="7FFBA6D1" w14:textId="3BE464D4" w:rsidR="004A2C61" w:rsidRDefault="004A2C61" w:rsidP="004A2C61"/>
    <w:p w14:paraId="43FCE6F1" w14:textId="6DB3129F" w:rsidR="004A2C61" w:rsidRDefault="004A2C61" w:rsidP="004A2C61"/>
    <w:p w14:paraId="09DE464A" w14:textId="4D2A45CC" w:rsidR="004A2C61" w:rsidRDefault="004A2C61" w:rsidP="004A2C61"/>
    <w:p w14:paraId="69C49419" w14:textId="60BE2E0C" w:rsidR="004A2C61" w:rsidRDefault="004A2C61" w:rsidP="004A2C61"/>
    <w:p w14:paraId="7AF95A19" w14:textId="3E8B73CA" w:rsidR="004A2C61" w:rsidRDefault="004A2C61" w:rsidP="004A2C61"/>
    <w:p w14:paraId="06E5E660" w14:textId="33C4E739" w:rsidR="004A2C61" w:rsidRDefault="004A2C61" w:rsidP="004A2C61"/>
    <w:p w14:paraId="23E757CA" w14:textId="7CC14D47" w:rsidR="004A2C61" w:rsidRDefault="004A2C61" w:rsidP="004A2C61"/>
    <w:p w14:paraId="1EBEA850" w14:textId="57E6267A" w:rsidR="004A2C61" w:rsidRDefault="004A2C61" w:rsidP="004A2C61"/>
    <w:p w14:paraId="335F001F" w14:textId="593603AB" w:rsidR="004A2C61" w:rsidRDefault="004A2C61" w:rsidP="004A2C61"/>
    <w:p w14:paraId="08379516" w14:textId="63F14E05" w:rsidR="004A2C61" w:rsidRDefault="004A2C61" w:rsidP="004A2C61"/>
    <w:p w14:paraId="3B4AF01B" w14:textId="321FD689" w:rsidR="004A2C61" w:rsidRDefault="004A2C61" w:rsidP="004A2C61"/>
    <w:p w14:paraId="0A76235C" w14:textId="192714C9" w:rsidR="004A2C61" w:rsidRDefault="004A2C61" w:rsidP="004A2C61"/>
    <w:p w14:paraId="0B5523D6" w14:textId="381951AB" w:rsidR="004A2C61" w:rsidRDefault="004A2C61" w:rsidP="004A2C61"/>
    <w:p w14:paraId="3E5ED9EC" w14:textId="0886F508" w:rsidR="004A2C61" w:rsidRDefault="004A2C61" w:rsidP="004A2C61"/>
    <w:p w14:paraId="3C72DB65" w14:textId="1C5A51B4" w:rsidR="004A2C61" w:rsidRDefault="004A2C61" w:rsidP="004A2C61"/>
    <w:p w14:paraId="4FFD281A" w14:textId="787B577D" w:rsidR="004A2C61" w:rsidRDefault="004A2C61" w:rsidP="004A2C61"/>
    <w:p w14:paraId="2ED8600E" w14:textId="7FEB35EE" w:rsidR="004A2C61" w:rsidRDefault="004A2C61" w:rsidP="004A2C61"/>
    <w:p w14:paraId="7D80E3F1" w14:textId="747A5E39" w:rsidR="004A2C61" w:rsidRDefault="004A2C61" w:rsidP="004A2C61"/>
    <w:p w14:paraId="157DB34F" w14:textId="0B6B0D17" w:rsidR="004A2C61" w:rsidRDefault="004A2C61" w:rsidP="004A2C61"/>
    <w:p w14:paraId="24E1E6ED" w14:textId="7705E617" w:rsidR="004A2C61" w:rsidRDefault="004A2C61" w:rsidP="004A2C61"/>
    <w:p w14:paraId="3858EBBA" w14:textId="7BF0ACEB" w:rsidR="004A2C61" w:rsidRDefault="004A2C61" w:rsidP="004A2C61"/>
    <w:p w14:paraId="5B269DEC" w14:textId="4B0BBDC9" w:rsidR="004A2C61" w:rsidRDefault="004A2C61" w:rsidP="004A2C61"/>
    <w:p w14:paraId="1C7C9426" w14:textId="3E993D73" w:rsidR="004A2C61" w:rsidRDefault="004A2C61" w:rsidP="004A2C61"/>
    <w:p w14:paraId="17D744C3" w14:textId="5FC2639B" w:rsidR="004A2C61" w:rsidRDefault="004A2C61" w:rsidP="004A2C61"/>
    <w:p w14:paraId="3F741257" w14:textId="34274647" w:rsidR="004A2C61" w:rsidRDefault="004A2C61" w:rsidP="004A2C61"/>
    <w:p w14:paraId="61BFEDA7" w14:textId="39F92075" w:rsidR="004A2C61" w:rsidRDefault="004A2C61" w:rsidP="004A2C61"/>
    <w:p w14:paraId="255EEF3D" w14:textId="0DFFFB34" w:rsidR="004A2C61" w:rsidRDefault="004A2C61" w:rsidP="004A2C61"/>
    <w:p w14:paraId="3054C558" w14:textId="7EC91F16" w:rsidR="004A2C61" w:rsidRDefault="004A2C61" w:rsidP="004A2C61"/>
    <w:p w14:paraId="0806A735" w14:textId="5D9D1F71" w:rsidR="004A2C61" w:rsidRDefault="004A2C61" w:rsidP="004A2C61"/>
    <w:p w14:paraId="6515B030" w14:textId="1F4A2270" w:rsidR="00D26462" w:rsidRPr="00D26462" w:rsidRDefault="00D26462" w:rsidP="00810DE4">
      <w:pPr>
        <w:suppressAutoHyphens/>
        <w:autoSpaceDE w:val="0"/>
        <w:spacing w:before="120"/>
        <w:outlineLvl w:val="0"/>
        <w:rPr>
          <w:rFonts w:ascii="Times New Roman" w:hAnsi="Times New Roman" w:cs="Times New Roman"/>
          <w:b/>
          <w:sz w:val="22"/>
          <w:szCs w:val="22"/>
        </w:rPr>
      </w:pPr>
    </w:p>
    <w:sectPr w:rsidR="00D26462" w:rsidRPr="00D26462"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97C41" w14:textId="77777777" w:rsidR="00832964" w:rsidRDefault="00832964" w:rsidP="00BF32C2">
      <w:r>
        <w:separator/>
      </w:r>
    </w:p>
  </w:endnote>
  <w:endnote w:type="continuationSeparator" w:id="0">
    <w:p w14:paraId="42A22350" w14:textId="77777777" w:rsidR="00832964" w:rsidRDefault="00832964" w:rsidP="00BF32C2">
      <w:r>
        <w:continuationSeparator/>
      </w:r>
    </w:p>
  </w:endnote>
  <w:endnote w:type="continuationNotice" w:id="1">
    <w:p w14:paraId="43B94417" w14:textId="77777777" w:rsidR="00832964" w:rsidRDefault="008329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Times New Roman,">
    <w:altName w:val="Times New Roman"/>
    <w:panose1 w:val="00000000000000000000"/>
    <w:charset w:val="00"/>
    <w:family w:val="roman"/>
    <w:notTrueType/>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1177D" w14:textId="77777777" w:rsidR="00C16B79" w:rsidRPr="003F011C" w:rsidRDefault="00C16B79"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D9B6" w14:textId="6F74C42D" w:rsidR="00C16B79" w:rsidRPr="00406C29" w:rsidRDefault="00C16B79"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7B0A1B">
      <w:rPr>
        <w:rFonts w:ascii="Times New Roman" w:hAnsi="Times New Roman" w:cs="Times New Roman"/>
        <w:noProof/>
      </w:rPr>
      <w:t>10</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95F0DC" w14:textId="77777777" w:rsidR="00832964" w:rsidRDefault="00832964" w:rsidP="00BF32C2">
      <w:r>
        <w:separator/>
      </w:r>
    </w:p>
  </w:footnote>
  <w:footnote w:type="continuationSeparator" w:id="0">
    <w:p w14:paraId="64359E4A" w14:textId="77777777" w:rsidR="00832964" w:rsidRDefault="00832964" w:rsidP="00BF32C2">
      <w:r>
        <w:continuationSeparator/>
      </w:r>
    </w:p>
  </w:footnote>
  <w:footnote w:type="continuationNotice" w:id="1">
    <w:p w14:paraId="26A1443A" w14:textId="77777777" w:rsidR="00832964" w:rsidRDefault="0083296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DCB0C" w14:textId="40A474EF" w:rsidR="00C16B79" w:rsidRPr="00461CF5" w:rsidRDefault="00C16B79"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14:paraId="0F835C96" w14:textId="77777777" w:rsidR="00C16B79" w:rsidRPr="00A74043" w:rsidRDefault="00C16B79"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0B2FA" w14:textId="7F349AF9" w:rsidR="00C16B79" w:rsidRPr="00406C29" w:rsidRDefault="00C16B79"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r w:rsidRPr="00406C29">
      <w:rPr>
        <w:rFonts w:ascii="Times New Roman" w:hAnsi="Times New Roman" w:cs="Times New Roman"/>
      </w:rPr>
      <w:t>[</w:t>
    </w:r>
    <w:r w:rsidRPr="00406C29">
      <w:rPr>
        <w:rFonts w:ascii="Times New Roman" w:hAnsi="Times New Roman" w:cs="Times New Roman"/>
        <w:i/>
      </w:rPr>
      <w:t>номер</w:t>
    </w:r>
    <w:r w:rsidRPr="00406C29">
      <w:rPr>
        <w:rFonts w:ascii="Times New Roman" w:hAnsi="Times New Roman" w:cs="Times New Roman"/>
      </w:rPr>
      <w:t xml:space="preserve">] </w:t>
    </w:r>
    <w:r w:rsidRPr="00406C29">
      <w:rPr>
        <w:rFonts w:ascii="Times New Roman" w:hAnsi="Times New Roman" w:cs="Times New Roman"/>
        <w:i/>
      </w:rPr>
      <w:t>от</w:t>
    </w:r>
    <w:r>
      <w:rPr>
        <w:rFonts w:ascii="Times New Roman" w:hAnsi="Times New Roman" w:cs="Times New Roman"/>
        <w:i/>
      </w:rPr>
      <w:t xml:space="preserve"> </w:t>
    </w:r>
    <w:r w:rsidRPr="00406C29">
      <w:rPr>
        <w:rFonts w:ascii="Times New Roman" w:hAnsi="Times New Roman" w:cs="Times New Roman"/>
      </w:rPr>
      <w:t>[</w:t>
    </w:r>
    <w:r w:rsidRPr="00406C29">
      <w:rPr>
        <w:rFonts w:ascii="Times New Roman" w:hAnsi="Times New Roman" w:cs="Times New Roman"/>
        <w:i/>
      </w:rPr>
      <w:t>дата</w:t>
    </w:r>
    <w:r w:rsidRPr="00406C29">
      <w:rPr>
        <w:rFonts w:ascii="Times New Roman" w:hAnsi="Times New Roman" w:cs="Times New Roman"/>
      </w:rPr>
      <w:t>] </w:t>
    </w:r>
    <w:r w:rsidRPr="00406C29">
      <w:rPr>
        <w:rFonts w:ascii="Times New Roman" w:hAnsi="Times New Roman" w:cs="Times New Roman"/>
        <w:i/>
      </w:rPr>
      <w:t>г.</w:t>
    </w:r>
  </w:p>
  <w:p w14:paraId="6E0EEAD9" w14:textId="77777777" w:rsidR="00C16B79" w:rsidRPr="00A74043" w:rsidRDefault="00C16B79"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AFA4D94"/>
    <w:multiLevelType w:val="multilevel"/>
    <w:tmpl w:val="E5DE0BDC"/>
    <w:lvl w:ilvl="0">
      <w:start w:val="32"/>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 w15:restartNumberingAfterBreak="0">
    <w:nsid w:val="0EF45624"/>
    <w:multiLevelType w:val="multilevel"/>
    <w:tmpl w:val="CD6E6DE6"/>
    <w:lvl w:ilvl="0">
      <w:start w:val="25"/>
      <w:numFmt w:val="decimal"/>
      <w:lvlText w:val="%1"/>
      <w:lvlJc w:val="left"/>
      <w:pPr>
        <w:ind w:left="420" w:hanging="420"/>
      </w:pPr>
      <w:rPr>
        <w:rFonts w:hint="default"/>
      </w:rPr>
    </w:lvl>
    <w:lvl w:ilvl="1">
      <w:start w:val="6"/>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F491A1F"/>
    <w:multiLevelType w:val="multilevel"/>
    <w:tmpl w:val="A8AC48A4"/>
    <w:lvl w:ilvl="0">
      <w:start w:val="2"/>
      <w:numFmt w:val="decimal"/>
      <w:lvlText w:val="%1."/>
      <w:lvlJc w:val="left"/>
      <w:pPr>
        <w:ind w:left="360" w:hanging="360"/>
      </w:pPr>
      <w:rPr>
        <w:rFonts w:hint="default"/>
      </w:rPr>
    </w:lvl>
    <w:lvl w:ilvl="1">
      <w:start w:val="1"/>
      <w:numFmt w:val="decimal"/>
      <w:lvlText w:val="%1.%2."/>
      <w:lvlJc w:val="left"/>
      <w:pPr>
        <w:ind w:left="434" w:hanging="360"/>
      </w:pPr>
      <w:rPr>
        <w:rFonts w:hint="default"/>
      </w:rPr>
    </w:lvl>
    <w:lvl w:ilvl="2">
      <w:start w:val="1"/>
      <w:numFmt w:val="decimal"/>
      <w:lvlText w:val="%1.%2.%3."/>
      <w:lvlJc w:val="left"/>
      <w:pPr>
        <w:ind w:left="868" w:hanging="720"/>
      </w:pPr>
      <w:rPr>
        <w:rFonts w:hint="default"/>
      </w:rPr>
    </w:lvl>
    <w:lvl w:ilvl="3">
      <w:start w:val="1"/>
      <w:numFmt w:val="decimal"/>
      <w:lvlText w:val="%1.%2.%3.%4."/>
      <w:lvlJc w:val="left"/>
      <w:pPr>
        <w:ind w:left="942" w:hanging="720"/>
      </w:pPr>
      <w:rPr>
        <w:rFonts w:hint="default"/>
      </w:rPr>
    </w:lvl>
    <w:lvl w:ilvl="4">
      <w:start w:val="1"/>
      <w:numFmt w:val="decimal"/>
      <w:lvlText w:val="%1.%2.%3.%4.%5."/>
      <w:lvlJc w:val="left"/>
      <w:pPr>
        <w:ind w:left="1376" w:hanging="1080"/>
      </w:pPr>
      <w:rPr>
        <w:rFonts w:hint="default"/>
      </w:rPr>
    </w:lvl>
    <w:lvl w:ilvl="5">
      <w:start w:val="1"/>
      <w:numFmt w:val="decimal"/>
      <w:lvlText w:val="%1.%2.%3.%4.%5.%6."/>
      <w:lvlJc w:val="left"/>
      <w:pPr>
        <w:ind w:left="1450" w:hanging="1080"/>
      </w:pPr>
      <w:rPr>
        <w:rFonts w:hint="default"/>
      </w:rPr>
    </w:lvl>
    <w:lvl w:ilvl="6">
      <w:start w:val="1"/>
      <w:numFmt w:val="decimal"/>
      <w:lvlText w:val="%1.%2.%3.%4.%5.%6.%7."/>
      <w:lvlJc w:val="left"/>
      <w:pPr>
        <w:ind w:left="1884" w:hanging="1440"/>
      </w:pPr>
      <w:rPr>
        <w:rFonts w:hint="default"/>
      </w:rPr>
    </w:lvl>
    <w:lvl w:ilvl="7">
      <w:start w:val="1"/>
      <w:numFmt w:val="decimal"/>
      <w:lvlText w:val="%1.%2.%3.%4.%5.%6.%7.%8."/>
      <w:lvlJc w:val="left"/>
      <w:pPr>
        <w:ind w:left="1958" w:hanging="1440"/>
      </w:pPr>
      <w:rPr>
        <w:rFonts w:hint="default"/>
      </w:rPr>
    </w:lvl>
    <w:lvl w:ilvl="8">
      <w:start w:val="1"/>
      <w:numFmt w:val="decimal"/>
      <w:lvlText w:val="%1.%2.%3.%4.%5.%6.%7.%8.%9."/>
      <w:lvlJc w:val="left"/>
      <w:pPr>
        <w:ind w:left="2392" w:hanging="180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501" w:hanging="360"/>
      </w:p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2"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7"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2"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3"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58A7FF8"/>
    <w:multiLevelType w:val="multilevel"/>
    <w:tmpl w:val="B470D932"/>
    <w:lvl w:ilvl="0">
      <w:start w:val="32"/>
      <w:numFmt w:val="decimal"/>
      <w:lvlText w:val="%1."/>
      <w:lvlJc w:val="left"/>
      <w:pPr>
        <w:ind w:left="644" w:hanging="360"/>
      </w:pPr>
      <w:rPr>
        <w:rFonts w:hint="default"/>
      </w:rPr>
    </w:lvl>
    <w:lvl w:ilvl="1">
      <w:start w:val="2"/>
      <w:numFmt w:val="decimal"/>
      <w:isLgl/>
      <w:lvlText w:val="%1.%2"/>
      <w:lvlJc w:val="left"/>
      <w:pPr>
        <w:ind w:left="704" w:hanging="4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34" w15:restartNumberingAfterBreak="0">
    <w:nsid w:val="75917CA4"/>
    <w:multiLevelType w:val="multilevel"/>
    <w:tmpl w:val="D33EAC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6A3F49"/>
    <w:multiLevelType w:val="multilevel"/>
    <w:tmpl w:val="441C4948"/>
    <w:lvl w:ilvl="0">
      <w:start w:val="1"/>
      <w:numFmt w:val="upperRoman"/>
      <w:pStyle w:val="a"/>
      <w:lvlText w:val="РАЗДЕЛ %1."/>
      <w:lvlJc w:val="center"/>
      <w:pPr>
        <w:ind w:left="2693"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2">
      <w:start w:val="1"/>
      <w:numFmt w:val="decimal"/>
      <w:pStyle w:val="RUS11"/>
      <w:lvlText w:val="%2.%3."/>
      <w:lvlJc w:val="left"/>
      <w:pPr>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3">
      <w:start w:val="1"/>
      <w:numFmt w:val="decimal"/>
      <w:pStyle w:val="RUS111"/>
      <w:lvlText w:val="%2.%3.%4."/>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6" w15:restartNumberingAfterBreak="0">
    <w:nsid w:val="7C36666C"/>
    <w:multiLevelType w:val="hybridMultilevel"/>
    <w:tmpl w:val="364C5670"/>
    <w:lvl w:ilvl="0" w:tplc="940C2AB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24"/>
  </w:num>
  <w:num w:numId="4">
    <w:abstractNumId w:val="1"/>
  </w:num>
  <w:num w:numId="5">
    <w:abstractNumId w:val="20"/>
  </w:num>
  <w:num w:numId="6">
    <w:abstractNumId w:val="12"/>
  </w:num>
  <w:num w:numId="7">
    <w:abstractNumId w:val="17"/>
  </w:num>
  <w:num w:numId="8">
    <w:abstractNumId w:val="21"/>
  </w:num>
  <w:num w:numId="9">
    <w:abstractNumId w:val="11"/>
  </w:num>
  <w:num w:numId="10">
    <w:abstractNumId w:val="37"/>
  </w:num>
  <w:num w:numId="11">
    <w:abstractNumId w:val="9"/>
  </w:num>
  <w:num w:numId="12">
    <w:abstractNumId w:val="35"/>
  </w:num>
  <w:num w:numId="13">
    <w:abstractNumId w:val="31"/>
  </w:num>
  <w:num w:numId="14">
    <w:abstractNumId w:val="22"/>
  </w:num>
  <w:num w:numId="15">
    <w:abstractNumId w:val="36"/>
  </w:num>
  <w:num w:numId="16">
    <w:abstractNumId w:val="13"/>
  </w:num>
  <w:num w:numId="17">
    <w:abstractNumId w:val="32"/>
  </w:num>
  <w:num w:numId="18">
    <w:abstractNumId w:val="27"/>
  </w:num>
  <w:num w:numId="19">
    <w:abstractNumId w:val="28"/>
  </w:num>
  <w:num w:numId="20">
    <w:abstractNumId w:val="19"/>
  </w:num>
  <w:num w:numId="21">
    <w:abstractNumId w:val="8"/>
  </w:num>
  <w:num w:numId="22">
    <w:abstractNumId w:val="30"/>
  </w:num>
  <w:num w:numId="23">
    <w:abstractNumId w:val="6"/>
  </w:num>
  <w:num w:numId="24">
    <w:abstractNumId w:val="7"/>
  </w:num>
  <w:num w:numId="25">
    <w:abstractNumId w:val="16"/>
  </w:num>
  <w:num w:numId="26">
    <w:abstractNumId w:val="35"/>
  </w:num>
  <w:num w:numId="27">
    <w:abstractNumId w:val="35"/>
  </w:num>
  <w:num w:numId="28">
    <w:abstractNumId w:val="35"/>
  </w:num>
  <w:num w:numId="29">
    <w:abstractNumId w:val="35"/>
  </w:num>
  <w:num w:numId="30">
    <w:abstractNumId w:val="35"/>
  </w:num>
  <w:num w:numId="31">
    <w:abstractNumId w:val="23"/>
  </w:num>
  <w:num w:numId="32">
    <w:abstractNumId w:val="34"/>
  </w:num>
  <w:num w:numId="33">
    <w:abstractNumId w:val="4"/>
  </w:num>
  <w:num w:numId="34">
    <w:abstractNumId w:val="29"/>
  </w:num>
  <w:num w:numId="35">
    <w:abstractNumId w:val="5"/>
  </w:num>
  <w:num w:numId="36">
    <w:abstractNumId w:val="25"/>
  </w:num>
  <w:num w:numId="37">
    <w:abstractNumId w:val="14"/>
  </w:num>
  <w:num w:numId="38">
    <w:abstractNumId w:val="26"/>
  </w:num>
  <w:num w:numId="39">
    <w:abstractNumId w:val="15"/>
  </w:num>
  <w:num w:numId="40">
    <w:abstractNumId w:val="33"/>
  </w:num>
  <w:num w:numId="41">
    <w:abstractNumId w:val="2"/>
  </w:num>
  <w:num w:numId="42">
    <w:abstractNumId w:val="3"/>
  </w:num>
  <w:num w:numId="43">
    <w:abstractNumId w:val="10"/>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Ивановская Елена Владимировна">
    <w15:presenceInfo w15:providerId="AD" w15:userId="S-1-5-21-742887867-3477852674-4009795292-9133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ocumentProtection w:edit="readOnly" w:formatting="1" w:enforcement="0"/>
  <w:defaultTabStop w:val="709"/>
  <w:doNotShadeFormData/>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2507"/>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417C"/>
    <w:rsid w:val="00024669"/>
    <w:rsid w:val="000247AB"/>
    <w:rsid w:val="000248B2"/>
    <w:rsid w:val="00024EEB"/>
    <w:rsid w:val="00026D21"/>
    <w:rsid w:val="000276DC"/>
    <w:rsid w:val="00027785"/>
    <w:rsid w:val="0003077F"/>
    <w:rsid w:val="00030849"/>
    <w:rsid w:val="000326E2"/>
    <w:rsid w:val="000330D8"/>
    <w:rsid w:val="00033B6C"/>
    <w:rsid w:val="000350AE"/>
    <w:rsid w:val="00035750"/>
    <w:rsid w:val="000357D5"/>
    <w:rsid w:val="00035D91"/>
    <w:rsid w:val="00037241"/>
    <w:rsid w:val="00037D66"/>
    <w:rsid w:val="0004007C"/>
    <w:rsid w:val="0004070E"/>
    <w:rsid w:val="00040972"/>
    <w:rsid w:val="00041456"/>
    <w:rsid w:val="00042EEA"/>
    <w:rsid w:val="000433CC"/>
    <w:rsid w:val="0004341A"/>
    <w:rsid w:val="0004370F"/>
    <w:rsid w:val="00043AB1"/>
    <w:rsid w:val="00044192"/>
    <w:rsid w:val="000449E6"/>
    <w:rsid w:val="00045A4C"/>
    <w:rsid w:val="000475D0"/>
    <w:rsid w:val="0004772B"/>
    <w:rsid w:val="00050187"/>
    <w:rsid w:val="00050F03"/>
    <w:rsid w:val="000515BD"/>
    <w:rsid w:val="000519A7"/>
    <w:rsid w:val="00051FE9"/>
    <w:rsid w:val="00052E40"/>
    <w:rsid w:val="00054A48"/>
    <w:rsid w:val="00054A66"/>
    <w:rsid w:val="00055602"/>
    <w:rsid w:val="00055994"/>
    <w:rsid w:val="00056B2B"/>
    <w:rsid w:val="000574F0"/>
    <w:rsid w:val="00057759"/>
    <w:rsid w:val="000578E0"/>
    <w:rsid w:val="00057EAF"/>
    <w:rsid w:val="00060AD8"/>
    <w:rsid w:val="00060D40"/>
    <w:rsid w:val="00062C37"/>
    <w:rsid w:val="00063367"/>
    <w:rsid w:val="000639BD"/>
    <w:rsid w:val="00063D02"/>
    <w:rsid w:val="00064221"/>
    <w:rsid w:val="0006570B"/>
    <w:rsid w:val="00065A96"/>
    <w:rsid w:val="00066AB5"/>
    <w:rsid w:val="00067560"/>
    <w:rsid w:val="000707B9"/>
    <w:rsid w:val="00070F0D"/>
    <w:rsid w:val="0007186D"/>
    <w:rsid w:val="00073282"/>
    <w:rsid w:val="00073680"/>
    <w:rsid w:val="00074B47"/>
    <w:rsid w:val="000771C9"/>
    <w:rsid w:val="00077F55"/>
    <w:rsid w:val="000808A6"/>
    <w:rsid w:val="00080AD1"/>
    <w:rsid w:val="000822B3"/>
    <w:rsid w:val="00083159"/>
    <w:rsid w:val="00084A72"/>
    <w:rsid w:val="000909E6"/>
    <w:rsid w:val="00091229"/>
    <w:rsid w:val="00093524"/>
    <w:rsid w:val="0009383D"/>
    <w:rsid w:val="00095939"/>
    <w:rsid w:val="00096AE3"/>
    <w:rsid w:val="0009742B"/>
    <w:rsid w:val="00097E03"/>
    <w:rsid w:val="000A096E"/>
    <w:rsid w:val="000A0E5C"/>
    <w:rsid w:val="000A2463"/>
    <w:rsid w:val="000A3528"/>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D0729"/>
    <w:rsid w:val="000D09F8"/>
    <w:rsid w:val="000D1975"/>
    <w:rsid w:val="000D1EB8"/>
    <w:rsid w:val="000D2139"/>
    <w:rsid w:val="000D2C1F"/>
    <w:rsid w:val="000D2D16"/>
    <w:rsid w:val="000D3D93"/>
    <w:rsid w:val="000D4631"/>
    <w:rsid w:val="000D49D0"/>
    <w:rsid w:val="000D4EC4"/>
    <w:rsid w:val="000D6632"/>
    <w:rsid w:val="000D7676"/>
    <w:rsid w:val="000D7811"/>
    <w:rsid w:val="000D7817"/>
    <w:rsid w:val="000D7E6A"/>
    <w:rsid w:val="000E08EF"/>
    <w:rsid w:val="000E1438"/>
    <w:rsid w:val="000E3FA4"/>
    <w:rsid w:val="000E4C2A"/>
    <w:rsid w:val="000E5BF6"/>
    <w:rsid w:val="000E5CA2"/>
    <w:rsid w:val="000E5D3B"/>
    <w:rsid w:val="000E5DF7"/>
    <w:rsid w:val="000F017D"/>
    <w:rsid w:val="000F06A0"/>
    <w:rsid w:val="000F17D4"/>
    <w:rsid w:val="000F18E0"/>
    <w:rsid w:val="000F3344"/>
    <w:rsid w:val="000F3E85"/>
    <w:rsid w:val="000F4E93"/>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7154"/>
    <w:rsid w:val="00117D77"/>
    <w:rsid w:val="00120C01"/>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34D7"/>
    <w:rsid w:val="001438A6"/>
    <w:rsid w:val="00144D9C"/>
    <w:rsid w:val="00144EA3"/>
    <w:rsid w:val="00144F2A"/>
    <w:rsid w:val="0014560F"/>
    <w:rsid w:val="001456E3"/>
    <w:rsid w:val="00145C5D"/>
    <w:rsid w:val="0014710B"/>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CD0"/>
    <w:rsid w:val="0016651E"/>
    <w:rsid w:val="00166663"/>
    <w:rsid w:val="001670FC"/>
    <w:rsid w:val="001672A1"/>
    <w:rsid w:val="00167DD5"/>
    <w:rsid w:val="0017025B"/>
    <w:rsid w:val="0017188D"/>
    <w:rsid w:val="0017196C"/>
    <w:rsid w:val="001722B2"/>
    <w:rsid w:val="00175FB4"/>
    <w:rsid w:val="0017632E"/>
    <w:rsid w:val="0017692B"/>
    <w:rsid w:val="00176A1E"/>
    <w:rsid w:val="001775BE"/>
    <w:rsid w:val="00177AEF"/>
    <w:rsid w:val="00177FBD"/>
    <w:rsid w:val="0018136A"/>
    <w:rsid w:val="00181D91"/>
    <w:rsid w:val="00184EB7"/>
    <w:rsid w:val="00185847"/>
    <w:rsid w:val="00185EA7"/>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15C7"/>
    <w:rsid w:val="001B15F5"/>
    <w:rsid w:val="001B1D3D"/>
    <w:rsid w:val="001B32BB"/>
    <w:rsid w:val="001B399E"/>
    <w:rsid w:val="001B3E0F"/>
    <w:rsid w:val="001B543E"/>
    <w:rsid w:val="001B5E17"/>
    <w:rsid w:val="001B5FB7"/>
    <w:rsid w:val="001B6308"/>
    <w:rsid w:val="001B71C6"/>
    <w:rsid w:val="001B746C"/>
    <w:rsid w:val="001B758A"/>
    <w:rsid w:val="001C12E4"/>
    <w:rsid w:val="001C1434"/>
    <w:rsid w:val="001C157C"/>
    <w:rsid w:val="001C1CA4"/>
    <w:rsid w:val="001C39D5"/>
    <w:rsid w:val="001C4633"/>
    <w:rsid w:val="001C491F"/>
    <w:rsid w:val="001C5C72"/>
    <w:rsid w:val="001C6E4E"/>
    <w:rsid w:val="001D146D"/>
    <w:rsid w:val="001D18F5"/>
    <w:rsid w:val="001D2611"/>
    <w:rsid w:val="001D276C"/>
    <w:rsid w:val="001D4553"/>
    <w:rsid w:val="001D6FD2"/>
    <w:rsid w:val="001D745B"/>
    <w:rsid w:val="001D7D40"/>
    <w:rsid w:val="001D7E32"/>
    <w:rsid w:val="001E0430"/>
    <w:rsid w:val="001E0808"/>
    <w:rsid w:val="001E0CC2"/>
    <w:rsid w:val="001E0F95"/>
    <w:rsid w:val="001E13A9"/>
    <w:rsid w:val="001E16D0"/>
    <w:rsid w:val="001E3134"/>
    <w:rsid w:val="001E3DCC"/>
    <w:rsid w:val="001E59DA"/>
    <w:rsid w:val="001E60D4"/>
    <w:rsid w:val="001F2336"/>
    <w:rsid w:val="001F3A2A"/>
    <w:rsid w:val="001F3DC2"/>
    <w:rsid w:val="001F42C6"/>
    <w:rsid w:val="001F43DF"/>
    <w:rsid w:val="001F5376"/>
    <w:rsid w:val="001F5399"/>
    <w:rsid w:val="001F540A"/>
    <w:rsid w:val="001F5A06"/>
    <w:rsid w:val="001F6865"/>
    <w:rsid w:val="001F7F17"/>
    <w:rsid w:val="001F7FAE"/>
    <w:rsid w:val="00200143"/>
    <w:rsid w:val="00200328"/>
    <w:rsid w:val="00200560"/>
    <w:rsid w:val="00200972"/>
    <w:rsid w:val="0020164E"/>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20008"/>
    <w:rsid w:val="00221760"/>
    <w:rsid w:val="00221B52"/>
    <w:rsid w:val="002225DF"/>
    <w:rsid w:val="00223E29"/>
    <w:rsid w:val="0022449F"/>
    <w:rsid w:val="00224765"/>
    <w:rsid w:val="0022489C"/>
    <w:rsid w:val="00224B0C"/>
    <w:rsid w:val="00224CBA"/>
    <w:rsid w:val="00226F33"/>
    <w:rsid w:val="00227BB5"/>
    <w:rsid w:val="00230DE1"/>
    <w:rsid w:val="00231036"/>
    <w:rsid w:val="002315E5"/>
    <w:rsid w:val="002327A3"/>
    <w:rsid w:val="002329D2"/>
    <w:rsid w:val="00235614"/>
    <w:rsid w:val="00235791"/>
    <w:rsid w:val="00236623"/>
    <w:rsid w:val="00236C73"/>
    <w:rsid w:val="00236EA6"/>
    <w:rsid w:val="0023701E"/>
    <w:rsid w:val="00237F78"/>
    <w:rsid w:val="002400DB"/>
    <w:rsid w:val="002405A5"/>
    <w:rsid w:val="002409FA"/>
    <w:rsid w:val="0024243B"/>
    <w:rsid w:val="0024245D"/>
    <w:rsid w:val="00242E58"/>
    <w:rsid w:val="00243751"/>
    <w:rsid w:val="00243958"/>
    <w:rsid w:val="00243C94"/>
    <w:rsid w:val="00244966"/>
    <w:rsid w:val="00244DEB"/>
    <w:rsid w:val="00245302"/>
    <w:rsid w:val="002454C5"/>
    <w:rsid w:val="0024712A"/>
    <w:rsid w:val="0024745E"/>
    <w:rsid w:val="00247CA3"/>
    <w:rsid w:val="00247E36"/>
    <w:rsid w:val="00250AA2"/>
    <w:rsid w:val="002519DC"/>
    <w:rsid w:val="00252A89"/>
    <w:rsid w:val="00253260"/>
    <w:rsid w:val="00254973"/>
    <w:rsid w:val="002555F2"/>
    <w:rsid w:val="002560C9"/>
    <w:rsid w:val="00257029"/>
    <w:rsid w:val="002579F2"/>
    <w:rsid w:val="00260ABB"/>
    <w:rsid w:val="00262426"/>
    <w:rsid w:val="0026305D"/>
    <w:rsid w:val="00264534"/>
    <w:rsid w:val="00264EF8"/>
    <w:rsid w:val="00264FFF"/>
    <w:rsid w:val="00266AF8"/>
    <w:rsid w:val="002676D6"/>
    <w:rsid w:val="00267B8F"/>
    <w:rsid w:val="00267C4D"/>
    <w:rsid w:val="00267DF4"/>
    <w:rsid w:val="00267EF6"/>
    <w:rsid w:val="00270F42"/>
    <w:rsid w:val="002717A6"/>
    <w:rsid w:val="00271BC3"/>
    <w:rsid w:val="002723DE"/>
    <w:rsid w:val="00272D28"/>
    <w:rsid w:val="002730D2"/>
    <w:rsid w:val="002748EB"/>
    <w:rsid w:val="00274BC7"/>
    <w:rsid w:val="00274FB6"/>
    <w:rsid w:val="00275616"/>
    <w:rsid w:val="0027667A"/>
    <w:rsid w:val="00280156"/>
    <w:rsid w:val="00281CF0"/>
    <w:rsid w:val="00283792"/>
    <w:rsid w:val="00283899"/>
    <w:rsid w:val="00284DA5"/>
    <w:rsid w:val="0028591A"/>
    <w:rsid w:val="002859AF"/>
    <w:rsid w:val="002860DA"/>
    <w:rsid w:val="002861A2"/>
    <w:rsid w:val="002865BD"/>
    <w:rsid w:val="00286D50"/>
    <w:rsid w:val="00287A73"/>
    <w:rsid w:val="00287D89"/>
    <w:rsid w:val="00287E8F"/>
    <w:rsid w:val="002901C0"/>
    <w:rsid w:val="00290DF9"/>
    <w:rsid w:val="00291553"/>
    <w:rsid w:val="0029213C"/>
    <w:rsid w:val="00292BED"/>
    <w:rsid w:val="00294351"/>
    <w:rsid w:val="00294776"/>
    <w:rsid w:val="00296561"/>
    <w:rsid w:val="0029672F"/>
    <w:rsid w:val="0029737E"/>
    <w:rsid w:val="00297B70"/>
    <w:rsid w:val="00297CB8"/>
    <w:rsid w:val="002A017C"/>
    <w:rsid w:val="002A1D0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16F"/>
    <w:rsid w:val="002B4633"/>
    <w:rsid w:val="002B4782"/>
    <w:rsid w:val="002B4924"/>
    <w:rsid w:val="002B5DBF"/>
    <w:rsid w:val="002B6487"/>
    <w:rsid w:val="002B7400"/>
    <w:rsid w:val="002C048E"/>
    <w:rsid w:val="002C0771"/>
    <w:rsid w:val="002C2064"/>
    <w:rsid w:val="002C3A1E"/>
    <w:rsid w:val="002C417E"/>
    <w:rsid w:val="002C43AD"/>
    <w:rsid w:val="002C605C"/>
    <w:rsid w:val="002C614A"/>
    <w:rsid w:val="002C7DB7"/>
    <w:rsid w:val="002D09C4"/>
    <w:rsid w:val="002D0DF6"/>
    <w:rsid w:val="002D0F4E"/>
    <w:rsid w:val="002D125E"/>
    <w:rsid w:val="002D1D5D"/>
    <w:rsid w:val="002D2D16"/>
    <w:rsid w:val="002D4EE7"/>
    <w:rsid w:val="002D561E"/>
    <w:rsid w:val="002D58D7"/>
    <w:rsid w:val="002D68D5"/>
    <w:rsid w:val="002D68F9"/>
    <w:rsid w:val="002D7FA4"/>
    <w:rsid w:val="002E057E"/>
    <w:rsid w:val="002E1E34"/>
    <w:rsid w:val="002E26C0"/>
    <w:rsid w:val="002E2C56"/>
    <w:rsid w:val="002E32AD"/>
    <w:rsid w:val="002E494B"/>
    <w:rsid w:val="002E63E3"/>
    <w:rsid w:val="002F0397"/>
    <w:rsid w:val="002F09C3"/>
    <w:rsid w:val="002F0AF8"/>
    <w:rsid w:val="002F0D4A"/>
    <w:rsid w:val="002F1411"/>
    <w:rsid w:val="002F1954"/>
    <w:rsid w:val="002F19DD"/>
    <w:rsid w:val="002F66CB"/>
    <w:rsid w:val="002F68E0"/>
    <w:rsid w:val="002F69CB"/>
    <w:rsid w:val="002F6F22"/>
    <w:rsid w:val="002F793C"/>
    <w:rsid w:val="002F7B0F"/>
    <w:rsid w:val="003010FB"/>
    <w:rsid w:val="0030177E"/>
    <w:rsid w:val="00302233"/>
    <w:rsid w:val="00303AD4"/>
    <w:rsid w:val="0030507E"/>
    <w:rsid w:val="00305AA1"/>
    <w:rsid w:val="00306968"/>
    <w:rsid w:val="00310EEF"/>
    <w:rsid w:val="00311EE6"/>
    <w:rsid w:val="00313DC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21E"/>
    <w:rsid w:val="0033664C"/>
    <w:rsid w:val="00337B25"/>
    <w:rsid w:val="00340183"/>
    <w:rsid w:val="003419C3"/>
    <w:rsid w:val="00341B07"/>
    <w:rsid w:val="003420F7"/>
    <w:rsid w:val="0034288B"/>
    <w:rsid w:val="003447CC"/>
    <w:rsid w:val="0034488B"/>
    <w:rsid w:val="00344A79"/>
    <w:rsid w:val="00345EE7"/>
    <w:rsid w:val="0034705D"/>
    <w:rsid w:val="0035076D"/>
    <w:rsid w:val="0035190E"/>
    <w:rsid w:val="00351F6D"/>
    <w:rsid w:val="00352338"/>
    <w:rsid w:val="003526A1"/>
    <w:rsid w:val="00352FF4"/>
    <w:rsid w:val="003534D4"/>
    <w:rsid w:val="00353935"/>
    <w:rsid w:val="00353A5E"/>
    <w:rsid w:val="00353D40"/>
    <w:rsid w:val="003546CD"/>
    <w:rsid w:val="00354FA4"/>
    <w:rsid w:val="0035580F"/>
    <w:rsid w:val="003561BD"/>
    <w:rsid w:val="0035623F"/>
    <w:rsid w:val="0035653D"/>
    <w:rsid w:val="00357357"/>
    <w:rsid w:val="00360395"/>
    <w:rsid w:val="0036084A"/>
    <w:rsid w:val="00363750"/>
    <w:rsid w:val="00363A21"/>
    <w:rsid w:val="00363B09"/>
    <w:rsid w:val="00363B44"/>
    <w:rsid w:val="0036434C"/>
    <w:rsid w:val="003647EE"/>
    <w:rsid w:val="00364E6A"/>
    <w:rsid w:val="0036511A"/>
    <w:rsid w:val="00365144"/>
    <w:rsid w:val="003658F4"/>
    <w:rsid w:val="00366312"/>
    <w:rsid w:val="00366AF7"/>
    <w:rsid w:val="00366B79"/>
    <w:rsid w:val="00366E42"/>
    <w:rsid w:val="00367B89"/>
    <w:rsid w:val="00367C98"/>
    <w:rsid w:val="00367DB0"/>
    <w:rsid w:val="00367EF9"/>
    <w:rsid w:val="00370204"/>
    <w:rsid w:val="00370D8C"/>
    <w:rsid w:val="00370EA7"/>
    <w:rsid w:val="00371C3F"/>
    <w:rsid w:val="00371D54"/>
    <w:rsid w:val="00372EB3"/>
    <w:rsid w:val="003731B2"/>
    <w:rsid w:val="00373F8F"/>
    <w:rsid w:val="00374369"/>
    <w:rsid w:val="003746BA"/>
    <w:rsid w:val="00375B5A"/>
    <w:rsid w:val="00377110"/>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C02"/>
    <w:rsid w:val="003C0768"/>
    <w:rsid w:val="003C084C"/>
    <w:rsid w:val="003C185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D79"/>
    <w:rsid w:val="003D45A8"/>
    <w:rsid w:val="003D5038"/>
    <w:rsid w:val="003D60F8"/>
    <w:rsid w:val="003D6647"/>
    <w:rsid w:val="003D687E"/>
    <w:rsid w:val="003D6ADC"/>
    <w:rsid w:val="003D6F95"/>
    <w:rsid w:val="003D6FA7"/>
    <w:rsid w:val="003D7F0B"/>
    <w:rsid w:val="003E0183"/>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7C68"/>
    <w:rsid w:val="0040065D"/>
    <w:rsid w:val="00402386"/>
    <w:rsid w:val="00402A26"/>
    <w:rsid w:val="00402CAF"/>
    <w:rsid w:val="0040332B"/>
    <w:rsid w:val="004036BD"/>
    <w:rsid w:val="00403BE9"/>
    <w:rsid w:val="00405798"/>
    <w:rsid w:val="0040619E"/>
    <w:rsid w:val="004066B0"/>
    <w:rsid w:val="00406C29"/>
    <w:rsid w:val="00406ECA"/>
    <w:rsid w:val="00407FC9"/>
    <w:rsid w:val="0041141D"/>
    <w:rsid w:val="0041207E"/>
    <w:rsid w:val="0041529C"/>
    <w:rsid w:val="004154EF"/>
    <w:rsid w:val="0041703F"/>
    <w:rsid w:val="0041706E"/>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342C"/>
    <w:rsid w:val="004344CF"/>
    <w:rsid w:val="00435DE3"/>
    <w:rsid w:val="004363E2"/>
    <w:rsid w:val="00437244"/>
    <w:rsid w:val="004412AA"/>
    <w:rsid w:val="00441804"/>
    <w:rsid w:val="00441E07"/>
    <w:rsid w:val="0044243B"/>
    <w:rsid w:val="0044403E"/>
    <w:rsid w:val="00444195"/>
    <w:rsid w:val="00444549"/>
    <w:rsid w:val="00445885"/>
    <w:rsid w:val="00451AD9"/>
    <w:rsid w:val="00452813"/>
    <w:rsid w:val="00452E8B"/>
    <w:rsid w:val="00454260"/>
    <w:rsid w:val="004550AD"/>
    <w:rsid w:val="00455E0E"/>
    <w:rsid w:val="00456118"/>
    <w:rsid w:val="00456D72"/>
    <w:rsid w:val="00456EEA"/>
    <w:rsid w:val="004603FE"/>
    <w:rsid w:val="0046052B"/>
    <w:rsid w:val="00461CF5"/>
    <w:rsid w:val="00463637"/>
    <w:rsid w:val="00463E23"/>
    <w:rsid w:val="00464038"/>
    <w:rsid w:val="0046507E"/>
    <w:rsid w:val="00465B13"/>
    <w:rsid w:val="0046700F"/>
    <w:rsid w:val="00470007"/>
    <w:rsid w:val="0047153B"/>
    <w:rsid w:val="00471725"/>
    <w:rsid w:val="0047181A"/>
    <w:rsid w:val="00471B72"/>
    <w:rsid w:val="004728A5"/>
    <w:rsid w:val="00474E8F"/>
    <w:rsid w:val="00475DF2"/>
    <w:rsid w:val="00476FD6"/>
    <w:rsid w:val="00477730"/>
    <w:rsid w:val="00477782"/>
    <w:rsid w:val="00480AA0"/>
    <w:rsid w:val="00482749"/>
    <w:rsid w:val="004835AE"/>
    <w:rsid w:val="00483677"/>
    <w:rsid w:val="00483980"/>
    <w:rsid w:val="004846EB"/>
    <w:rsid w:val="0048556E"/>
    <w:rsid w:val="00485930"/>
    <w:rsid w:val="00485C2D"/>
    <w:rsid w:val="004865BE"/>
    <w:rsid w:val="004866F5"/>
    <w:rsid w:val="004872D8"/>
    <w:rsid w:val="00487C6C"/>
    <w:rsid w:val="00487D61"/>
    <w:rsid w:val="00487FF1"/>
    <w:rsid w:val="004904EC"/>
    <w:rsid w:val="00490A2C"/>
    <w:rsid w:val="004913F0"/>
    <w:rsid w:val="00493B3F"/>
    <w:rsid w:val="00493CC9"/>
    <w:rsid w:val="00494EB2"/>
    <w:rsid w:val="004950F4"/>
    <w:rsid w:val="00495181"/>
    <w:rsid w:val="004958F6"/>
    <w:rsid w:val="00495CEB"/>
    <w:rsid w:val="004963A2"/>
    <w:rsid w:val="0049640D"/>
    <w:rsid w:val="004970BC"/>
    <w:rsid w:val="004A016F"/>
    <w:rsid w:val="004A0636"/>
    <w:rsid w:val="004A0B64"/>
    <w:rsid w:val="004A16C7"/>
    <w:rsid w:val="004A1BC9"/>
    <w:rsid w:val="004A253C"/>
    <w:rsid w:val="004A2C61"/>
    <w:rsid w:val="004A32B0"/>
    <w:rsid w:val="004A5B59"/>
    <w:rsid w:val="004A7AB4"/>
    <w:rsid w:val="004A7C43"/>
    <w:rsid w:val="004B03FC"/>
    <w:rsid w:val="004B0EC1"/>
    <w:rsid w:val="004B1E7D"/>
    <w:rsid w:val="004B38EB"/>
    <w:rsid w:val="004B429F"/>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1028"/>
    <w:rsid w:val="004E2685"/>
    <w:rsid w:val="004E38EC"/>
    <w:rsid w:val="004E492A"/>
    <w:rsid w:val="004E4CE0"/>
    <w:rsid w:val="004E59A7"/>
    <w:rsid w:val="004E5D31"/>
    <w:rsid w:val="004E62D2"/>
    <w:rsid w:val="004E6F01"/>
    <w:rsid w:val="004E72A7"/>
    <w:rsid w:val="004E739C"/>
    <w:rsid w:val="004F1868"/>
    <w:rsid w:val="004F5215"/>
    <w:rsid w:val="004F6544"/>
    <w:rsid w:val="004F68DB"/>
    <w:rsid w:val="004F7C02"/>
    <w:rsid w:val="00500A6F"/>
    <w:rsid w:val="00502306"/>
    <w:rsid w:val="0050473F"/>
    <w:rsid w:val="0050489A"/>
    <w:rsid w:val="00506F98"/>
    <w:rsid w:val="0051291A"/>
    <w:rsid w:val="00512BAA"/>
    <w:rsid w:val="00512EC7"/>
    <w:rsid w:val="005132B2"/>
    <w:rsid w:val="005132F6"/>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D83"/>
    <w:rsid w:val="00536F4B"/>
    <w:rsid w:val="00541AF4"/>
    <w:rsid w:val="0054224F"/>
    <w:rsid w:val="0054278F"/>
    <w:rsid w:val="00542909"/>
    <w:rsid w:val="00542AC5"/>
    <w:rsid w:val="00544BD7"/>
    <w:rsid w:val="00546928"/>
    <w:rsid w:val="00546AD6"/>
    <w:rsid w:val="00546E72"/>
    <w:rsid w:val="00550409"/>
    <w:rsid w:val="00550AB7"/>
    <w:rsid w:val="00551854"/>
    <w:rsid w:val="00551B8D"/>
    <w:rsid w:val="00552388"/>
    <w:rsid w:val="00553E49"/>
    <w:rsid w:val="005552BE"/>
    <w:rsid w:val="00555C6D"/>
    <w:rsid w:val="005563BF"/>
    <w:rsid w:val="005569EE"/>
    <w:rsid w:val="005574AC"/>
    <w:rsid w:val="00557C79"/>
    <w:rsid w:val="00560DD5"/>
    <w:rsid w:val="00561D69"/>
    <w:rsid w:val="00563258"/>
    <w:rsid w:val="00563A79"/>
    <w:rsid w:val="00566950"/>
    <w:rsid w:val="00566A10"/>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26"/>
    <w:rsid w:val="00586AF9"/>
    <w:rsid w:val="005900E0"/>
    <w:rsid w:val="00590264"/>
    <w:rsid w:val="00591A08"/>
    <w:rsid w:val="00591B81"/>
    <w:rsid w:val="00592804"/>
    <w:rsid w:val="005932A0"/>
    <w:rsid w:val="00593605"/>
    <w:rsid w:val="0059375F"/>
    <w:rsid w:val="00593FB9"/>
    <w:rsid w:val="005944A3"/>
    <w:rsid w:val="00595503"/>
    <w:rsid w:val="00595A3F"/>
    <w:rsid w:val="00595B56"/>
    <w:rsid w:val="00595CCD"/>
    <w:rsid w:val="00596C16"/>
    <w:rsid w:val="00597E1E"/>
    <w:rsid w:val="005A20EC"/>
    <w:rsid w:val="005A3588"/>
    <w:rsid w:val="005A5458"/>
    <w:rsid w:val="005A57FA"/>
    <w:rsid w:val="005A6B12"/>
    <w:rsid w:val="005A75B7"/>
    <w:rsid w:val="005B00B0"/>
    <w:rsid w:val="005B0D35"/>
    <w:rsid w:val="005B1B24"/>
    <w:rsid w:val="005B2ADA"/>
    <w:rsid w:val="005B3908"/>
    <w:rsid w:val="005B4985"/>
    <w:rsid w:val="005B5AFD"/>
    <w:rsid w:val="005B5D86"/>
    <w:rsid w:val="005B61D1"/>
    <w:rsid w:val="005B65CE"/>
    <w:rsid w:val="005B7B15"/>
    <w:rsid w:val="005C1179"/>
    <w:rsid w:val="005C16D5"/>
    <w:rsid w:val="005C1FEF"/>
    <w:rsid w:val="005C205D"/>
    <w:rsid w:val="005C2B4D"/>
    <w:rsid w:val="005C3487"/>
    <w:rsid w:val="005C3EC5"/>
    <w:rsid w:val="005C5BF1"/>
    <w:rsid w:val="005C67D0"/>
    <w:rsid w:val="005C725A"/>
    <w:rsid w:val="005C7814"/>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262F"/>
    <w:rsid w:val="005E301A"/>
    <w:rsid w:val="005E42AC"/>
    <w:rsid w:val="005E479D"/>
    <w:rsid w:val="005E4839"/>
    <w:rsid w:val="005E4AA3"/>
    <w:rsid w:val="005E4C49"/>
    <w:rsid w:val="005E4F94"/>
    <w:rsid w:val="005E6459"/>
    <w:rsid w:val="005E6F01"/>
    <w:rsid w:val="005E735A"/>
    <w:rsid w:val="005E750E"/>
    <w:rsid w:val="005E759E"/>
    <w:rsid w:val="005E7A29"/>
    <w:rsid w:val="005E7CC8"/>
    <w:rsid w:val="005F0859"/>
    <w:rsid w:val="005F197D"/>
    <w:rsid w:val="005F2F8E"/>
    <w:rsid w:val="005F5FD0"/>
    <w:rsid w:val="005F60D1"/>
    <w:rsid w:val="005F660B"/>
    <w:rsid w:val="005F66FC"/>
    <w:rsid w:val="005F6D48"/>
    <w:rsid w:val="005F6F52"/>
    <w:rsid w:val="005F7EC4"/>
    <w:rsid w:val="006008D7"/>
    <w:rsid w:val="0060170F"/>
    <w:rsid w:val="00603443"/>
    <w:rsid w:val="00603C30"/>
    <w:rsid w:val="00604078"/>
    <w:rsid w:val="00604980"/>
    <w:rsid w:val="00604B77"/>
    <w:rsid w:val="00606AE4"/>
    <w:rsid w:val="00606AF8"/>
    <w:rsid w:val="00606C2D"/>
    <w:rsid w:val="0060742C"/>
    <w:rsid w:val="006101F8"/>
    <w:rsid w:val="006105F8"/>
    <w:rsid w:val="00610DB2"/>
    <w:rsid w:val="00611D9A"/>
    <w:rsid w:val="0061398E"/>
    <w:rsid w:val="00614136"/>
    <w:rsid w:val="00614197"/>
    <w:rsid w:val="0061422A"/>
    <w:rsid w:val="006175F7"/>
    <w:rsid w:val="006203A8"/>
    <w:rsid w:val="00620995"/>
    <w:rsid w:val="00620A55"/>
    <w:rsid w:val="00621467"/>
    <w:rsid w:val="0062176E"/>
    <w:rsid w:val="00622AF7"/>
    <w:rsid w:val="00622C2B"/>
    <w:rsid w:val="00627973"/>
    <w:rsid w:val="006302EE"/>
    <w:rsid w:val="006328DB"/>
    <w:rsid w:val="0063397E"/>
    <w:rsid w:val="00634F20"/>
    <w:rsid w:val="00635F9B"/>
    <w:rsid w:val="0063738D"/>
    <w:rsid w:val="006404E3"/>
    <w:rsid w:val="0064144F"/>
    <w:rsid w:val="00642C68"/>
    <w:rsid w:val="0064300D"/>
    <w:rsid w:val="0064476A"/>
    <w:rsid w:val="00644B61"/>
    <w:rsid w:val="006450F5"/>
    <w:rsid w:val="00645102"/>
    <w:rsid w:val="00645659"/>
    <w:rsid w:val="00645FB2"/>
    <w:rsid w:val="006470D2"/>
    <w:rsid w:val="0064764D"/>
    <w:rsid w:val="00647DEA"/>
    <w:rsid w:val="00650280"/>
    <w:rsid w:val="0065058F"/>
    <w:rsid w:val="00651DDF"/>
    <w:rsid w:val="006522C7"/>
    <w:rsid w:val="00652AF7"/>
    <w:rsid w:val="00653035"/>
    <w:rsid w:val="00653511"/>
    <w:rsid w:val="00653798"/>
    <w:rsid w:val="006538A6"/>
    <w:rsid w:val="0065747A"/>
    <w:rsid w:val="00657F5B"/>
    <w:rsid w:val="00657FEA"/>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FE"/>
    <w:rsid w:val="00682F18"/>
    <w:rsid w:val="0068488F"/>
    <w:rsid w:val="00684B7C"/>
    <w:rsid w:val="006857B4"/>
    <w:rsid w:val="00685F43"/>
    <w:rsid w:val="00686E44"/>
    <w:rsid w:val="00687604"/>
    <w:rsid w:val="006876F1"/>
    <w:rsid w:val="00687866"/>
    <w:rsid w:val="00687DBD"/>
    <w:rsid w:val="00691529"/>
    <w:rsid w:val="0069220F"/>
    <w:rsid w:val="006926BD"/>
    <w:rsid w:val="00692DE9"/>
    <w:rsid w:val="00693B3D"/>
    <w:rsid w:val="006964D8"/>
    <w:rsid w:val="006A0443"/>
    <w:rsid w:val="006A1483"/>
    <w:rsid w:val="006A1AFA"/>
    <w:rsid w:val="006A4E2E"/>
    <w:rsid w:val="006A4F18"/>
    <w:rsid w:val="006A6031"/>
    <w:rsid w:val="006A68A5"/>
    <w:rsid w:val="006B13B1"/>
    <w:rsid w:val="006B21D1"/>
    <w:rsid w:val="006B3198"/>
    <w:rsid w:val="006B5110"/>
    <w:rsid w:val="006B51D5"/>
    <w:rsid w:val="006B5CC6"/>
    <w:rsid w:val="006B668E"/>
    <w:rsid w:val="006C129F"/>
    <w:rsid w:val="006C3BAB"/>
    <w:rsid w:val="006C3F81"/>
    <w:rsid w:val="006C4929"/>
    <w:rsid w:val="006C6A23"/>
    <w:rsid w:val="006C7368"/>
    <w:rsid w:val="006C7803"/>
    <w:rsid w:val="006C79FE"/>
    <w:rsid w:val="006D2024"/>
    <w:rsid w:val="006D25F7"/>
    <w:rsid w:val="006D3541"/>
    <w:rsid w:val="006D39F4"/>
    <w:rsid w:val="006D64FA"/>
    <w:rsid w:val="006D672D"/>
    <w:rsid w:val="006D6952"/>
    <w:rsid w:val="006D6B9F"/>
    <w:rsid w:val="006D7D13"/>
    <w:rsid w:val="006E0371"/>
    <w:rsid w:val="006E08C4"/>
    <w:rsid w:val="006E0F32"/>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E54"/>
    <w:rsid w:val="0070602F"/>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107E"/>
    <w:rsid w:val="00721C3D"/>
    <w:rsid w:val="00721F95"/>
    <w:rsid w:val="00722383"/>
    <w:rsid w:val="00723296"/>
    <w:rsid w:val="00723885"/>
    <w:rsid w:val="00723E51"/>
    <w:rsid w:val="007242BD"/>
    <w:rsid w:val="00725C8D"/>
    <w:rsid w:val="007267D1"/>
    <w:rsid w:val="00726B40"/>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4319"/>
    <w:rsid w:val="007449EB"/>
    <w:rsid w:val="007463C5"/>
    <w:rsid w:val="00746B62"/>
    <w:rsid w:val="00746D2D"/>
    <w:rsid w:val="00751CC3"/>
    <w:rsid w:val="007522B1"/>
    <w:rsid w:val="0075296C"/>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6FC"/>
    <w:rsid w:val="00773754"/>
    <w:rsid w:val="00773FFF"/>
    <w:rsid w:val="00774FB1"/>
    <w:rsid w:val="00775346"/>
    <w:rsid w:val="00775400"/>
    <w:rsid w:val="00775899"/>
    <w:rsid w:val="007765BA"/>
    <w:rsid w:val="00776E99"/>
    <w:rsid w:val="0078130D"/>
    <w:rsid w:val="00781608"/>
    <w:rsid w:val="007825FD"/>
    <w:rsid w:val="00783C3D"/>
    <w:rsid w:val="00784391"/>
    <w:rsid w:val="007854F9"/>
    <w:rsid w:val="00786FEF"/>
    <w:rsid w:val="00787089"/>
    <w:rsid w:val="00787242"/>
    <w:rsid w:val="0079020E"/>
    <w:rsid w:val="007902F1"/>
    <w:rsid w:val="007977F0"/>
    <w:rsid w:val="007A1B9F"/>
    <w:rsid w:val="007A3F0D"/>
    <w:rsid w:val="007A4AF9"/>
    <w:rsid w:val="007A5DE4"/>
    <w:rsid w:val="007A62DE"/>
    <w:rsid w:val="007A6861"/>
    <w:rsid w:val="007A6CBA"/>
    <w:rsid w:val="007A7620"/>
    <w:rsid w:val="007B05C1"/>
    <w:rsid w:val="007B0A1B"/>
    <w:rsid w:val="007B1806"/>
    <w:rsid w:val="007B2B20"/>
    <w:rsid w:val="007B3F3A"/>
    <w:rsid w:val="007B4729"/>
    <w:rsid w:val="007B4870"/>
    <w:rsid w:val="007B577D"/>
    <w:rsid w:val="007B5BB8"/>
    <w:rsid w:val="007B739D"/>
    <w:rsid w:val="007C073F"/>
    <w:rsid w:val="007C42D5"/>
    <w:rsid w:val="007C4938"/>
    <w:rsid w:val="007C4D94"/>
    <w:rsid w:val="007C5297"/>
    <w:rsid w:val="007C6CED"/>
    <w:rsid w:val="007C74C7"/>
    <w:rsid w:val="007C7626"/>
    <w:rsid w:val="007D0BF1"/>
    <w:rsid w:val="007D1A02"/>
    <w:rsid w:val="007D27CB"/>
    <w:rsid w:val="007D2A4C"/>
    <w:rsid w:val="007D332F"/>
    <w:rsid w:val="007D3F77"/>
    <w:rsid w:val="007D3FD2"/>
    <w:rsid w:val="007D52E0"/>
    <w:rsid w:val="007D58DA"/>
    <w:rsid w:val="007D660B"/>
    <w:rsid w:val="007D66D1"/>
    <w:rsid w:val="007D67AF"/>
    <w:rsid w:val="007E0FD3"/>
    <w:rsid w:val="007E35C8"/>
    <w:rsid w:val="007E3EC1"/>
    <w:rsid w:val="007E484B"/>
    <w:rsid w:val="007E4CAE"/>
    <w:rsid w:val="007E545C"/>
    <w:rsid w:val="007E54CD"/>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1E18"/>
    <w:rsid w:val="0080226C"/>
    <w:rsid w:val="008038B7"/>
    <w:rsid w:val="00803C76"/>
    <w:rsid w:val="00804FB1"/>
    <w:rsid w:val="00805475"/>
    <w:rsid w:val="0080728B"/>
    <w:rsid w:val="00807901"/>
    <w:rsid w:val="00810DE4"/>
    <w:rsid w:val="00811E2C"/>
    <w:rsid w:val="00812724"/>
    <w:rsid w:val="00812CCA"/>
    <w:rsid w:val="00814752"/>
    <w:rsid w:val="00816040"/>
    <w:rsid w:val="00816782"/>
    <w:rsid w:val="00817038"/>
    <w:rsid w:val="00817698"/>
    <w:rsid w:val="008206F1"/>
    <w:rsid w:val="0082085E"/>
    <w:rsid w:val="008213DA"/>
    <w:rsid w:val="00823706"/>
    <w:rsid w:val="0082374F"/>
    <w:rsid w:val="00823841"/>
    <w:rsid w:val="00823D63"/>
    <w:rsid w:val="008243BB"/>
    <w:rsid w:val="00825EED"/>
    <w:rsid w:val="00826734"/>
    <w:rsid w:val="00826867"/>
    <w:rsid w:val="008269F8"/>
    <w:rsid w:val="0082773E"/>
    <w:rsid w:val="008314A6"/>
    <w:rsid w:val="00831D61"/>
    <w:rsid w:val="008320D3"/>
    <w:rsid w:val="00832498"/>
    <w:rsid w:val="00832964"/>
    <w:rsid w:val="0083393D"/>
    <w:rsid w:val="00834153"/>
    <w:rsid w:val="00834F4A"/>
    <w:rsid w:val="00834F6C"/>
    <w:rsid w:val="0083659E"/>
    <w:rsid w:val="008365A3"/>
    <w:rsid w:val="00840BCE"/>
    <w:rsid w:val="00840F14"/>
    <w:rsid w:val="00841779"/>
    <w:rsid w:val="00842BBE"/>
    <w:rsid w:val="00842DCF"/>
    <w:rsid w:val="008443A8"/>
    <w:rsid w:val="00844BFC"/>
    <w:rsid w:val="00845177"/>
    <w:rsid w:val="0084561C"/>
    <w:rsid w:val="008457C3"/>
    <w:rsid w:val="00846211"/>
    <w:rsid w:val="00846579"/>
    <w:rsid w:val="008475AA"/>
    <w:rsid w:val="008476B6"/>
    <w:rsid w:val="00847D0F"/>
    <w:rsid w:val="00847E2F"/>
    <w:rsid w:val="00850799"/>
    <w:rsid w:val="00852410"/>
    <w:rsid w:val="008538CE"/>
    <w:rsid w:val="00853A23"/>
    <w:rsid w:val="0085400C"/>
    <w:rsid w:val="0085410E"/>
    <w:rsid w:val="00855D0A"/>
    <w:rsid w:val="00855D89"/>
    <w:rsid w:val="0085678A"/>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6FB7"/>
    <w:rsid w:val="00867B31"/>
    <w:rsid w:val="0087009F"/>
    <w:rsid w:val="0087065E"/>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4354"/>
    <w:rsid w:val="008B4967"/>
    <w:rsid w:val="008B4A3D"/>
    <w:rsid w:val="008B525B"/>
    <w:rsid w:val="008B52E4"/>
    <w:rsid w:val="008B62F1"/>
    <w:rsid w:val="008B7118"/>
    <w:rsid w:val="008B7751"/>
    <w:rsid w:val="008C0882"/>
    <w:rsid w:val="008C1D55"/>
    <w:rsid w:val="008C22C5"/>
    <w:rsid w:val="008C2816"/>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D7778"/>
    <w:rsid w:val="008E13BA"/>
    <w:rsid w:val="008E2526"/>
    <w:rsid w:val="008E3247"/>
    <w:rsid w:val="008E3DE5"/>
    <w:rsid w:val="008E422E"/>
    <w:rsid w:val="008E510A"/>
    <w:rsid w:val="008E55F8"/>
    <w:rsid w:val="008E6011"/>
    <w:rsid w:val="008E6A49"/>
    <w:rsid w:val="008E6B95"/>
    <w:rsid w:val="008E6D27"/>
    <w:rsid w:val="008E7BB6"/>
    <w:rsid w:val="008F09E0"/>
    <w:rsid w:val="008F0A78"/>
    <w:rsid w:val="008F0F01"/>
    <w:rsid w:val="008F1D9F"/>
    <w:rsid w:val="008F3F84"/>
    <w:rsid w:val="008F4051"/>
    <w:rsid w:val="008F4D6E"/>
    <w:rsid w:val="008F6842"/>
    <w:rsid w:val="008F70FA"/>
    <w:rsid w:val="008F786E"/>
    <w:rsid w:val="008F7C96"/>
    <w:rsid w:val="00901A63"/>
    <w:rsid w:val="00902088"/>
    <w:rsid w:val="00902BEF"/>
    <w:rsid w:val="00903008"/>
    <w:rsid w:val="00903632"/>
    <w:rsid w:val="0090366B"/>
    <w:rsid w:val="0090379E"/>
    <w:rsid w:val="0090404C"/>
    <w:rsid w:val="00905688"/>
    <w:rsid w:val="00905765"/>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0700"/>
    <w:rsid w:val="009211B7"/>
    <w:rsid w:val="00921499"/>
    <w:rsid w:val="00922467"/>
    <w:rsid w:val="00922506"/>
    <w:rsid w:val="009230E1"/>
    <w:rsid w:val="00923739"/>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750"/>
    <w:rsid w:val="00945A27"/>
    <w:rsid w:val="0094640B"/>
    <w:rsid w:val="009464A9"/>
    <w:rsid w:val="009504C8"/>
    <w:rsid w:val="00950603"/>
    <w:rsid w:val="00950E46"/>
    <w:rsid w:val="00951573"/>
    <w:rsid w:val="0095164C"/>
    <w:rsid w:val="00952145"/>
    <w:rsid w:val="0095355D"/>
    <w:rsid w:val="009553E9"/>
    <w:rsid w:val="00955DE9"/>
    <w:rsid w:val="0095628D"/>
    <w:rsid w:val="00957AB4"/>
    <w:rsid w:val="00957D8A"/>
    <w:rsid w:val="00960031"/>
    <w:rsid w:val="00960816"/>
    <w:rsid w:val="009608FB"/>
    <w:rsid w:val="0096168C"/>
    <w:rsid w:val="00962089"/>
    <w:rsid w:val="00962C55"/>
    <w:rsid w:val="00963BE2"/>
    <w:rsid w:val="0096638E"/>
    <w:rsid w:val="009676EB"/>
    <w:rsid w:val="00970981"/>
    <w:rsid w:val="00970CAD"/>
    <w:rsid w:val="00970E4B"/>
    <w:rsid w:val="00971366"/>
    <w:rsid w:val="00973CEA"/>
    <w:rsid w:val="009749D1"/>
    <w:rsid w:val="0097633F"/>
    <w:rsid w:val="0097782B"/>
    <w:rsid w:val="00977E9E"/>
    <w:rsid w:val="00982236"/>
    <w:rsid w:val="009856DD"/>
    <w:rsid w:val="00985B81"/>
    <w:rsid w:val="00986079"/>
    <w:rsid w:val="00986681"/>
    <w:rsid w:val="0098716B"/>
    <w:rsid w:val="00987BDB"/>
    <w:rsid w:val="009901A0"/>
    <w:rsid w:val="00990EDF"/>
    <w:rsid w:val="00993154"/>
    <w:rsid w:val="00994B17"/>
    <w:rsid w:val="00995A27"/>
    <w:rsid w:val="00997061"/>
    <w:rsid w:val="00997767"/>
    <w:rsid w:val="009977E4"/>
    <w:rsid w:val="00997DD0"/>
    <w:rsid w:val="009A0375"/>
    <w:rsid w:val="009A1DCF"/>
    <w:rsid w:val="009A3E85"/>
    <w:rsid w:val="009A4A34"/>
    <w:rsid w:val="009A50FD"/>
    <w:rsid w:val="009A5B56"/>
    <w:rsid w:val="009A5C20"/>
    <w:rsid w:val="009A6F15"/>
    <w:rsid w:val="009A7B35"/>
    <w:rsid w:val="009B068E"/>
    <w:rsid w:val="009B112F"/>
    <w:rsid w:val="009B1278"/>
    <w:rsid w:val="009B235E"/>
    <w:rsid w:val="009B31BC"/>
    <w:rsid w:val="009B35E6"/>
    <w:rsid w:val="009B4AE2"/>
    <w:rsid w:val="009B4B60"/>
    <w:rsid w:val="009B54D6"/>
    <w:rsid w:val="009B563E"/>
    <w:rsid w:val="009B69FA"/>
    <w:rsid w:val="009C04CE"/>
    <w:rsid w:val="009C1667"/>
    <w:rsid w:val="009C3A7A"/>
    <w:rsid w:val="009C3C84"/>
    <w:rsid w:val="009C6577"/>
    <w:rsid w:val="009C669F"/>
    <w:rsid w:val="009C776E"/>
    <w:rsid w:val="009C77DA"/>
    <w:rsid w:val="009D1F91"/>
    <w:rsid w:val="009D2698"/>
    <w:rsid w:val="009D5C46"/>
    <w:rsid w:val="009D7F80"/>
    <w:rsid w:val="009E0763"/>
    <w:rsid w:val="009E1FF1"/>
    <w:rsid w:val="009E24D2"/>
    <w:rsid w:val="009E4379"/>
    <w:rsid w:val="009E5D0E"/>
    <w:rsid w:val="009E6281"/>
    <w:rsid w:val="009E6AF5"/>
    <w:rsid w:val="009E6D76"/>
    <w:rsid w:val="009E7527"/>
    <w:rsid w:val="009E75D4"/>
    <w:rsid w:val="009E778C"/>
    <w:rsid w:val="009F050F"/>
    <w:rsid w:val="009F19A5"/>
    <w:rsid w:val="009F2993"/>
    <w:rsid w:val="009F2BDE"/>
    <w:rsid w:val="009F4A43"/>
    <w:rsid w:val="009F5A12"/>
    <w:rsid w:val="009F5D06"/>
    <w:rsid w:val="009F6106"/>
    <w:rsid w:val="009F6283"/>
    <w:rsid w:val="009F639D"/>
    <w:rsid w:val="009F74C3"/>
    <w:rsid w:val="009F7DD7"/>
    <w:rsid w:val="00A017B7"/>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20A75"/>
    <w:rsid w:val="00A20BA1"/>
    <w:rsid w:val="00A20C5D"/>
    <w:rsid w:val="00A20D0F"/>
    <w:rsid w:val="00A21082"/>
    <w:rsid w:val="00A21151"/>
    <w:rsid w:val="00A2133D"/>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04D1"/>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1CDF"/>
    <w:rsid w:val="00A52FA4"/>
    <w:rsid w:val="00A55746"/>
    <w:rsid w:val="00A56663"/>
    <w:rsid w:val="00A56718"/>
    <w:rsid w:val="00A56A8C"/>
    <w:rsid w:val="00A5717F"/>
    <w:rsid w:val="00A5765B"/>
    <w:rsid w:val="00A6192D"/>
    <w:rsid w:val="00A628BE"/>
    <w:rsid w:val="00A628C9"/>
    <w:rsid w:val="00A63028"/>
    <w:rsid w:val="00A630B0"/>
    <w:rsid w:val="00A64F55"/>
    <w:rsid w:val="00A65279"/>
    <w:rsid w:val="00A6628B"/>
    <w:rsid w:val="00A66896"/>
    <w:rsid w:val="00A73530"/>
    <w:rsid w:val="00A739C5"/>
    <w:rsid w:val="00A74043"/>
    <w:rsid w:val="00A74A9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CEC"/>
    <w:rsid w:val="00A975A1"/>
    <w:rsid w:val="00AA09D6"/>
    <w:rsid w:val="00AA3CC7"/>
    <w:rsid w:val="00AA6C1C"/>
    <w:rsid w:val="00AA6F52"/>
    <w:rsid w:val="00AA7AFD"/>
    <w:rsid w:val="00AA7E99"/>
    <w:rsid w:val="00AB09BD"/>
    <w:rsid w:val="00AB417E"/>
    <w:rsid w:val="00AB4CB2"/>
    <w:rsid w:val="00AB4DD4"/>
    <w:rsid w:val="00AB511C"/>
    <w:rsid w:val="00AB5427"/>
    <w:rsid w:val="00AB546F"/>
    <w:rsid w:val="00AB5951"/>
    <w:rsid w:val="00AB6D07"/>
    <w:rsid w:val="00AB7C33"/>
    <w:rsid w:val="00AC1CD3"/>
    <w:rsid w:val="00AC39C2"/>
    <w:rsid w:val="00AC53EE"/>
    <w:rsid w:val="00AC606F"/>
    <w:rsid w:val="00AC6B7C"/>
    <w:rsid w:val="00AD0028"/>
    <w:rsid w:val="00AD0594"/>
    <w:rsid w:val="00AD1347"/>
    <w:rsid w:val="00AD161A"/>
    <w:rsid w:val="00AD1BAD"/>
    <w:rsid w:val="00AD1F2F"/>
    <w:rsid w:val="00AD2606"/>
    <w:rsid w:val="00AD2DD7"/>
    <w:rsid w:val="00AD3765"/>
    <w:rsid w:val="00AD3797"/>
    <w:rsid w:val="00AD412D"/>
    <w:rsid w:val="00AD47D1"/>
    <w:rsid w:val="00AD49E7"/>
    <w:rsid w:val="00AD5126"/>
    <w:rsid w:val="00AD5716"/>
    <w:rsid w:val="00AD5D1C"/>
    <w:rsid w:val="00AD61E4"/>
    <w:rsid w:val="00AD793A"/>
    <w:rsid w:val="00AE05BE"/>
    <w:rsid w:val="00AE06A5"/>
    <w:rsid w:val="00AE0800"/>
    <w:rsid w:val="00AE0F05"/>
    <w:rsid w:val="00AE1472"/>
    <w:rsid w:val="00AE1929"/>
    <w:rsid w:val="00AE199C"/>
    <w:rsid w:val="00AE1AB9"/>
    <w:rsid w:val="00AE206B"/>
    <w:rsid w:val="00AE2DA0"/>
    <w:rsid w:val="00AE33FC"/>
    <w:rsid w:val="00AE46A9"/>
    <w:rsid w:val="00AE533F"/>
    <w:rsid w:val="00AE76D3"/>
    <w:rsid w:val="00AE78D7"/>
    <w:rsid w:val="00AF033C"/>
    <w:rsid w:val="00AF0CBC"/>
    <w:rsid w:val="00AF1A80"/>
    <w:rsid w:val="00AF260C"/>
    <w:rsid w:val="00AF4186"/>
    <w:rsid w:val="00AF5147"/>
    <w:rsid w:val="00AF5B58"/>
    <w:rsid w:val="00AF5FDE"/>
    <w:rsid w:val="00AF751E"/>
    <w:rsid w:val="00B01272"/>
    <w:rsid w:val="00B01C13"/>
    <w:rsid w:val="00B02F0C"/>
    <w:rsid w:val="00B04134"/>
    <w:rsid w:val="00B04263"/>
    <w:rsid w:val="00B0489E"/>
    <w:rsid w:val="00B04DEF"/>
    <w:rsid w:val="00B06353"/>
    <w:rsid w:val="00B1132B"/>
    <w:rsid w:val="00B113E9"/>
    <w:rsid w:val="00B12B9F"/>
    <w:rsid w:val="00B1408E"/>
    <w:rsid w:val="00B14650"/>
    <w:rsid w:val="00B156BA"/>
    <w:rsid w:val="00B157B6"/>
    <w:rsid w:val="00B15B0A"/>
    <w:rsid w:val="00B15E5C"/>
    <w:rsid w:val="00B16722"/>
    <w:rsid w:val="00B171F2"/>
    <w:rsid w:val="00B17E09"/>
    <w:rsid w:val="00B2236F"/>
    <w:rsid w:val="00B230D9"/>
    <w:rsid w:val="00B23412"/>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50C4"/>
    <w:rsid w:val="00B455DF"/>
    <w:rsid w:val="00B45A1D"/>
    <w:rsid w:val="00B46C37"/>
    <w:rsid w:val="00B46EFD"/>
    <w:rsid w:val="00B50E93"/>
    <w:rsid w:val="00B51243"/>
    <w:rsid w:val="00B5168B"/>
    <w:rsid w:val="00B52333"/>
    <w:rsid w:val="00B53870"/>
    <w:rsid w:val="00B576E1"/>
    <w:rsid w:val="00B57904"/>
    <w:rsid w:val="00B6011C"/>
    <w:rsid w:val="00B613B6"/>
    <w:rsid w:val="00B628A9"/>
    <w:rsid w:val="00B6387F"/>
    <w:rsid w:val="00B63C1F"/>
    <w:rsid w:val="00B643EC"/>
    <w:rsid w:val="00B651F1"/>
    <w:rsid w:val="00B6605E"/>
    <w:rsid w:val="00B67DD0"/>
    <w:rsid w:val="00B7088C"/>
    <w:rsid w:val="00B714D8"/>
    <w:rsid w:val="00B717C9"/>
    <w:rsid w:val="00B718CF"/>
    <w:rsid w:val="00B722E6"/>
    <w:rsid w:val="00B7291F"/>
    <w:rsid w:val="00B72DD9"/>
    <w:rsid w:val="00B736DA"/>
    <w:rsid w:val="00B73BC5"/>
    <w:rsid w:val="00B73BD3"/>
    <w:rsid w:val="00B744D7"/>
    <w:rsid w:val="00B74579"/>
    <w:rsid w:val="00B74D3A"/>
    <w:rsid w:val="00B75149"/>
    <w:rsid w:val="00B75630"/>
    <w:rsid w:val="00B761BE"/>
    <w:rsid w:val="00B764DD"/>
    <w:rsid w:val="00B7698B"/>
    <w:rsid w:val="00B77B6E"/>
    <w:rsid w:val="00B77C72"/>
    <w:rsid w:val="00B80C34"/>
    <w:rsid w:val="00B80EF6"/>
    <w:rsid w:val="00B819C8"/>
    <w:rsid w:val="00B827C1"/>
    <w:rsid w:val="00B83C77"/>
    <w:rsid w:val="00B842D3"/>
    <w:rsid w:val="00B8447E"/>
    <w:rsid w:val="00B84618"/>
    <w:rsid w:val="00B848F7"/>
    <w:rsid w:val="00B84B10"/>
    <w:rsid w:val="00B85A80"/>
    <w:rsid w:val="00B875EB"/>
    <w:rsid w:val="00B9110C"/>
    <w:rsid w:val="00B91D31"/>
    <w:rsid w:val="00B927E0"/>
    <w:rsid w:val="00B9333C"/>
    <w:rsid w:val="00B9362E"/>
    <w:rsid w:val="00B936FA"/>
    <w:rsid w:val="00B93D43"/>
    <w:rsid w:val="00B94B36"/>
    <w:rsid w:val="00B95029"/>
    <w:rsid w:val="00B95385"/>
    <w:rsid w:val="00B9712C"/>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C85"/>
    <w:rsid w:val="00BC1E1B"/>
    <w:rsid w:val="00BC25CC"/>
    <w:rsid w:val="00BC3F4C"/>
    <w:rsid w:val="00BC49AB"/>
    <w:rsid w:val="00BC6168"/>
    <w:rsid w:val="00BC6571"/>
    <w:rsid w:val="00BC7B73"/>
    <w:rsid w:val="00BD0372"/>
    <w:rsid w:val="00BD0ACA"/>
    <w:rsid w:val="00BD0F92"/>
    <w:rsid w:val="00BD17D8"/>
    <w:rsid w:val="00BD1A16"/>
    <w:rsid w:val="00BD2258"/>
    <w:rsid w:val="00BD3F5F"/>
    <w:rsid w:val="00BD4F15"/>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F3A"/>
    <w:rsid w:val="00C05D86"/>
    <w:rsid w:val="00C06499"/>
    <w:rsid w:val="00C06ADF"/>
    <w:rsid w:val="00C06EDE"/>
    <w:rsid w:val="00C075B2"/>
    <w:rsid w:val="00C13D71"/>
    <w:rsid w:val="00C143CA"/>
    <w:rsid w:val="00C146ED"/>
    <w:rsid w:val="00C162E8"/>
    <w:rsid w:val="00C16B79"/>
    <w:rsid w:val="00C222ED"/>
    <w:rsid w:val="00C22C5E"/>
    <w:rsid w:val="00C237EE"/>
    <w:rsid w:val="00C24431"/>
    <w:rsid w:val="00C256DA"/>
    <w:rsid w:val="00C2606B"/>
    <w:rsid w:val="00C26263"/>
    <w:rsid w:val="00C26A7E"/>
    <w:rsid w:val="00C27D4D"/>
    <w:rsid w:val="00C30BA6"/>
    <w:rsid w:val="00C32DB0"/>
    <w:rsid w:val="00C346F7"/>
    <w:rsid w:val="00C35326"/>
    <w:rsid w:val="00C35A38"/>
    <w:rsid w:val="00C35B91"/>
    <w:rsid w:val="00C36C73"/>
    <w:rsid w:val="00C37255"/>
    <w:rsid w:val="00C427BB"/>
    <w:rsid w:val="00C427FD"/>
    <w:rsid w:val="00C42838"/>
    <w:rsid w:val="00C431BE"/>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94D"/>
    <w:rsid w:val="00C52F61"/>
    <w:rsid w:val="00C537A0"/>
    <w:rsid w:val="00C55DB1"/>
    <w:rsid w:val="00C5614D"/>
    <w:rsid w:val="00C56360"/>
    <w:rsid w:val="00C563DA"/>
    <w:rsid w:val="00C57029"/>
    <w:rsid w:val="00C574AD"/>
    <w:rsid w:val="00C620F1"/>
    <w:rsid w:val="00C625EF"/>
    <w:rsid w:val="00C62AA2"/>
    <w:rsid w:val="00C677EF"/>
    <w:rsid w:val="00C67EF6"/>
    <w:rsid w:val="00C706A5"/>
    <w:rsid w:val="00C707F9"/>
    <w:rsid w:val="00C70D9D"/>
    <w:rsid w:val="00C72D0B"/>
    <w:rsid w:val="00C73217"/>
    <w:rsid w:val="00C747BF"/>
    <w:rsid w:val="00C7516B"/>
    <w:rsid w:val="00C7579E"/>
    <w:rsid w:val="00C757A5"/>
    <w:rsid w:val="00C75828"/>
    <w:rsid w:val="00C7612D"/>
    <w:rsid w:val="00C774CE"/>
    <w:rsid w:val="00C80522"/>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750"/>
    <w:rsid w:val="00CA45DF"/>
    <w:rsid w:val="00CA4A8B"/>
    <w:rsid w:val="00CA54CE"/>
    <w:rsid w:val="00CA66F3"/>
    <w:rsid w:val="00CA6CF8"/>
    <w:rsid w:val="00CA76AB"/>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4082"/>
    <w:rsid w:val="00CD4446"/>
    <w:rsid w:val="00CD592E"/>
    <w:rsid w:val="00CD5C00"/>
    <w:rsid w:val="00CE070C"/>
    <w:rsid w:val="00CE1113"/>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EE9"/>
    <w:rsid w:val="00D028D1"/>
    <w:rsid w:val="00D0322C"/>
    <w:rsid w:val="00D03D36"/>
    <w:rsid w:val="00D04477"/>
    <w:rsid w:val="00D046AA"/>
    <w:rsid w:val="00D05273"/>
    <w:rsid w:val="00D05D11"/>
    <w:rsid w:val="00D06296"/>
    <w:rsid w:val="00D07535"/>
    <w:rsid w:val="00D07C55"/>
    <w:rsid w:val="00D102EC"/>
    <w:rsid w:val="00D10C66"/>
    <w:rsid w:val="00D11C1E"/>
    <w:rsid w:val="00D124A6"/>
    <w:rsid w:val="00D128DD"/>
    <w:rsid w:val="00D1380F"/>
    <w:rsid w:val="00D13818"/>
    <w:rsid w:val="00D204A4"/>
    <w:rsid w:val="00D20564"/>
    <w:rsid w:val="00D242B4"/>
    <w:rsid w:val="00D25092"/>
    <w:rsid w:val="00D26129"/>
    <w:rsid w:val="00D26462"/>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6A84"/>
    <w:rsid w:val="00D571C7"/>
    <w:rsid w:val="00D57E11"/>
    <w:rsid w:val="00D61220"/>
    <w:rsid w:val="00D619A5"/>
    <w:rsid w:val="00D61C6C"/>
    <w:rsid w:val="00D62B7E"/>
    <w:rsid w:val="00D62E44"/>
    <w:rsid w:val="00D62ED6"/>
    <w:rsid w:val="00D63FB0"/>
    <w:rsid w:val="00D64428"/>
    <w:rsid w:val="00D6488D"/>
    <w:rsid w:val="00D64CDB"/>
    <w:rsid w:val="00D6609B"/>
    <w:rsid w:val="00D664EA"/>
    <w:rsid w:val="00D666CE"/>
    <w:rsid w:val="00D67817"/>
    <w:rsid w:val="00D72008"/>
    <w:rsid w:val="00D72235"/>
    <w:rsid w:val="00D73FC8"/>
    <w:rsid w:val="00D7428B"/>
    <w:rsid w:val="00D74FE5"/>
    <w:rsid w:val="00D764B5"/>
    <w:rsid w:val="00D77371"/>
    <w:rsid w:val="00D835F6"/>
    <w:rsid w:val="00D83868"/>
    <w:rsid w:val="00D83AA2"/>
    <w:rsid w:val="00D84ECA"/>
    <w:rsid w:val="00D86408"/>
    <w:rsid w:val="00D86CA8"/>
    <w:rsid w:val="00D8745B"/>
    <w:rsid w:val="00D8786B"/>
    <w:rsid w:val="00D91DFD"/>
    <w:rsid w:val="00D939CB"/>
    <w:rsid w:val="00D93BCB"/>
    <w:rsid w:val="00D94937"/>
    <w:rsid w:val="00D95113"/>
    <w:rsid w:val="00D9563D"/>
    <w:rsid w:val="00D96CA4"/>
    <w:rsid w:val="00D96CE2"/>
    <w:rsid w:val="00D9709E"/>
    <w:rsid w:val="00D97192"/>
    <w:rsid w:val="00DA155E"/>
    <w:rsid w:val="00DA2C9F"/>
    <w:rsid w:val="00DA351D"/>
    <w:rsid w:val="00DA3CFB"/>
    <w:rsid w:val="00DA3E0B"/>
    <w:rsid w:val="00DA6E41"/>
    <w:rsid w:val="00DA796E"/>
    <w:rsid w:val="00DB02CA"/>
    <w:rsid w:val="00DB07D2"/>
    <w:rsid w:val="00DB0D45"/>
    <w:rsid w:val="00DB0F2A"/>
    <w:rsid w:val="00DB175D"/>
    <w:rsid w:val="00DB2339"/>
    <w:rsid w:val="00DB352A"/>
    <w:rsid w:val="00DB388E"/>
    <w:rsid w:val="00DB4631"/>
    <w:rsid w:val="00DB54E0"/>
    <w:rsid w:val="00DB66A6"/>
    <w:rsid w:val="00DB728F"/>
    <w:rsid w:val="00DC0C10"/>
    <w:rsid w:val="00DC111E"/>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4AD8"/>
    <w:rsid w:val="00DD50D8"/>
    <w:rsid w:val="00DD61EB"/>
    <w:rsid w:val="00DD6361"/>
    <w:rsid w:val="00DD64E9"/>
    <w:rsid w:val="00DD67CC"/>
    <w:rsid w:val="00DD68A2"/>
    <w:rsid w:val="00DD717D"/>
    <w:rsid w:val="00DD74E0"/>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4C57"/>
    <w:rsid w:val="00DF51FC"/>
    <w:rsid w:val="00DF5B58"/>
    <w:rsid w:val="00DF5CFE"/>
    <w:rsid w:val="00DF6E89"/>
    <w:rsid w:val="00DF7556"/>
    <w:rsid w:val="00DF7CDB"/>
    <w:rsid w:val="00E01750"/>
    <w:rsid w:val="00E02643"/>
    <w:rsid w:val="00E027D7"/>
    <w:rsid w:val="00E03108"/>
    <w:rsid w:val="00E047DC"/>
    <w:rsid w:val="00E04A9E"/>
    <w:rsid w:val="00E061CB"/>
    <w:rsid w:val="00E07C57"/>
    <w:rsid w:val="00E10868"/>
    <w:rsid w:val="00E11138"/>
    <w:rsid w:val="00E11450"/>
    <w:rsid w:val="00E1228E"/>
    <w:rsid w:val="00E13918"/>
    <w:rsid w:val="00E14801"/>
    <w:rsid w:val="00E14D73"/>
    <w:rsid w:val="00E15F1A"/>
    <w:rsid w:val="00E1648E"/>
    <w:rsid w:val="00E1670D"/>
    <w:rsid w:val="00E16AC0"/>
    <w:rsid w:val="00E17651"/>
    <w:rsid w:val="00E1789A"/>
    <w:rsid w:val="00E203B7"/>
    <w:rsid w:val="00E245D1"/>
    <w:rsid w:val="00E2482B"/>
    <w:rsid w:val="00E24DB5"/>
    <w:rsid w:val="00E26AC6"/>
    <w:rsid w:val="00E31C94"/>
    <w:rsid w:val="00E31F21"/>
    <w:rsid w:val="00E31F55"/>
    <w:rsid w:val="00E332F3"/>
    <w:rsid w:val="00E33508"/>
    <w:rsid w:val="00E33E72"/>
    <w:rsid w:val="00E34CFE"/>
    <w:rsid w:val="00E35F45"/>
    <w:rsid w:val="00E373C3"/>
    <w:rsid w:val="00E37756"/>
    <w:rsid w:val="00E37854"/>
    <w:rsid w:val="00E40D5D"/>
    <w:rsid w:val="00E41B4E"/>
    <w:rsid w:val="00E41EA7"/>
    <w:rsid w:val="00E43A57"/>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328A"/>
    <w:rsid w:val="00E74D4E"/>
    <w:rsid w:val="00E74E5B"/>
    <w:rsid w:val="00E74E83"/>
    <w:rsid w:val="00E7590B"/>
    <w:rsid w:val="00E75E65"/>
    <w:rsid w:val="00E8442A"/>
    <w:rsid w:val="00E84F4A"/>
    <w:rsid w:val="00E852DC"/>
    <w:rsid w:val="00E85C5E"/>
    <w:rsid w:val="00E90A43"/>
    <w:rsid w:val="00E91759"/>
    <w:rsid w:val="00E944A3"/>
    <w:rsid w:val="00E94510"/>
    <w:rsid w:val="00E958D9"/>
    <w:rsid w:val="00E95EAC"/>
    <w:rsid w:val="00E95F1E"/>
    <w:rsid w:val="00E970F2"/>
    <w:rsid w:val="00E97155"/>
    <w:rsid w:val="00EA047C"/>
    <w:rsid w:val="00EA0865"/>
    <w:rsid w:val="00EA08D4"/>
    <w:rsid w:val="00EA0A87"/>
    <w:rsid w:val="00EA0CD4"/>
    <w:rsid w:val="00EA1711"/>
    <w:rsid w:val="00EA2AAD"/>
    <w:rsid w:val="00EA37AF"/>
    <w:rsid w:val="00EA5A35"/>
    <w:rsid w:val="00EA64A4"/>
    <w:rsid w:val="00EA74CD"/>
    <w:rsid w:val="00EA7CE5"/>
    <w:rsid w:val="00EB0DAF"/>
    <w:rsid w:val="00EB1B38"/>
    <w:rsid w:val="00EB2BB9"/>
    <w:rsid w:val="00EB334A"/>
    <w:rsid w:val="00EB55FD"/>
    <w:rsid w:val="00EB5893"/>
    <w:rsid w:val="00EB6AC1"/>
    <w:rsid w:val="00EB6DDC"/>
    <w:rsid w:val="00EB722F"/>
    <w:rsid w:val="00EB7831"/>
    <w:rsid w:val="00EC0DBE"/>
    <w:rsid w:val="00EC142F"/>
    <w:rsid w:val="00EC17BA"/>
    <w:rsid w:val="00EC1B0E"/>
    <w:rsid w:val="00EC2EDD"/>
    <w:rsid w:val="00EC2F65"/>
    <w:rsid w:val="00EC3517"/>
    <w:rsid w:val="00EC3E8D"/>
    <w:rsid w:val="00EC4D93"/>
    <w:rsid w:val="00EC51E9"/>
    <w:rsid w:val="00EC5875"/>
    <w:rsid w:val="00EC5916"/>
    <w:rsid w:val="00EC709A"/>
    <w:rsid w:val="00ED011B"/>
    <w:rsid w:val="00ED02A4"/>
    <w:rsid w:val="00ED1050"/>
    <w:rsid w:val="00ED1063"/>
    <w:rsid w:val="00ED1511"/>
    <w:rsid w:val="00ED255B"/>
    <w:rsid w:val="00ED3BD3"/>
    <w:rsid w:val="00ED3E67"/>
    <w:rsid w:val="00ED6985"/>
    <w:rsid w:val="00ED6B0F"/>
    <w:rsid w:val="00EE0565"/>
    <w:rsid w:val="00EE1BBE"/>
    <w:rsid w:val="00EE1BDD"/>
    <w:rsid w:val="00EE3A4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CC9"/>
    <w:rsid w:val="00F10600"/>
    <w:rsid w:val="00F107D4"/>
    <w:rsid w:val="00F118A7"/>
    <w:rsid w:val="00F120C8"/>
    <w:rsid w:val="00F12393"/>
    <w:rsid w:val="00F12F24"/>
    <w:rsid w:val="00F14111"/>
    <w:rsid w:val="00F14CE8"/>
    <w:rsid w:val="00F15C46"/>
    <w:rsid w:val="00F15E12"/>
    <w:rsid w:val="00F15EA3"/>
    <w:rsid w:val="00F16E17"/>
    <w:rsid w:val="00F17524"/>
    <w:rsid w:val="00F175C8"/>
    <w:rsid w:val="00F21775"/>
    <w:rsid w:val="00F2261E"/>
    <w:rsid w:val="00F22B1A"/>
    <w:rsid w:val="00F22FE9"/>
    <w:rsid w:val="00F236C4"/>
    <w:rsid w:val="00F2541C"/>
    <w:rsid w:val="00F3088C"/>
    <w:rsid w:val="00F319CD"/>
    <w:rsid w:val="00F32AD8"/>
    <w:rsid w:val="00F336CA"/>
    <w:rsid w:val="00F341F6"/>
    <w:rsid w:val="00F34E68"/>
    <w:rsid w:val="00F35C6E"/>
    <w:rsid w:val="00F361CE"/>
    <w:rsid w:val="00F3647D"/>
    <w:rsid w:val="00F36571"/>
    <w:rsid w:val="00F36BD6"/>
    <w:rsid w:val="00F37215"/>
    <w:rsid w:val="00F37ACC"/>
    <w:rsid w:val="00F37DA4"/>
    <w:rsid w:val="00F37F4C"/>
    <w:rsid w:val="00F41308"/>
    <w:rsid w:val="00F41E90"/>
    <w:rsid w:val="00F42202"/>
    <w:rsid w:val="00F4447D"/>
    <w:rsid w:val="00F46535"/>
    <w:rsid w:val="00F47C50"/>
    <w:rsid w:val="00F5015C"/>
    <w:rsid w:val="00F50A73"/>
    <w:rsid w:val="00F516B0"/>
    <w:rsid w:val="00F526C9"/>
    <w:rsid w:val="00F54BBA"/>
    <w:rsid w:val="00F54BC1"/>
    <w:rsid w:val="00F55322"/>
    <w:rsid w:val="00F553B6"/>
    <w:rsid w:val="00F55669"/>
    <w:rsid w:val="00F55E74"/>
    <w:rsid w:val="00F563BA"/>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6F6"/>
    <w:rsid w:val="00F63A37"/>
    <w:rsid w:val="00F63B4A"/>
    <w:rsid w:val="00F63C52"/>
    <w:rsid w:val="00F64A9B"/>
    <w:rsid w:val="00F64F17"/>
    <w:rsid w:val="00F651D2"/>
    <w:rsid w:val="00F651F5"/>
    <w:rsid w:val="00F65FA8"/>
    <w:rsid w:val="00F67F23"/>
    <w:rsid w:val="00F719FF"/>
    <w:rsid w:val="00F7222C"/>
    <w:rsid w:val="00F726E0"/>
    <w:rsid w:val="00F72CC5"/>
    <w:rsid w:val="00F75B61"/>
    <w:rsid w:val="00F76525"/>
    <w:rsid w:val="00F76D2F"/>
    <w:rsid w:val="00F81B6D"/>
    <w:rsid w:val="00F84C60"/>
    <w:rsid w:val="00F85108"/>
    <w:rsid w:val="00F87762"/>
    <w:rsid w:val="00F87998"/>
    <w:rsid w:val="00F87F9F"/>
    <w:rsid w:val="00F90A75"/>
    <w:rsid w:val="00F956D5"/>
    <w:rsid w:val="00F961F7"/>
    <w:rsid w:val="00F962FA"/>
    <w:rsid w:val="00FA01F2"/>
    <w:rsid w:val="00FA0DD3"/>
    <w:rsid w:val="00FA11AF"/>
    <w:rsid w:val="00FA2174"/>
    <w:rsid w:val="00FA27F7"/>
    <w:rsid w:val="00FA3AB9"/>
    <w:rsid w:val="00FA3DDF"/>
    <w:rsid w:val="00FA5C5B"/>
    <w:rsid w:val="00FA64F9"/>
    <w:rsid w:val="00FA6B1F"/>
    <w:rsid w:val="00FB02C1"/>
    <w:rsid w:val="00FB0E48"/>
    <w:rsid w:val="00FB1E2B"/>
    <w:rsid w:val="00FB29D6"/>
    <w:rsid w:val="00FB2A8D"/>
    <w:rsid w:val="00FB2E1F"/>
    <w:rsid w:val="00FB3049"/>
    <w:rsid w:val="00FB4622"/>
    <w:rsid w:val="00FB4FA0"/>
    <w:rsid w:val="00FB54BF"/>
    <w:rsid w:val="00FB6971"/>
    <w:rsid w:val="00FB7006"/>
    <w:rsid w:val="00FB75C2"/>
    <w:rsid w:val="00FB7A47"/>
    <w:rsid w:val="00FC0072"/>
    <w:rsid w:val="00FC09C2"/>
    <w:rsid w:val="00FC0ACD"/>
    <w:rsid w:val="00FC0CA4"/>
    <w:rsid w:val="00FC18C5"/>
    <w:rsid w:val="00FC18D2"/>
    <w:rsid w:val="00FC2BA0"/>
    <w:rsid w:val="00FC3ABC"/>
    <w:rsid w:val="00FC3C8E"/>
    <w:rsid w:val="00FC3DF9"/>
    <w:rsid w:val="00FC3E06"/>
    <w:rsid w:val="00FC5B1A"/>
    <w:rsid w:val="00FC61D0"/>
    <w:rsid w:val="00FC62EF"/>
    <w:rsid w:val="00FC7EC0"/>
    <w:rsid w:val="00FD0CD9"/>
    <w:rsid w:val="00FD1A53"/>
    <w:rsid w:val="00FD1F54"/>
    <w:rsid w:val="00FD31CA"/>
    <w:rsid w:val="00FD599F"/>
    <w:rsid w:val="00FD619F"/>
    <w:rsid w:val="00FD733F"/>
    <w:rsid w:val="00FE0A5D"/>
    <w:rsid w:val="00FE0A9A"/>
    <w:rsid w:val="00FE11EF"/>
    <w:rsid w:val="00FE2E28"/>
    <w:rsid w:val="00FE3636"/>
    <w:rsid w:val="00FE40A6"/>
    <w:rsid w:val="00FE4ADD"/>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 w:val="14E0F5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E3B9A81"/>
  <w15:docId w15:val="{2640C5BF-5C09-4D5F-8E9B-1FE3BCC3A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qFormat/>
    <w:rsid w:val="00A107F0"/>
    <w:pPr>
      <w:spacing w:after="0" w:line="240" w:lineRule="auto"/>
    </w:pPr>
  </w:style>
  <w:style w:type="paragraph" w:styleId="afc">
    <w:name w:val="List Paragraph"/>
    <w:basedOn w:val="a0"/>
    <w:uiPriority w:val="34"/>
    <w:qFormat/>
    <w:rsid w:val="008B2A13"/>
    <w:pPr>
      <w:ind w:left="720"/>
      <w:contextualSpacing/>
    </w:pPr>
  </w:style>
  <w:style w:type="table" w:styleId="afd">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C93BCA"/>
    <w:pPr>
      <w:tabs>
        <w:tab w:val="left" w:pos="567"/>
        <w:tab w:val="right" w:pos="9356"/>
      </w:tabs>
      <w:spacing w:before="120"/>
      <w:ind w:right="284"/>
      <w:jc w:val="both"/>
    </w:pPr>
    <w:rPr>
      <w:b/>
      <w:bCs/>
      <w:sz w:val="24"/>
      <w:szCs w:val="24"/>
    </w:rPr>
  </w:style>
  <w:style w:type="paragraph" w:styleId="aff">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3">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ind w:left="4820"/>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ind w:left="1"/>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4">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5">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6">
    <w:name w:val="Subtitle"/>
    <w:basedOn w:val="a0"/>
    <w:next w:val="a0"/>
    <w:link w:val="aff7"/>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7">
    <w:name w:val="Подзаголовок Знак"/>
    <w:basedOn w:val="a1"/>
    <w:link w:val="aff6"/>
    <w:uiPriority w:val="11"/>
    <w:rsid w:val="00A107F0"/>
    <w:rPr>
      <w:rFonts w:asciiTheme="majorHAnsi" w:eastAsiaTheme="majorEastAsia" w:hAnsiTheme="majorHAnsi" w:cstheme="majorBidi"/>
      <w:sz w:val="24"/>
      <w:szCs w:val="24"/>
    </w:rPr>
  </w:style>
  <w:style w:type="character" w:styleId="aff8">
    <w:name w:val="Strong"/>
    <w:basedOn w:val="a1"/>
    <w:uiPriority w:val="22"/>
    <w:qFormat/>
    <w:rsid w:val="00A107F0"/>
    <w:rPr>
      <w:b/>
      <w:bCs/>
    </w:rPr>
  </w:style>
  <w:style w:type="character" w:styleId="aff9">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a">
    <w:name w:val="Intense Quote"/>
    <w:basedOn w:val="a0"/>
    <w:next w:val="a0"/>
    <w:link w:val="affb"/>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b">
    <w:name w:val="Выделенная цитата Знак"/>
    <w:basedOn w:val="a1"/>
    <w:link w:val="affa"/>
    <w:uiPriority w:val="30"/>
    <w:rsid w:val="00A107F0"/>
    <w:rPr>
      <w:rFonts w:asciiTheme="majorHAnsi" w:eastAsiaTheme="majorEastAsia" w:hAnsiTheme="majorHAnsi" w:cstheme="majorBidi"/>
      <w:color w:val="4F81BD" w:themeColor="accent1"/>
      <w:sz w:val="28"/>
      <w:szCs w:val="28"/>
    </w:rPr>
  </w:style>
  <w:style w:type="character" w:styleId="affc">
    <w:name w:val="Subtle Emphasis"/>
    <w:basedOn w:val="a1"/>
    <w:uiPriority w:val="19"/>
    <w:qFormat/>
    <w:rsid w:val="00A107F0"/>
    <w:rPr>
      <w:i/>
      <w:iCs/>
      <w:color w:val="404040" w:themeColor="text1" w:themeTint="BF"/>
    </w:rPr>
  </w:style>
  <w:style w:type="character" w:styleId="affd">
    <w:name w:val="Intense Emphasis"/>
    <w:basedOn w:val="a1"/>
    <w:uiPriority w:val="21"/>
    <w:qFormat/>
    <w:rsid w:val="00A107F0"/>
    <w:rPr>
      <w:b/>
      <w:bCs/>
      <w:i/>
      <w:iCs/>
    </w:rPr>
  </w:style>
  <w:style w:type="character" w:styleId="affe">
    <w:name w:val="Subtle Reference"/>
    <w:basedOn w:val="a1"/>
    <w:uiPriority w:val="31"/>
    <w:qFormat/>
    <w:rsid w:val="00A107F0"/>
    <w:rPr>
      <w:smallCaps/>
      <w:color w:val="404040" w:themeColor="text1" w:themeTint="BF"/>
      <w:u w:val="single" w:color="7F7F7F" w:themeColor="text1" w:themeTint="80"/>
    </w:rPr>
  </w:style>
  <w:style w:type="character" w:styleId="afff">
    <w:name w:val="Intense Reference"/>
    <w:basedOn w:val="a1"/>
    <w:uiPriority w:val="32"/>
    <w:qFormat/>
    <w:rsid w:val="00A107F0"/>
    <w:rPr>
      <w:b/>
      <w:bCs/>
      <w:smallCaps/>
      <w:spacing w:val="5"/>
      <w:u w:val="single"/>
    </w:rPr>
  </w:style>
  <w:style w:type="character" w:styleId="afff0">
    <w:name w:val="Book Title"/>
    <w:basedOn w:val="a1"/>
    <w:uiPriority w:val="33"/>
    <w:qFormat/>
    <w:rsid w:val="00A107F0"/>
    <w:rPr>
      <w:b/>
      <w:bCs/>
      <w:smallCaps/>
    </w:rPr>
  </w:style>
  <w:style w:type="table" w:customStyle="1" w:styleId="12">
    <w:name w:val="Сетка таблицы1"/>
    <w:basedOn w:val="a2"/>
    <w:next w:val="afd"/>
    <w:uiPriority w:val="39"/>
    <w:rsid w:val="004A2C61"/>
    <w:pPr>
      <w:spacing w:after="0" w:line="240" w:lineRule="auto"/>
    </w:pPr>
    <w:rPr>
      <w:rFonts w:ascii="Calibri" w:eastAsia="Times New Roman"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D2D16"/>
    <w:pPr>
      <w:widowControl w:val="0"/>
      <w:autoSpaceDE w:val="0"/>
      <w:autoSpaceDN w:val="0"/>
      <w:spacing w:after="0" w:line="240" w:lineRule="auto"/>
    </w:pPr>
    <w:rPr>
      <w:rFonts w:ascii="Arial" w:eastAsia="Times New Roman" w:hAnsi="Arial" w:cs="Arial"/>
      <w:szCs w:val="22"/>
    </w:rPr>
  </w:style>
  <w:style w:type="character" w:customStyle="1" w:styleId="afb">
    <w:name w:val="Без интервала Знак"/>
    <w:basedOn w:val="a1"/>
    <w:link w:val="afa"/>
    <w:rsid w:val="000330D8"/>
  </w:style>
  <w:style w:type="paragraph" w:customStyle="1" w:styleId="afff1">
    <w:name w:val="ëþáà"/>
    <w:basedOn w:val="a0"/>
    <w:uiPriority w:val="99"/>
    <w:rsid w:val="000330D8"/>
    <w:pPr>
      <w:widowControl w:val="0"/>
      <w:suppressAutoHyphens/>
      <w:spacing w:after="0" w:line="240" w:lineRule="auto"/>
      <w:ind w:firstLine="709"/>
      <w:jc w:val="both"/>
    </w:pPr>
    <w:rPr>
      <w:rFonts w:ascii="Arial" w:eastAsia="Arial Unicode MS" w:hAnsi="Arial" w:cs="Times New Roman"/>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urosib-td.ru/ru/zakupki-rabot-i-uslug/dokumenty.php" TargetMode="External"/><Relationship Id="rId18" Type="http://schemas.openxmlformats.org/officeDocument/2006/relationships/hyperlink" Target="https://www.irkutskenergo.ru/qa/6458.html"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https://www.eurosib-td.ru/ru/zakupki-rabot-i-uslug/dokumenty.ph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eurosib-td.ru/ru/zakupki-rabot-i-uslug/dokumenty.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sib-td.ru/ru/zakupki-rabot-i-uslug/dokumenty.php"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WUTACPQVHE7E-1195615845-10145</_dlc_DocId>
    <_dlc_DocIdUrl xmlns="30e719df-8a88-48c9-b375-63b80a03932c">
      <Url>http://uscportal.ie.corp/customers/_layouts/15/DocIdRedir.aspx?ID=WUTACPQVHE7E-1195615845-10145</Url>
      <Description>WUTACPQVHE7E-1195615845-10145</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1089C-3C3A-4F29-A9E1-C51AEE1B8E16}">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81097BEB-F3F5-472F-8A2D-CCFFA49090A9}">
  <ds:schemaRefs>
    <ds:schemaRef ds:uri="http://schemas.microsoft.com/sharepoint/events"/>
  </ds:schemaRefs>
</ds:datastoreItem>
</file>

<file path=customXml/itemProps3.xml><?xml version="1.0" encoding="utf-8"?>
<ds:datastoreItem xmlns:ds="http://schemas.openxmlformats.org/officeDocument/2006/customXml" ds:itemID="{BF19AAB3-F41C-4D16-884E-A940F24923BA}">
  <ds:schemaRefs>
    <ds:schemaRef ds:uri="http://schemas.microsoft.com/sharepoint/v3/contenttype/forms"/>
  </ds:schemaRefs>
</ds:datastoreItem>
</file>

<file path=customXml/itemProps4.xml><?xml version="1.0" encoding="utf-8"?>
<ds:datastoreItem xmlns:ds="http://schemas.openxmlformats.org/officeDocument/2006/customXml" ds:itemID="{4B42A4DD-CFE6-4AA8-B3E0-F7E7CCA6B8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31235</Words>
  <Characters>178042</Characters>
  <Application>Microsoft Office Word</Application>
  <DocSecurity>4</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Пузикова Галина Викторовна</dc:creator>
  <cp:lastModifiedBy>Utkin Yuriy</cp:lastModifiedBy>
  <cp:revision>2</cp:revision>
  <dcterms:created xsi:type="dcterms:W3CDTF">2022-12-06T08:28:00Z</dcterms:created>
  <dcterms:modified xsi:type="dcterms:W3CDTF">2022-12-06T08:28:00Z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85ec8752-87e1-448f-af1f-8075f3d7515d</vt:lpwstr>
  </property>
</Properties>
</file>